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FCDB8D" w14:textId="77777777" w:rsidR="00AE6D57" w:rsidRDefault="00AE6D57" w:rsidP="00D303FE">
      <w:pPr>
        <w:pStyle w:val="Title"/>
        <w:spacing w:before="600" w:after="600"/>
        <w:rPr>
          <w:rFonts w:ascii="Arial" w:hAnsi="Arial" w:cs="Arial"/>
          <w:color w:val="000000"/>
          <w:sz w:val="56"/>
          <w:u w:val="none"/>
        </w:rPr>
      </w:pPr>
      <w:r>
        <w:rPr>
          <w:rFonts w:ascii="Arial" w:hAnsi="Arial" w:cs="Arial"/>
          <w:color w:val="000000"/>
          <w:sz w:val="56"/>
          <w:u w:val="none"/>
        </w:rPr>
        <w:t xml:space="preserve">Request for </w:t>
      </w:r>
      <w:r w:rsidR="00200B00">
        <w:rPr>
          <w:rFonts w:ascii="Arial" w:hAnsi="Arial" w:cs="Arial"/>
          <w:color w:val="000000"/>
          <w:sz w:val="56"/>
          <w:u w:val="none"/>
        </w:rPr>
        <w:t>Tender</w:t>
      </w:r>
    </w:p>
    <w:p w14:paraId="5C7F7023" w14:textId="77777777" w:rsidR="00D303FE" w:rsidRDefault="00D303FE" w:rsidP="00D303FE">
      <w:pPr>
        <w:pStyle w:val="Title"/>
        <w:spacing w:before="600" w:after="600"/>
        <w:rPr>
          <w:rFonts w:ascii="Arial" w:hAnsi="Arial" w:cs="Arial"/>
          <w:b w:val="0"/>
          <w:bCs w:val="0"/>
          <w:color w:val="000000"/>
          <w:sz w:val="56"/>
          <w:u w:val="none"/>
        </w:rPr>
      </w:pPr>
      <w:r w:rsidRPr="007B45AB">
        <w:rPr>
          <w:rFonts w:ascii="Arial" w:hAnsi="Arial" w:cs="Arial"/>
          <w:b w:val="0"/>
          <w:bCs w:val="0"/>
          <w:color w:val="000000"/>
          <w:sz w:val="56"/>
          <w:u w:val="none"/>
        </w:rPr>
        <w:t>For</w:t>
      </w:r>
    </w:p>
    <w:p w14:paraId="1FFDC63C" w14:textId="0AE43B0D" w:rsidR="00D303FE" w:rsidRPr="007B45AB" w:rsidRDefault="00614154" w:rsidP="00D303FE">
      <w:pPr>
        <w:pStyle w:val="Title"/>
        <w:spacing w:before="600" w:after="600"/>
        <w:rPr>
          <w:rFonts w:ascii="Arial" w:hAnsi="Arial" w:cs="Arial"/>
          <w:b w:val="0"/>
          <w:bCs w:val="0"/>
          <w:color w:val="000000"/>
          <w:sz w:val="56"/>
          <w:u w:val="none"/>
        </w:rPr>
      </w:pPr>
      <w:r>
        <w:rPr>
          <w:rFonts w:ascii="Arial" w:hAnsi="Arial" w:cs="Arial"/>
          <w:b w:val="0"/>
          <w:bCs w:val="0"/>
          <w:color w:val="000000"/>
          <w:sz w:val="56"/>
          <w:u w:val="none"/>
        </w:rPr>
        <w:t>EXFO Upgrade needed Hardware</w:t>
      </w:r>
    </w:p>
    <w:p w14:paraId="65AABC45" w14:textId="77777777" w:rsidR="000E13DA" w:rsidRDefault="000E13DA" w:rsidP="00D303FE">
      <w:pPr>
        <w:pStyle w:val="Title"/>
        <w:spacing w:before="600" w:after="600"/>
        <w:rPr>
          <w:rFonts w:ascii="Arial" w:hAnsi="Arial" w:cs="Arial"/>
          <w:b w:val="0"/>
          <w:bCs w:val="0"/>
          <w:color w:val="000000"/>
          <w:sz w:val="56"/>
          <w:u w:val="none"/>
        </w:rPr>
      </w:pPr>
    </w:p>
    <w:p w14:paraId="6205800D" w14:textId="77777777" w:rsidR="00437F28" w:rsidRPr="007B45AB" w:rsidRDefault="00437F28" w:rsidP="00D303FE">
      <w:pPr>
        <w:pStyle w:val="Title"/>
        <w:spacing w:before="600" w:after="600"/>
        <w:rPr>
          <w:rFonts w:ascii="Arial" w:hAnsi="Arial" w:cs="Arial"/>
          <w:b w:val="0"/>
          <w:bCs w:val="0"/>
          <w:color w:val="000000"/>
          <w:sz w:val="56"/>
          <w:u w:val="none"/>
        </w:rPr>
      </w:pPr>
      <w:r w:rsidRPr="007B45AB">
        <w:rPr>
          <w:rFonts w:ascii="Arial" w:hAnsi="Arial" w:cs="Arial"/>
          <w:b w:val="0"/>
          <w:bCs w:val="0"/>
          <w:color w:val="000000"/>
          <w:sz w:val="56"/>
          <w:u w:val="none"/>
        </w:rPr>
        <w:t>For</w:t>
      </w:r>
    </w:p>
    <w:p w14:paraId="080E5C86" w14:textId="77777777" w:rsidR="00AE6D57" w:rsidRDefault="00AE6D57" w:rsidP="00D303FE">
      <w:pPr>
        <w:pStyle w:val="Title"/>
        <w:spacing w:before="600" w:after="600"/>
        <w:rPr>
          <w:rFonts w:ascii="Arial" w:hAnsi="Arial" w:cs="Arial"/>
          <w:color w:val="000000"/>
          <w:sz w:val="56"/>
          <w:u w:val="none"/>
        </w:rPr>
      </w:pPr>
      <w:r>
        <w:rPr>
          <w:rFonts w:ascii="Arial" w:hAnsi="Arial" w:cs="Arial"/>
          <w:color w:val="000000"/>
          <w:sz w:val="56"/>
          <w:u w:val="none"/>
        </w:rPr>
        <w:t>Mobile Interim Company 1 S.A.L</w:t>
      </w:r>
    </w:p>
    <w:p w14:paraId="2A004671" w14:textId="32BF320D" w:rsidR="00AE6D57" w:rsidRPr="00614154" w:rsidRDefault="00AE6D57" w:rsidP="00D303FE">
      <w:pPr>
        <w:pStyle w:val="Title"/>
        <w:spacing w:before="1440"/>
        <w:jc w:val="both"/>
        <w:rPr>
          <w:rFonts w:ascii="Arial" w:hAnsi="Arial" w:cs="Arial"/>
          <w:u w:val="none"/>
          <w:lang w:val="en-GB"/>
        </w:rPr>
      </w:pPr>
      <w:r w:rsidRPr="00614154">
        <w:rPr>
          <w:rFonts w:ascii="Arial" w:hAnsi="Arial" w:cs="Arial"/>
          <w:color w:val="000000"/>
          <w:u w:val="none"/>
        </w:rPr>
        <w:t xml:space="preserve">Reference Number: </w:t>
      </w:r>
      <w:r w:rsidR="00B254F5" w:rsidRPr="00614154">
        <w:rPr>
          <w:rFonts w:ascii="Arial" w:hAnsi="Arial" w:cs="Arial"/>
          <w:color w:val="000000"/>
          <w:u w:val="none"/>
        </w:rPr>
        <w:t>MIC1</w:t>
      </w:r>
      <w:r w:rsidRPr="00614154">
        <w:rPr>
          <w:rFonts w:ascii="Arial" w:hAnsi="Arial" w:cs="Arial"/>
          <w:u w:val="none"/>
          <w:lang w:val="en-GB"/>
        </w:rPr>
        <w:t>/</w:t>
      </w:r>
      <w:r w:rsidR="00200B00" w:rsidRPr="00614154">
        <w:rPr>
          <w:rFonts w:ascii="Arial" w:hAnsi="Arial" w:cs="Arial"/>
          <w:u w:val="none"/>
          <w:lang w:val="en-GB"/>
        </w:rPr>
        <w:t>RFT</w:t>
      </w:r>
      <w:r w:rsidRPr="00614154">
        <w:rPr>
          <w:rFonts w:ascii="Arial" w:hAnsi="Arial" w:cs="Arial"/>
          <w:u w:val="none"/>
          <w:lang w:val="en-GB"/>
        </w:rPr>
        <w:t>/C</w:t>
      </w:r>
      <w:r w:rsidR="00CA655E" w:rsidRPr="00614154">
        <w:rPr>
          <w:rFonts w:ascii="Arial" w:hAnsi="Arial" w:cs="Arial"/>
          <w:u w:val="none"/>
          <w:lang w:val="en-GB"/>
        </w:rPr>
        <w:t>F</w:t>
      </w:r>
      <w:r w:rsidRPr="00614154">
        <w:rPr>
          <w:rFonts w:ascii="Arial" w:hAnsi="Arial" w:cs="Arial"/>
          <w:u w:val="none"/>
          <w:lang w:val="en-GB"/>
        </w:rPr>
        <w:t>O-PRO/</w:t>
      </w:r>
      <w:r w:rsidR="00D303FE" w:rsidRPr="00614154">
        <w:rPr>
          <w:rFonts w:ascii="Arial" w:hAnsi="Arial" w:cs="Arial"/>
          <w:u w:val="none"/>
          <w:lang w:val="en-GB"/>
        </w:rPr>
        <w:t xml:space="preserve"> </w:t>
      </w:r>
      <w:r w:rsidR="00614154" w:rsidRPr="00614154">
        <w:rPr>
          <w:rFonts w:ascii="Arial" w:hAnsi="Arial" w:cs="Arial"/>
          <w:u w:val="none"/>
          <w:lang w:val="en-GB"/>
        </w:rPr>
        <w:t>0600</w:t>
      </w:r>
      <w:r w:rsidR="00D303FE" w:rsidRPr="00614154">
        <w:rPr>
          <w:rFonts w:ascii="Arial" w:hAnsi="Arial" w:cs="Arial"/>
          <w:u w:val="none"/>
          <w:lang w:val="en-GB"/>
        </w:rPr>
        <w:t>-</w:t>
      </w:r>
      <w:r w:rsidR="00614154" w:rsidRPr="00614154">
        <w:rPr>
          <w:rFonts w:ascii="Arial" w:hAnsi="Arial" w:cs="Arial"/>
          <w:u w:val="none"/>
          <w:lang w:val="en-GB"/>
        </w:rPr>
        <w:t>24</w:t>
      </w:r>
    </w:p>
    <w:p w14:paraId="679B14A5" w14:textId="6E6C479B" w:rsidR="00D303FE" w:rsidRDefault="00AE6D57" w:rsidP="00D303FE">
      <w:pPr>
        <w:pStyle w:val="Title"/>
        <w:spacing w:before="1440"/>
        <w:jc w:val="left"/>
        <w:rPr>
          <w:rFonts w:ascii="Arial" w:hAnsi="Arial" w:cs="Arial"/>
          <w:color w:val="000000"/>
          <w:sz w:val="40"/>
          <w:u w:val="none"/>
        </w:rPr>
      </w:pPr>
      <w:r w:rsidRPr="00614154">
        <w:rPr>
          <w:rFonts w:ascii="Arial" w:hAnsi="Arial" w:cs="Arial"/>
          <w:color w:val="000000"/>
          <w:sz w:val="40"/>
          <w:u w:val="none"/>
        </w:rPr>
        <w:t xml:space="preserve">Beirut-Lebanon, </w:t>
      </w:r>
      <w:r w:rsidR="00614154" w:rsidRPr="00614154">
        <w:rPr>
          <w:rFonts w:ascii="Arial" w:hAnsi="Arial" w:cs="Arial"/>
          <w:color w:val="000000"/>
          <w:sz w:val="40"/>
          <w:u w:val="none"/>
        </w:rPr>
        <w:t>07</w:t>
      </w:r>
      <w:r w:rsidR="00D303FE" w:rsidRPr="00614154">
        <w:rPr>
          <w:rFonts w:ascii="Arial" w:hAnsi="Arial" w:cs="Arial"/>
          <w:color w:val="000000"/>
          <w:sz w:val="40"/>
          <w:u w:val="none"/>
        </w:rPr>
        <w:t>/</w:t>
      </w:r>
      <w:r w:rsidR="00614154" w:rsidRPr="00614154">
        <w:rPr>
          <w:rFonts w:ascii="Arial" w:hAnsi="Arial" w:cs="Arial"/>
          <w:color w:val="000000"/>
          <w:sz w:val="40"/>
          <w:u w:val="none"/>
        </w:rPr>
        <w:t>02</w:t>
      </w:r>
      <w:r w:rsidR="00D303FE" w:rsidRPr="00614154">
        <w:rPr>
          <w:rFonts w:ascii="Arial" w:hAnsi="Arial" w:cs="Arial"/>
          <w:color w:val="000000"/>
          <w:sz w:val="40"/>
          <w:u w:val="none"/>
        </w:rPr>
        <w:t>/</w:t>
      </w:r>
      <w:r w:rsidR="00614154" w:rsidRPr="00614154">
        <w:rPr>
          <w:rFonts w:ascii="Arial" w:hAnsi="Arial" w:cs="Arial"/>
          <w:color w:val="000000"/>
          <w:sz w:val="40"/>
          <w:u w:val="none"/>
        </w:rPr>
        <w:t>2024</w:t>
      </w:r>
    </w:p>
    <w:p w14:paraId="4373F59A" w14:textId="77777777" w:rsidR="00AE6D57" w:rsidRDefault="00AE6D57" w:rsidP="00D303FE">
      <w:pPr>
        <w:pStyle w:val="Title"/>
        <w:spacing w:before="1440"/>
        <w:jc w:val="both"/>
        <w:rPr>
          <w:b w:val="0"/>
          <w:bCs w:val="0"/>
          <w:color w:val="000000"/>
          <w:sz w:val="22"/>
        </w:rPr>
        <w:sectPr w:rsidR="00AE6D57" w:rsidSect="00CD723F">
          <w:headerReference w:type="default" r:id="rId8"/>
          <w:footerReference w:type="default" r:id="rId9"/>
          <w:headerReference w:type="first" r:id="rId10"/>
          <w:footerReference w:type="first" r:id="rId11"/>
          <w:pgSz w:w="11906" w:h="16838" w:code="9"/>
          <w:pgMar w:top="1418" w:right="1134" w:bottom="1418" w:left="1134" w:header="851" w:footer="851" w:gutter="0"/>
          <w:paperSrc w:first="15" w:other="15"/>
          <w:cols w:space="720"/>
          <w:titlePg/>
        </w:sectPr>
      </w:pPr>
    </w:p>
    <w:p w14:paraId="52A1F1DB" w14:textId="77777777" w:rsidR="00707C00" w:rsidRPr="00225E59" w:rsidRDefault="00707C00" w:rsidP="00707C00">
      <w:pPr>
        <w:pStyle w:val="TOCHeading"/>
        <w:jc w:val="center"/>
        <w:rPr>
          <w:rFonts w:ascii="Arial" w:hAnsi="Arial" w:cs="Arial"/>
          <w:b/>
          <w:bCs/>
          <w:color w:val="auto"/>
        </w:rPr>
      </w:pPr>
      <w:r w:rsidRPr="00225E59">
        <w:rPr>
          <w:rFonts w:ascii="Arial" w:hAnsi="Arial" w:cs="Arial"/>
          <w:b/>
          <w:bCs/>
          <w:color w:val="auto"/>
        </w:rPr>
        <w:lastRenderedPageBreak/>
        <w:t>Table of Contents</w:t>
      </w:r>
    </w:p>
    <w:p w14:paraId="29C84164" w14:textId="77777777" w:rsidR="00707C00" w:rsidRPr="00707C00" w:rsidRDefault="00707C00" w:rsidP="00707C00">
      <w:pPr>
        <w:rPr>
          <w:lang w:val="en-US" w:eastAsia="en-US"/>
        </w:rPr>
      </w:pPr>
    </w:p>
    <w:p w14:paraId="02816336" w14:textId="77777777" w:rsidR="006768EA" w:rsidRDefault="006768EA">
      <w:pPr>
        <w:pStyle w:val="TOCHeading"/>
      </w:pPr>
      <w:r>
        <w:t>Contents</w:t>
      </w:r>
    </w:p>
    <w:p w14:paraId="0F411A5A" w14:textId="4C3C06AF" w:rsidR="00264352" w:rsidRDefault="009C1C29">
      <w:pPr>
        <w:pStyle w:val="TOC2"/>
        <w:rPr>
          <w:rFonts w:asciiTheme="minorHAnsi" w:eastAsiaTheme="minorEastAsia" w:hAnsiTheme="minorHAnsi" w:cstheme="minorBidi"/>
          <w:kern w:val="2"/>
          <w:sz w:val="24"/>
          <w:szCs w:val="24"/>
          <w:lang w:val="en-US" w:eastAsia="en-US"/>
          <w14:ligatures w14:val="standardContextual"/>
        </w:rPr>
      </w:pPr>
      <w:r>
        <w:rPr>
          <w:lang w:val="en-US" w:eastAsia="en-US"/>
        </w:rPr>
        <w:fldChar w:fldCharType="begin"/>
      </w:r>
      <w:r>
        <w:rPr>
          <w:lang w:val="en-US" w:eastAsia="en-US"/>
        </w:rPr>
        <w:instrText xml:space="preserve"> TOC \o "1-3" \h \z \u </w:instrText>
      </w:r>
      <w:r>
        <w:rPr>
          <w:lang w:val="en-US" w:eastAsia="en-US"/>
        </w:rPr>
        <w:fldChar w:fldCharType="separate"/>
      </w:r>
      <w:hyperlink w:anchor="_Toc168051232" w:history="1">
        <w:r w:rsidR="00264352" w:rsidRPr="00736C8D">
          <w:rPr>
            <w:rStyle w:val="Hyperlink"/>
            <w:rFonts w:ascii="Arial" w:hAnsi="Arial" w:cs="Arial"/>
          </w:rPr>
          <w:t>1.1</w:t>
        </w:r>
        <w:r w:rsidR="00264352">
          <w:rPr>
            <w:rFonts w:asciiTheme="minorHAnsi" w:eastAsiaTheme="minorEastAsia" w:hAnsiTheme="minorHAnsi" w:cstheme="minorBidi"/>
            <w:kern w:val="2"/>
            <w:sz w:val="24"/>
            <w:szCs w:val="24"/>
            <w:lang w:val="en-US" w:eastAsia="en-US"/>
            <w14:ligatures w14:val="standardContextual"/>
          </w:rPr>
          <w:tab/>
        </w:r>
        <w:r w:rsidR="00264352" w:rsidRPr="00736C8D">
          <w:rPr>
            <w:rStyle w:val="Hyperlink"/>
          </w:rPr>
          <w:t>Contract Summary</w:t>
        </w:r>
        <w:r w:rsidR="00264352">
          <w:rPr>
            <w:webHidden/>
          </w:rPr>
          <w:tab/>
        </w:r>
        <w:r w:rsidR="00264352">
          <w:rPr>
            <w:webHidden/>
          </w:rPr>
          <w:fldChar w:fldCharType="begin"/>
        </w:r>
        <w:r w:rsidR="00264352">
          <w:rPr>
            <w:webHidden/>
          </w:rPr>
          <w:instrText xml:space="preserve"> PAGEREF _Toc168051232 \h </w:instrText>
        </w:r>
        <w:r w:rsidR="00264352">
          <w:rPr>
            <w:webHidden/>
          </w:rPr>
        </w:r>
        <w:r w:rsidR="00264352">
          <w:rPr>
            <w:webHidden/>
          </w:rPr>
          <w:fldChar w:fldCharType="separate"/>
        </w:r>
        <w:r w:rsidR="00264352">
          <w:rPr>
            <w:webHidden/>
          </w:rPr>
          <w:t>4</w:t>
        </w:r>
        <w:r w:rsidR="00264352">
          <w:rPr>
            <w:webHidden/>
          </w:rPr>
          <w:fldChar w:fldCharType="end"/>
        </w:r>
      </w:hyperlink>
    </w:p>
    <w:p w14:paraId="4F9C97C1" w14:textId="19DDD17F"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33" w:history="1">
        <w:r w:rsidR="00264352" w:rsidRPr="00736C8D">
          <w:rPr>
            <w:rStyle w:val="Hyperlink"/>
          </w:rPr>
          <w:t>Article 1: Identification of the Contract and its Subject</w:t>
        </w:r>
        <w:r w:rsidR="00264352">
          <w:rPr>
            <w:webHidden/>
          </w:rPr>
          <w:tab/>
        </w:r>
        <w:r w:rsidR="00264352">
          <w:rPr>
            <w:webHidden/>
          </w:rPr>
          <w:fldChar w:fldCharType="begin"/>
        </w:r>
        <w:r w:rsidR="00264352">
          <w:rPr>
            <w:webHidden/>
          </w:rPr>
          <w:instrText xml:space="preserve"> PAGEREF _Toc168051233 \h </w:instrText>
        </w:r>
        <w:r w:rsidR="00264352">
          <w:rPr>
            <w:webHidden/>
          </w:rPr>
        </w:r>
        <w:r w:rsidR="00264352">
          <w:rPr>
            <w:webHidden/>
          </w:rPr>
          <w:fldChar w:fldCharType="separate"/>
        </w:r>
        <w:r w:rsidR="00264352">
          <w:rPr>
            <w:webHidden/>
          </w:rPr>
          <w:t>6</w:t>
        </w:r>
        <w:r w:rsidR="00264352">
          <w:rPr>
            <w:webHidden/>
          </w:rPr>
          <w:fldChar w:fldCharType="end"/>
        </w:r>
      </w:hyperlink>
    </w:p>
    <w:p w14:paraId="4576B5A2" w14:textId="554ECFFB"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34" w:history="1">
        <w:r w:rsidR="00264352" w:rsidRPr="00736C8D">
          <w:rPr>
            <w:rStyle w:val="Hyperlink"/>
          </w:rPr>
          <w:t>Article 2: Bidders Eligible for Participation in this Contract</w:t>
        </w:r>
        <w:r w:rsidR="00264352">
          <w:rPr>
            <w:webHidden/>
          </w:rPr>
          <w:tab/>
        </w:r>
        <w:r w:rsidR="00264352">
          <w:rPr>
            <w:webHidden/>
          </w:rPr>
          <w:fldChar w:fldCharType="begin"/>
        </w:r>
        <w:r w:rsidR="00264352">
          <w:rPr>
            <w:webHidden/>
          </w:rPr>
          <w:instrText xml:space="preserve"> PAGEREF _Toc168051234 \h </w:instrText>
        </w:r>
        <w:r w:rsidR="00264352">
          <w:rPr>
            <w:webHidden/>
          </w:rPr>
        </w:r>
        <w:r w:rsidR="00264352">
          <w:rPr>
            <w:webHidden/>
          </w:rPr>
          <w:fldChar w:fldCharType="separate"/>
        </w:r>
        <w:r w:rsidR="00264352">
          <w:rPr>
            <w:webHidden/>
          </w:rPr>
          <w:t>7</w:t>
        </w:r>
        <w:r w:rsidR="00264352">
          <w:rPr>
            <w:webHidden/>
          </w:rPr>
          <w:fldChar w:fldCharType="end"/>
        </w:r>
      </w:hyperlink>
    </w:p>
    <w:p w14:paraId="7622DE9E" w14:textId="6A171DA2"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35" w:history="1">
        <w:r w:rsidR="00264352" w:rsidRPr="00736C8D">
          <w:rPr>
            <w:rStyle w:val="Hyperlink"/>
          </w:rPr>
          <w:t>Article 3: Method of Contract Awarding</w:t>
        </w:r>
        <w:r w:rsidR="00264352">
          <w:rPr>
            <w:webHidden/>
          </w:rPr>
          <w:tab/>
        </w:r>
        <w:r w:rsidR="00264352">
          <w:rPr>
            <w:webHidden/>
          </w:rPr>
          <w:fldChar w:fldCharType="begin"/>
        </w:r>
        <w:r w:rsidR="00264352">
          <w:rPr>
            <w:webHidden/>
          </w:rPr>
          <w:instrText xml:space="preserve"> PAGEREF _Toc168051235 \h </w:instrText>
        </w:r>
        <w:r w:rsidR="00264352">
          <w:rPr>
            <w:webHidden/>
          </w:rPr>
        </w:r>
        <w:r w:rsidR="00264352">
          <w:rPr>
            <w:webHidden/>
          </w:rPr>
          <w:fldChar w:fldCharType="separate"/>
        </w:r>
        <w:r w:rsidR="00264352">
          <w:rPr>
            <w:webHidden/>
          </w:rPr>
          <w:t>7</w:t>
        </w:r>
        <w:r w:rsidR="00264352">
          <w:rPr>
            <w:webHidden/>
          </w:rPr>
          <w:fldChar w:fldCharType="end"/>
        </w:r>
      </w:hyperlink>
    </w:p>
    <w:p w14:paraId="32C33A47" w14:textId="2ACC8D0C"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36" w:history="1">
        <w:r w:rsidR="00264352" w:rsidRPr="00736C8D">
          <w:rPr>
            <w:rStyle w:val="Hyperlink"/>
          </w:rPr>
          <w:t>Article 4: Conditions for the Participation of the Eligible Bidders</w:t>
        </w:r>
        <w:r w:rsidR="00264352">
          <w:rPr>
            <w:webHidden/>
          </w:rPr>
          <w:tab/>
        </w:r>
        <w:r w:rsidR="00264352">
          <w:rPr>
            <w:webHidden/>
          </w:rPr>
          <w:fldChar w:fldCharType="begin"/>
        </w:r>
        <w:r w:rsidR="00264352">
          <w:rPr>
            <w:webHidden/>
          </w:rPr>
          <w:instrText xml:space="preserve"> PAGEREF _Toc168051236 \h </w:instrText>
        </w:r>
        <w:r w:rsidR="00264352">
          <w:rPr>
            <w:webHidden/>
          </w:rPr>
        </w:r>
        <w:r w:rsidR="00264352">
          <w:rPr>
            <w:webHidden/>
          </w:rPr>
          <w:fldChar w:fldCharType="separate"/>
        </w:r>
        <w:r w:rsidR="00264352">
          <w:rPr>
            <w:webHidden/>
          </w:rPr>
          <w:t>8</w:t>
        </w:r>
        <w:r w:rsidR="00264352">
          <w:rPr>
            <w:webHidden/>
          </w:rPr>
          <w:fldChar w:fldCharType="end"/>
        </w:r>
      </w:hyperlink>
    </w:p>
    <w:p w14:paraId="20C0B2F7" w14:textId="0D2C35D9"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39" w:history="1">
        <w:r w:rsidR="00264352" w:rsidRPr="00736C8D">
          <w:rPr>
            <w:rStyle w:val="Hyperlink"/>
          </w:rPr>
          <w:t xml:space="preserve">Article </w:t>
        </w:r>
        <w:r w:rsidR="004904F0">
          <w:rPr>
            <w:rStyle w:val="Hyperlink"/>
          </w:rPr>
          <w:t>5</w:t>
        </w:r>
        <w:r w:rsidR="00264352" w:rsidRPr="00736C8D">
          <w:rPr>
            <w:rStyle w:val="Hyperlink"/>
          </w:rPr>
          <w:t>: Requests for clarification (Article 21 of PPL)</w:t>
        </w:r>
        <w:r w:rsidR="00264352">
          <w:rPr>
            <w:webHidden/>
          </w:rPr>
          <w:tab/>
        </w:r>
        <w:r w:rsidR="00264352">
          <w:rPr>
            <w:webHidden/>
          </w:rPr>
          <w:fldChar w:fldCharType="begin"/>
        </w:r>
        <w:r w:rsidR="00264352">
          <w:rPr>
            <w:webHidden/>
          </w:rPr>
          <w:instrText xml:space="preserve"> PAGEREF _Toc168051239 \h </w:instrText>
        </w:r>
        <w:r w:rsidR="00264352">
          <w:rPr>
            <w:webHidden/>
          </w:rPr>
        </w:r>
        <w:r w:rsidR="00264352">
          <w:rPr>
            <w:webHidden/>
          </w:rPr>
          <w:fldChar w:fldCharType="separate"/>
        </w:r>
        <w:r w:rsidR="00264352">
          <w:rPr>
            <w:webHidden/>
          </w:rPr>
          <w:t>12</w:t>
        </w:r>
        <w:r w:rsidR="00264352">
          <w:rPr>
            <w:webHidden/>
          </w:rPr>
          <w:fldChar w:fldCharType="end"/>
        </w:r>
      </w:hyperlink>
    </w:p>
    <w:p w14:paraId="1B9E7AE9" w14:textId="1B8A65E3"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40" w:history="1">
        <w:r w:rsidR="00264352" w:rsidRPr="00736C8D">
          <w:rPr>
            <w:rStyle w:val="Hyperlink"/>
          </w:rPr>
          <w:t xml:space="preserve">Article </w:t>
        </w:r>
        <w:r w:rsidR="004904F0">
          <w:rPr>
            <w:rStyle w:val="Hyperlink"/>
          </w:rPr>
          <w:t>6</w:t>
        </w:r>
        <w:r w:rsidR="00264352" w:rsidRPr="00736C8D">
          <w:rPr>
            <w:rStyle w:val="Hyperlink"/>
          </w:rPr>
          <w:t>: Validity of the Proposal (Article 22 of the Public Procurement Law)</w:t>
        </w:r>
        <w:r w:rsidR="00264352">
          <w:rPr>
            <w:webHidden/>
          </w:rPr>
          <w:tab/>
        </w:r>
        <w:r w:rsidR="00264352">
          <w:rPr>
            <w:webHidden/>
          </w:rPr>
          <w:fldChar w:fldCharType="begin"/>
        </w:r>
        <w:r w:rsidR="00264352">
          <w:rPr>
            <w:webHidden/>
          </w:rPr>
          <w:instrText xml:space="preserve"> PAGEREF _Toc168051240 \h </w:instrText>
        </w:r>
        <w:r w:rsidR="00264352">
          <w:rPr>
            <w:webHidden/>
          </w:rPr>
        </w:r>
        <w:r w:rsidR="00264352">
          <w:rPr>
            <w:webHidden/>
          </w:rPr>
          <w:fldChar w:fldCharType="separate"/>
        </w:r>
        <w:r w:rsidR="00264352">
          <w:rPr>
            <w:webHidden/>
          </w:rPr>
          <w:t>13</w:t>
        </w:r>
        <w:r w:rsidR="00264352">
          <w:rPr>
            <w:webHidden/>
          </w:rPr>
          <w:fldChar w:fldCharType="end"/>
        </w:r>
      </w:hyperlink>
    </w:p>
    <w:p w14:paraId="29DDF392" w14:textId="1AED455B"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41" w:history="1">
        <w:r w:rsidR="00264352" w:rsidRPr="00736C8D">
          <w:rPr>
            <w:rStyle w:val="Hyperlink"/>
          </w:rPr>
          <w:t xml:space="preserve">Article </w:t>
        </w:r>
        <w:r w:rsidR="004904F0">
          <w:rPr>
            <w:rStyle w:val="Hyperlink"/>
          </w:rPr>
          <w:t>7</w:t>
        </w:r>
        <w:r w:rsidR="00264352" w:rsidRPr="00736C8D">
          <w:rPr>
            <w:rStyle w:val="Hyperlink"/>
          </w:rPr>
          <w:t>: Bid Security (Article 34 of the Public Procurement Law)</w:t>
        </w:r>
        <w:r w:rsidR="00264352">
          <w:rPr>
            <w:webHidden/>
          </w:rPr>
          <w:tab/>
        </w:r>
        <w:r w:rsidR="00264352">
          <w:rPr>
            <w:webHidden/>
          </w:rPr>
          <w:fldChar w:fldCharType="begin"/>
        </w:r>
        <w:r w:rsidR="00264352">
          <w:rPr>
            <w:webHidden/>
          </w:rPr>
          <w:instrText xml:space="preserve"> PAGEREF _Toc168051241 \h </w:instrText>
        </w:r>
        <w:r w:rsidR="00264352">
          <w:rPr>
            <w:webHidden/>
          </w:rPr>
        </w:r>
        <w:r w:rsidR="00264352">
          <w:rPr>
            <w:webHidden/>
          </w:rPr>
          <w:fldChar w:fldCharType="separate"/>
        </w:r>
        <w:r w:rsidR="00264352">
          <w:rPr>
            <w:webHidden/>
          </w:rPr>
          <w:t>13</w:t>
        </w:r>
        <w:r w:rsidR="00264352">
          <w:rPr>
            <w:webHidden/>
          </w:rPr>
          <w:fldChar w:fldCharType="end"/>
        </w:r>
      </w:hyperlink>
    </w:p>
    <w:p w14:paraId="42D5E0FC" w14:textId="1AD09F6D"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42" w:history="1">
        <w:r w:rsidR="00264352" w:rsidRPr="00736C8D">
          <w:rPr>
            <w:rStyle w:val="Hyperlink"/>
          </w:rPr>
          <w:t xml:space="preserve">Article </w:t>
        </w:r>
        <w:r w:rsidR="004904F0">
          <w:rPr>
            <w:rStyle w:val="Hyperlink"/>
          </w:rPr>
          <w:t>8</w:t>
        </w:r>
        <w:r w:rsidR="00264352" w:rsidRPr="00736C8D">
          <w:rPr>
            <w:rStyle w:val="Hyperlink"/>
          </w:rPr>
          <w:t>: Performance Guarantee (Article 35 of the Public Procurement Law)</w:t>
        </w:r>
        <w:r w:rsidR="00264352">
          <w:rPr>
            <w:webHidden/>
          </w:rPr>
          <w:tab/>
        </w:r>
        <w:r w:rsidR="00264352">
          <w:rPr>
            <w:webHidden/>
          </w:rPr>
          <w:fldChar w:fldCharType="begin"/>
        </w:r>
        <w:r w:rsidR="00264352">
          <w:rPr>
            <w:webHidden/>
          </w:rPr>
          <w:instrText xml:space="preserve"> PAGEREF _Toc168051242 \h </w:instrText>
        </w:r>
        <w:r w:rsidR="00264352">
          <w:rPr>
            <w:webHidden/>
          </w:rPr>
        </w:r>
        <w:r w:rsidR="00264352">
          <w:rPr>
            <w:webHidden/>
          </w:rPr>
          <w:fldChar w:fldCharType="separate"/>
        </w:r>
        <w:r w:rsidR="00264352">
          <w:rPr>
            <w:webHidden/>
          </w:rPr>
          <w:t>15</w:t>
        </w:r>
        <w:r w:rsidR="00264352">
          <w:rPr>
            <w:webHidden/>
          </w:rPr>
          <w:fldChar w:fldCharType="end"/>
        </w:r>
      </w:hyperlink>
    </w:p>
    <w:p w14:paraId="2224FF30" w14:textId="2773874A"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43" w:history="1">
        <w:r w:rsidR="00264352" w:rsidRPr="00736C8D">
          <w:rPr>
            <w:rStyle w:val="Hyperlink"/>
          </w:rPr>
          <w:t xml:space="preserve">Article </w:t>
        </w:r>
        <w:r w:rsidR="004904F0">
          <w:rPr>
            <w:rStyle w:val="Hyperlink"/>
          </w:rPr>
          <w:t>9</w:t>
        </w:r>
        <w:r w:rsidR="00264352" w:rsidRPr="00736C8D">
          <w:rPr>
            <w:rStyle w:val="Hyperlink"/>
          </w:rPr>
          <w:t>: Method of Guarantee Payment (Article 36 of the Public Procurement Law)</w:t>
        </w:r>
        <w:r w:rsidR="00264352">
          <w:rPr>
            <w:webHidden/>
          </w:rPr>
          <w:tab/>
        </w:r>
        <w:r w:rsidR="00264352">
          <w:rPr>
            <w:webHidden/>
          </w:rPr>
          <w:fldChar w:fldCharType="begin"/>
        </w:r>
        <w:r w:rsidR="00264352">
          <w:rPr>
            <w:webHidden/>
          </w:rPr>
          <w:instrText xml:space="preserve"> PAGEREF _Toc168051243 \h </w:instrText>
        </w:r>
        <w:r w:rsidR="00264352">
          <w:rPr>
            <w:webHidden/>
          </w:rPr>
        </w:r>
        <w:r w:rsidR="00264352">
          <w:rPr>
            <w:webHidden/>
          </w:rPr>
          <w:fldChar w:fldCharType="separate"/>
        </w:r>
        <w:r w:rsidR="00264352">
          <w:rPr>
            <w:webHidden/>
          </w:rPr>
          <w:t>15</w:t>
        </w:r>
        <w:r w:rsidR="00264352">
          <w:rPr>
            <w:webHidden/>
          </w:rPr>
          <w:fldChar w:fldCharType="end"/>
        </w:r>
      </w:hyperlink>
    </w:p>
    <w:p w14:paraId="005E8D89" w14:textId="08FADC97"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44" w:history="1">
        <w:r w:rsidR="00264352" w:rsidRPr="00736C8D">
          <w:rPr>
            <w:rStyle w:val="Hyperlink"/>
          </w:rPr>
          <w:t xml:space="preserve">Article </w:t>
        </w:r>
        <w:r w:rsidR="004904F0">
          <w:rPr>
            <w:rStyle w:val="Hyperlink"/>
          </w:rPr>
          <w:t>10</w:t>
        </w:r>
        <w:r w:rsidR="00264352" w:rsidRPr="00736C8D">
          <w:rPr>
            <w:rStyle w:val="Hyperlink"/>
          </w:rPr>
          <w:t>: Submission of Bids</w:t>
        </w:r>
        <w:r w:rsidR="00264352">
          <w:rPr>
            <w:webHidden/>
          </w:rPr>
          <w:tab/>
        </w:r>
        <w:r w:rsidR="00264352">
          <w:rPr>
            <w:webHidden/>
          </w:rPr>
          <w:fldChar w:fldCharType="begin"/>
        </w:r>
        <w:r w:rsidR="00264352">
          <w:rPr>
            <w:webHidden/>
          </w:rPr>
          <w:instrText xml:space="preserve"> PAGEREF _Toc168051244 \h </w:instrText>
        </w:r>
        <w:r w:rsidR="00264352">
          <w:rPr>
            <w:webHidden/>
          </w:rPr>
        </w:r>
        <w:r w:rsidR="00264352">
          <w:rPr>
            <w:webHidden/>
          </w:rPr>
          <w:fldChar w:fldCharType="separate"/>
        </w:r>
        <w:r w:rsidR="00264352">
          <w:rPr>
            <w:webHidden/>
          </w:rPr>
          <w:t>15</w:t>
        </w:r>
        <w:r w:rsidR="00264352">
          <w:rPr>
            <w:webHidden/>
          </w:rPr>
          <w:fldChar w:fldCharType="end"/>
        </w:r>
      </w:hyperlink>
    </w:p>
    <w:p w14:paraId="466883FB" w14:textId="0452892F"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45" w:history="1">
        <w:r w:rsidR="00264352" w:rsidRPr="00736C8D">
          <w:rPr>
            <w:rStyle w:val="Hyperlink"/>
          </w:rPr>
          <w:t xml:space="preserve">Article </w:t>
        </w:r>
        <w:r w:rsidR="004904F0">
          <w:rPr>
            <w:rStyle w:val="Hyperlink"/>
          </w:rPr>
          <w:t>11</w:t>
        </w:r>
        <w:r w:rsidR="00264352" w:rsidRPr="00736C8D">
          <w:rPr>
            <w:rStyle w:val="Hyperlink"/>
          </w:rPr>
          <w:t>: Opening and Evaluation of Bids</w:t>
        </w:r>
        <w:r w:rsidR="00264352">
          <w:rPr>
            <w:webHidden/>
          </w:rPr>
          <w:tab/>
        </w:r>
        <w:r w:rsidR="00264352">
          <w:rPr>
            <w:webHidden/>
          </w:rPr>
          <w:fldChar w:fldCharType="begin"/>
        </w:r>
        <w:r w:rsidR="00264352">
          <w:rPr>
            <w:webHidden/>
          </w:rPr>
          <w:instrText xml:space="preserve"> PAGEREF _Toc168051245 \h </w:instrText>
        </w:r>
        <w:r w:rsidR="00264352">
          <w:rPr>
            <w:webHidden/>
          </w:rPr>
        </w:r>
        <w:r w:rsidR="00264352">
          <w:rPr>
            <w:webHidden/>
          </w:rPr>
          <w:fldChar w:fldCharType="separate"/>
        </w:r>
        <w:r w:rsidR="00264352">
          <w:rPr>
            <w:webHidden/>
          </w:rPr>
          <w:t>17</w:t>
        </w:r>
        <w:r w:rsidR="00264352">
          <w:rPr>
            <w:webHidden/>
          </w:rPr>
          <w:fldChar w:fldCharType="end"/>
        </w:r>
      </w:hyperlink>
    </w:p>
    <w:p w14:paraId="329C0B67" w14:textId="782270CC"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46" w:history="1">
        <w:r w:rsidR="00264352" w:rsidRPr="00736C8D">
          <w:rPr>
            <w:rStyle w:val="Hyperlink"/>
          </w:rPr>
          <w:t xml:space="preserve">Article </w:t>
        </w:r>
        <w:r w:rsidR="004904F0">
          <w:rPr>
            <w:rStyle w:val="Hyperlink"/>
          </w:rPr>
          <w:t>12</w:t>
        </w:r>
        <w:r w:rsidR="00264352" w:rsidRPr="00736C8D">
          <w:rPr>
            <w:rStyle w:val="Hyperlink"/>
          </w:rPr>
          <w:t>: Bidder exclusion</w:t>
        </w:r>
        <w:r w:rsidR="00264352">
          <w:rPr>
            <w:webHidden/>
          </w:rPr>
          <w:tab/>
        </w:r>
        <w:r w:rsidR="00264352">
          <w:rPr>
            <w:webHidden/>
          </w:rPr>
          <w:fldChar w:fldCharType="begin"/>
        </w:r>
        <w:r w:rsidR="00264352">
          <w:rPr>
            <w:webHidden/>
          </w:rPr>
          <w:instrText xml:space="preserve"> PAGEREF _Toc168051246 \h </w:instrText>
        </w:r>
        <w:r w:rsidR="00264352">
          <w:rPr>
            <w:webHidden/>
          </w:rPr>
        </w:r>
        <w:r w:rsidR="00264352">
          <w:rPr>
            <w:webHidden/>
          </w:rPr>
          <w:fldChar w:fldCharType="separate"/>
        </w:r>
        <w:r w:rsidR="00264352">
          <w:rPr>
            <w:webHidden/>
          </w:rPr>
          <w:t>19</w:t>
        </w:r>
        <w:r w:rsidR="00264352">
          <w:rPr>
            <w:webHidden/>
          </w:rPr>
          <w:fldChar w:fldCharType="end"/>
        </w:r>
      </w:hyperlink>
    </w:p>
    <w:p w14:paraId="276E40C4" w14:textId="41B90FED"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47" w:history="1">
        <w:r w:rsidR="00264352" w:rsidRPr="00736C8D">
          <w:rPr>
            <w:rStyle w:val="Hyperlink"/>
          </w:rPr>
          <w:t xml:space="preserve">Article </w:t>
        </w:r>
        <w:r w:rsidR="004904F0">
          <w:rPr>
            <w:rStyle w:val="Hyperlink"/>
          </w:rPr>
          <w:t>13</w:t>
        </w:r>
        <w:r w:rsidR="00264352" w:rsidRPr="00736C8D">
          <w:rPr>
            <w:rStyle w:val="Hyperlink"/>
          </w:rPr>
          <w:t>: Prohibition of Negotiations with Bidders (Article 56 of the Public Procurement Law)</w:t>
        </w:r>
        <w:r w:rsidR="00264352">
          <w:rPr>
            <w:webHidden/>
          </w:rPr>
          <w:tab/>
        </w:r>
        <w:r w:rsidR="00264352">
          <w:rPr>
            <w:webHidden/>
          </w:rPr>
          <w:fldChar w:fldCharType="begin"/>
        </w:r>
        <w:r w:rsidR="00264352">
          <w:rPr>
            <w:webHidden/>
          </w:rPr>
          <w:instrText xml:space="preserve"> PAGEREF _Toc168051247 \h </w:instrText>
        </w:r>
        <w:r w:rsidR="00264352">
          <w:rPr>
            <w:webHidden/>
          </w:rPr>
        </w:r>
        <w:r w:rsidR="00264352">
          <w:rPr>
            <w:webHidden/>
          </w:rPr>
          <w:fldChar w:fldCharType="separate"/>
        </w:r>
        <w:r w:rsidR="00264352">
          <w:rPr>
            <w:webHidden/>
          </w:rPr>
          <w:t>19</w:t>
        </w:r>
        <w:r w:rsidR="00264352">
          <w:rPr>
            <w:webHidden/>
          </w:rPr>
          <w:fldChar w:fldCharType="end"/>
        </w:r>
      </w:hyperlink>
    </w:p>
    <w:p w14:paraId="4BB76A95" w14:textId="30670828"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48" w:history="1">
        <w:r w:rsidR="00264352" w:rsidRPr="00736C8D">
          <w:rPr>
            <w:rStyle w:val="Hyperlink"/>
          </w:rPr>
          <w:t xml:space="preserve">Article </w:t>
        </w:r>
        <w:r w:rsidR="004904F0">
          <w:rPr>
            <w:rStyle w:val="Hyperlink"/>
          </w:rPr>
          <w:t>14</w:t>
        </w:r>
        <w:r w:rsidR="00264352" w:rsidRPr="00736C8D">
          <w:rPr>
            <w:rStyle w:val="Hyperlink"/>
          </w:rPr>
          <w:t>: Domestic preferences (Article 16 of the Public Procurement Law)</w:t>
        </w:r>
        <w:r w:rsidR="00264352">
          <w:rPr>
            <w:webHidden/>
          </w:rPr>
          <w:tab/>
        </w:r>
        <w:r w:rsidR="00264352">
          <w:rPr>
            <w:webHidden/>
          </w:rPr>
          <w:fldChar w:fldCharType="begin"/>
        </w:r>
        <w:r w:rsidR="00264352">
          <w:rPr>
            <w:webHidden/>
          </w:rPr>
          <w:instrText xml:space="preserve"> PAGEREF _Toc168051248 \h </w:instrText>
        </w:r>
        <w:r w:rsidR="00264352">
          <w:rPr>
            <w:webHidden/>
          </w:rPr>
        </w:r>
        <w:r w:rsidR="00264352">
          <w:rPr>
            <w:webHidden/>
          </w:rPr>
          <w:fldChar w:fldCharType="separate"/>
        </w:r>
        <w:r w:rsidR="00264352">
          <w:rPr>
            <w:webHidden/>
          </w:rPr>
          <w:t>19</w:t>
        </w:r>
        <w:r w:rsidR="00264352">
          <w:rPr>
            <w:webHidden/>
          </w:rPr>
          <w:fldChar w:fldCharType="end"/>
        </w:r>
      </w:hyperlink>
    </w:p>
    <w:p w14:paraId="5680A5A0" w14:textId="0F1ED7B4"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49" w:history="1">
        <w:r w:rsidR="00264352" w:rsidRPr="00736C8D">
          <w:rPr>
            <w:rStyle w:val="Hyperlink"/>
          </w:rPr>
          <w:t xml:space="preserve">Article </w:t>
        </w:r>
        <w:r w:rsidR="004904F0">
          <w:rPr>
            <w:rStyle w:val="Hyperlink"/>
          </w:rPr>
          <w:t>15</w:t>
        </w:r>
        <w:r w:rsidR="00264352" w:rsidRPr="00736C8D">
          <w:rPr>
            <w:rStyle w:val="Hyperlink"/>
          </w:rPr>
          <w:t>: Lifting of Banking Secrecy</w:t>
        </w:r>
        <w:r w:rsidR="00264352">
          <w:rPr>
            <w:webHidden/>
          </w:rPr>
          <w:tab/>
        </w:r>
        <w:r w:rsidR="00264352">
          <w:rPr>
            <w:webHidden/>
          </w:rPr>
          <w:fldChar w:fldCharType="begin"/>
        </w:r>
        <w:r w:rsidR="00264352">
          <w:rPr>
            <w:webHidden/>
          </w:rPr>
          <w:instrText xml:space="preserve"> PAGEREF _Toc168051249 \h </w:instrText>
        </w:r>
        <w:r w:rsidR="00264352">
          <w:rPr>
            <w:webHidden/>
          </w:rPr>
        </w:r>
        <w:r w:rsidR="00264352">
          <w:rPr>
            <w:webHidden/>
          </w:rPr>
          <w:fldChar w:fldCharType="separate"/>
        </w:r>
        <w:r w:rsidR="00264352">
          <w:rPr>
            <w:webHidden/>
          </w:rPr>
          <w:t>19</w:t>
        </w:r>
        <w:r w:rsidR="00264352">
          <w:rPr>
            <w:webHidden/>
          </w:rPr>
          <w:fldChar w:fldCharType="end"/>
        </w:r>
      </w:hyperlink>
    </w:p>
    <w:p w14:paraId="205EE09D" w14:textId="699E3AFB"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50" w:history="1">
        <w:r w:rsidR="00264352" w:rsidRPr="00736C8D">
          <w:rPr>
            <w:rStyle w:val="Hyperlink"/>
          </w:rPr>
          <w:t>Article 1</w:t>
        </w:r>
        <w:r w:rsidR="004904F0">
          <w:rPr>
            <w:rStyle w:val="Hyperlink"/>
          </w:rPr>
          <w:t>6</w:t>
        </w:r>
        <w:r w:rsidR="00264352" w:rsidRPr="00736C8D">
          <w:rPr>
            <w:rStyle w:val="Hyperlink"/>
          </w:rPr>
          <w:t>: Cancellation of the procurement and/or any of the procedures thereof</w:t>
        </w:r>
        <w:r w:rsidR="00264352">
          <w:rPr>
            <w:webHidden/>
          </w:rPr>
          <w:tab/>
        </w:r>
        <w:r w:rsidR="00264352">
          <w:rPr>
            <w:webHidden/>
          </w:rPr>
          <w:fldChar w:fldCharType="begin"/>
        </w:r>
        <w:r w:rsidR="00264352">
          <w:rPr>
            <w:webHidden/>
          </w:rPr>
          <w:instrText xml:space="preserve"> PAGEREF _Toc168051250 \h </w:instrText>
        </w:r>
        <w:r w:rsidR="00264352">
          <w:rPr>
            <w:webHidden/>
          </w:rPr>
        </w:r>
        <w:r w:rsidR="00264352">
          <w:rPr>
            <w:webHidden/>
          </w:rPr>
          <w:fldChar w:fldCharType="separate"/>
        </w:r>
        <w:r w:rsidR="00264352">
          <w:rPr>
            <w:webHidden/>
          </w:rPr>
          <w:t>19</w:t>
        </w:r>
        <w:r w:rsidR="00264352">
          <w:rPr>
            <w:webHidden/>
          </w:rPr>
          <w:fldChar w:fldCharType="end"/>
        </w:r>
      </w:hyperlink>
    </w:p>
    <w:p w14:paraId="72DBB9AE" w14:textId="0244ECE0"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51" w:history="1">
        <w:r w:rsidR="00264352" w:rsidRPr="00736C8D">
          <w:rPr>
            <w:rStyle w:val="Hyperlink"/>
          </w:rPr>
          <w:t>Article 1</w:t>
        </w:r>
        <w:r w:rsidR="004904F0">
          <w:rPr>
            <w:rStyle w:val="Hyperlink"/>
          </w:rPr>
          <w:t>7</w:t>
        </w:r>
        <w:r w:rsidR="00264352" w:rsidRPr="00736C8D">
          <w:rPr>
            <w:rStyle w:val="Hyperlink"/>
          </w:rPr>
          <w:t>: Regulations related to Abnormally Low Bids</w:t>
        </w:r>
        <w:r w:rsidR="00264352">
          <w:rPr>
            <w:webHidden/>
          </w:rPr>
          <w:tab/>
        </w:r>
        <w:r w:rsidR="00264352">
          <w:rPr>
            <w:webHidden/>
          </w:rPr>
          <w:fldChar w:fldCharType="begin"/>
        </w:r>
        <w:r w:rsidR="00264352">
          <w:rPr>
            <w:webHidden/>
          </w:rPr>
          <w:instrText xml:space="preserve"> PAGEREF _Toc168051251 \h </w:instrText>
        </w:r>
        <w:r w:rsidR="00264352">
          <w:rPr>
            <w:webHidden/>
          </w:rPr>
        </w:r>
        <w:r w:rsidR="00264352">
          <w:rPr>
            <w:webHidden/>
          </w:rPr>
          <w:fldChar w:fldCharType="separate"/>
        </w:r>
        <w:r w:rsidR="00264352">
          <w:rPr>
            <w:webHidden/>
          </w:rPr>
          <w:t>19</w:t>
        </w:r>
        <w:r w:rsidR="00264352">
          <w:rPr>
            <w:webHidden/>
          </w:rPr>
          <w:fldChar w:fldCharType="end"/>
        </w:r>
      </w:hyperlink>
    </w:p>
    <w:p w14:paraId="726F2F76" w14:textId="059D3564"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52" w:history="1">
        <w:r w:rsidR="00264352" w:rsidRPr="00736C8D">
          <w:rPr>
            <w:rStyle w:val="Hyperlink"/>
          </w:rPr>
          <w:t xml:space="preserve">Article </w:t>
        </w:r>
        <w:r w:rsidR="004904F0">
          <w:rPr>
            <w:rStyle w:val="Hyperlink"/>
          </w:rPr>
          <w:t>18</w:t>
        </w:r>
        <w:r w:rsidR="00264352" w:rsidRPr="00736C8D">
          <w:rPr>
            <w:rStyle w:val="Hyperlink"/>
          </w:rPr>
          <w:t>: Acceptance of the successful tender (or provisional award) and entry into force of the procurement contract</w:t>
        </w:r>
        <w:r w:rsidR="00264352">
          <w:rPr>
            <w:webHidden/>
          </w:rPr>
          <w:tab/>
        </w:r>
        <w:r w:rsidR="00264352">
          <w:rPr>
            <w:webHidden/>
          </w:rPr>
          <w:fldChar w:fldCharType="begin"/>
        </w:r>
        <w:r w:rsidR="00264352">
          <w:rPr>
            <w:webHidden/>
          </w:rPr>
          <w:instrText xml:space="preserve"> PAGEREF _Toc168051252 \h </w:instrText>
        </w:r>
        <w:r w:rsidR="00264352">
          <w:rPr>
            <w:webHidden/>
          </w:rPr>
        </w:r>
        <w:r w:rsidR="00264352">
          <w:rPr>
            <w:webHidden/>
          </w:rPr>
          <w:fldChar w:fldCharType="separate"/>
        </w:r>
        <w:r w:rsidR="00264352">
          <w:rPr>
            <w:webHidden/>
          </w:rPr>
          <w:t>20</w:t>
        </w:r>
        <w:r w:rsidR="00264352">
          <w:rPr>
            <w:webHidden/>
          </w:rPr>
          <w:fldChar w:fldCharType="end"/>
        </w:r>
      </w:hyperlink>
    </w:p>
    <w:p w14:paraId="2E7CA765" w14:textId="77950EA0"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53" w:history="1">
        <w:r w:rsidR="00264352" w:rsidRPr="00736C8D">
          <w:rPr>
            <w:rStyle w:val="Hyperlink"/>
          </w:rPr>
          <w:t xml:space="preserve">Article </w:t>
        </w:r>
        <w:r w:rsidR="004904F0">
          <w:rPr>
            <w:rStyle w:val="Hyperlink"/>
          </w:rPr>
          <w:t>19</w:t>
        </w:r>
        <w:r w:rsidR="00264352" w:rsidRPr="00736C8D">
          <w:rPr>
            <w:rStyle w:val="Hyperlink"/>
          </w:rPr>
          <w:t>: Costs and Stamp Duty</w:t>
        </w:r>
        <w:r w:rsidR="00264352">
          <w:rPr>
            <w:webHidden/>
          </w:rPr>
          <w:tab/>
        </w:r>
        <w:r w:rsidR="00264352">
          <w:rPr>
            <w:webHidden/>
          </w:rPr>
          <w:fldChar w:fldCharType="begin"/>
        </w:r>
        <w:r w:rsidR="00264352">
          <w:rPr>
            <w:webHidden/>
          </w:rPr>
          <w:instrText xml:space="preserve"> PAGEREF _Toc168051253 \h </w:instrText>
        </w:r>
        <w:r w:rsidR="00264352">
          <w:rPr>
            <w:webHidden/>
          </w:rPr>
        </w:r>
        <w:r w:rsidR="00264352">
          <w:rPr>
            <w:webHidden/>
          </w:rPr>
          <w:fldChar w:fldCharType="separate"/>
        </w:r>
        <w:r w:rsidR="00264352">
          <w:rPr>
            <w:webHidden/>
          </w:rPr>
          <w:t>21</w:t>
        </w:r>
        <w:r w:rsidR="00264352">
          <w:rPr>
            <w:webHidden/>
          </w:rPr>
          <w:fldChar w:fldCharType="end"/>
        </w:r>
      </w:hyperlink>
    </w:p>
    <w:p w14:paraId="7F2EAC53" w14:textId="71143FB0" w:rsidR="00264352" w:rsidRPr="00A80CBE"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54" w:history="1">
        <w:r w:rsidR="00264352" w:rsidRPr="00A80CBE">
          <w:rPr>
            <w:rStyle w:val="Hyperlink"/>
          </w:rPr>
          <w:t xml:space="preserve">Article </w:t>
        </w:r>
        <w:r w:rsidR="004904F0" w:rsidRPr="00A80CBE">
          <w:rPr>
            <w:rStyle w:val="Hyperlink"/>
          </w:rPr>
          <w:t>20</w:t>
        </w:r>
        <w:r w:rsidR="00264352" w:rsidRPr="00A80CBE">
          <w:rPr>
            <w:rStyle w:val="Hyperlink"/>
          </w:rPr>
          <w:t>: Execution Period</w:t>
        </w:r>
        <w:r w:rsidR="00264352" w:rsidRPr="00A80CBE">
          <w:rPr>
            <w:webHidden/>
          </w:rPr>
          <w:tab/>
        </w:r>
        <w:r w:rsidR="00264352" w:rsidRPr="00A80CBE">
          <w:rPr>
            <w:webHidden/>
          </w:rPr>
          <w:fldChar w:fldCharType="begin"/>
        </w:r>
        <w:r w:rsidR="00264352" w:rsidRPr="00A80CBE">
          <w:rPr>
            <w:webHidden/>
          </w:rPr>
          <w:instrText xml:space="preserve"> PAGEREF _Toc168051254 \h </w:instrText>
        </w:r>
        <w:r w:rsidR="00264352" w:rsidRPr="00A80CBE">
          <w:rPr>
            <w:webHidden/>
          </w:rPr>
        </w:r>
        <w:r w:rsidR="00264352" w:rsidRPr="00A80CBE">
          <w:rPr>
            <w:webHidden/>
          </w:rPr>
          <w:fldChar w:fldCharType="separate"/>
        </w:r>
        <w:r w:rsidR="00264352" w:rsidRPr="00A80CBE">
          <w:rPr>
            <w:webHidden/>
          </w:rPr>
          <w:t>21</w:t>
        </w:r>
        <w:r w:rsidR="00264352" w:rsidRPr="00A80CBE">
          <w:rPr>
            <w:webHidden/>
          </w:rPr>
          <w:fldChar w:fldCharType="end"/>
        </w:r>
      </w:hyperlink>
    </w:p>
    <w:p w14:paraId="3C95D5CD" w14:textId="04532BD1" w:rsidR="00264352" w:rsidRPr="00A80CBE"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55" w:history="1">
        <w:r w:rsidR="00264352" w:rsidRPr="00A80CBE">
          <w:rPr>
            <w:rStyle w:val="Hyperlink"/>
          </w:rPr>
          <w:t xml:space="preserve">Article </w:t>
        </w:r>
        <w:r w:rsidR="004904F0" w:rsidRPr="00A80CBE">
          <w:rPr>
            <w:rStyle w:val="Hyperlink"/>
          </w:rPr>
          <w:t>21</w:t>
        </w:r>
        <w:r w:rsidR="00264352" w:rsidRPr="00A80CBE">
          <w:rPr>
            <w:rStyle w:val="Hyperlink"/>
          </w:rPr>
          <w:t>: The contract value and the conditions of its modification (Article 29 of the Public Procurement Law)</w:t>
        </w:r>
        <w:r w:rsidR="00264352" w:rsidRPr="00A80CBE">
          <w:rPr>
            <w:webHidden/>
          </w:rPr>
          <w:tab/>
        </w:r>
        <w:r w:rsidR="00264352" w:rsidRPr="00A80CBE">
          <w:rPr>
            <w:webHidden/>
          </w:rPr>
          <w:fldChar w:fldCharType="begin"/>
        </w:r>
        <w:r w:rsidR="00264352" w:rsidRPr="00A80CBE">
          <w:rPr>
            <w:webHidden/>
          </w:rPr>
          <w:instrText xml:space="preserve"> PAGEREF _Toc168051255 \h </w:instrText>
        </w:r>
        <w:r w:rsidR="00264352" w:rsidRPr="00A80CBE">
          <w:rPr>
            <w:webHidden/>
          </w:rPr>
        </w:r>
        <w:r w:rsidR="00264352" w:rsidRPr="00A80CBE">
          <w:rPr>
            <w:webHidden/>
          </w:rPr>
          <w:fldChar w:fldCharType="separate"/>
        </w:r>
        <w:r w:rsidR="00264352" w:rsidRPr="00A80CBE">
          <w:rPr>
            <w:webHidden/>
          </w:rPr>
          <w:t>21</w:t>
        </w:r>
        <w:r w:rsidR="00264352" w:rsidRPr="00A80CBE">
          <w:rPr>
            <w:webHidden/>
          </w:rPr>
          <w:fldChar w:fldCharType="end"/>
        </w:r>
      </w:hyperlink>
    </w:p>
    <w:p w14:paraId="5B37F7CE" w14:textId="30DC2818"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56" w:history="1">
        <w:r w:rsidR="00264352" w:rsidRPr="00A80CBE">
          <w:rPr>
            <w:rStyle w:val="Hyperlink"/>
          </w:rPr>
          <w:t xml:space="preserve">Article </w:t>
        </w:r>
        <w:r w:rsidR="004904F0" w:rsidRPr="00A80CBE">
          <w:rPr>
            <w:rStyle w:val="Hyperlink"/>
          </w:rPr>
          <w:t>22</w:t>
        </w:r>
        <w:r w:rsidR="00264352" w:rsidRPr="00A80CBE">
          <w:rPr>
            <w:rStyle w:val="Hyperlink"/>
          </w:rPr>
          <w:t>: Contract Execution and Acceptance (Article 32 of the Public Procurement Law)</w:t>
        </w:r>
        <w:r w:rsidR="00264352" w:rsidRPr="00A80CBE">
          <w:rPr>
            <w:webHidden/>
          </w:rPr>
          <w:tab/>
        </w:r>
        <w:r w:rsidR="00264352" w:rsidRPr="00A80CBE">
          <w:rPr>
            <w:webHidden/>
          </w:rPr>
          <w:fldChar w:fldCharType="begin"/>
        </w:r>
        <w:r w:rsidR="00264352" w:rsidRPr="00A80CBE">
          <w:rPr>
            <w:webHidden/>
          </w:rPr>
          <w:instrText xml:space="preserve"> PAGEREF _Toc168051256 \h </w:instrText>
        </w:r>
        <w:r w:rsidR="00264352" w:rsidRPr="00A80CBE">
          <w:rPr>
            <w:webHidden/>
          </w:rPr>
        </w:r>
        <w:r w:rsidR="00264352" w:rsidRPr="00A80CBE">
          <w:rPr>
            <w:webHidden/>
          </w:rPr>
          <w:fldChar w:fldCharType="separate"/>
        </w:r>
        <w:r w:rsidR="00264352" w:rsidRPr="00A80CBE">
          <w:rPr>
            <w:webHidden/>
          </w:rPr>
          <w:t>21</w:t>
        </w:r>
        <w:r w:rsidR="00264352" w:rsidRPr="00A80CBE">
          <w:rPr>
            <w:webHidden/>
          </w:rPr>
          <w:fldChar w:fldCharType="end"/>
        </w:r>
      </w:hyperlink>
    </w:p>
    <w:p w14:paraId="0D2A8DFA" w14:textId="410BF87B"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57" w:history="1">
        <w:r w:rsidR="00264352" w:rsidRPr="00736C8D">
          <w:rPr>
            <w:rStyle w:val="Hyperlink"/>
          </w:rPr>
          <w:t xml:space="preserve">Article </w:t>
        </w:r>
        <w:r w:rsidR="004904F0">
          <w:rPr>
            <w:rStyle w:val="Hyperlink"/>
          </w:rPr>
          <w:t>23</w:t>
        </w:r>
        <w:r w:rsidR="00264352" w:rsidRPr="00736C8D">
          <w:rPr>
            <w:rStyle w:val="Hyperlink"/>
          </w:rPr>
          <w:t>: Subcontracting (Article 30 of the Public Procurement Law)</w:t>
        </w:r>
        <w:r w:rsidR="00264352">
          <w:rPr>
            <w:webHidden/>
          </w:rPr>
          <w:tab/>
        </w:r>
        <w:r w:rsidR="00264352">
          <w:rPr>
            <w:webHidden/>
          </w:rPr>
          <w:fldChar w:fldCharType="begin"/>
        </w:r>
        <w:r w:rsidR="00264352">
          <w:rPr>
            <w:webHidden/>
          </w:rPr>
          <w:instrText xml:space="preserve"> PAGEREF _Toc168051257 \h </w:instrText>
        </w:r>
        <w:r w:rsidR="00264352">
          <w:rPr>
            <w:webHidden/>
          </w:rPr>
        </w:r>
        <w:r w:rsidR="00264352">
          <w:rPr>
            <w:webHidden/>
          </w:rPr>
          <w:fldChar w:fldCharType="separate"/>
        </w:r>
        <w:r w:rsidR="00264352">
          <w:rPr>
            <w:webHidden/>
          </w:rPr>
          <w:t>22</w:t>
        </w:r>
        <w:r w:rsidR="00264352">
          <w:rPr>
            <w:webHidden/>
          </w:rPr>
          <w:fldChar w:fldCharType="end"/>
        </w:r>
      </w:hyperlink>
    </w:p>
    <w:p w14:paraId="34957821" w14:textId="2FD3CC34"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58" w:history="1">
        <w:r w:rsidR="00264352" w:rsidRPr="00A80CBE">
          <w:rPr>
            <w:rStyle w:val="Hyperlink"/>
          </w:rPr>
          <w:t xml:space="preserve">Article </w:t>
        </w:r>
        <w:r w:rsidR="004904F0" w:rsidRPr="00A80CBE">
          <w:rPr>
            <w:rStyle w:val="Hyperlink"/>
          </w:rPr>
          <w:t>24</w:t>
        </w:r>
        <w:r w:rsidR="00264352" w:rsidRPr="00A80CBE">
          <w:rPr>
            <w:rStyle w:val="Hyperlink"/>
          </w:rPr>
          <w:t>: Supervision of the execution and statements of works (Provisions of Article 31 of the Public Procurement Law)</w:t>
        </w:r>
        <w:r w:rsidR="00264352" w:rsidRPr="00A80CBE">
          <w:rPr>
            <w:webHidden/>
          </w:rPr>
          <w:tab/>
        </w:r>
        <w:r w:rsidR="00264352" w:rsidRPr="00A80CBE">
          <w:rPr>
            <w:webHidden/>
          </w:rPr>
          <w:fldChar w:fldCharType="begin"/>
        </w:r>
        <w:r w:rsidR="00264352" w:rsidRPr="00A80CBE">
          <w:rPr>
            <w:webHidden/>
          </w:rPr>
          <w:instrText xml:space="preserve"> PAGEREF _Toc168051258 \h </w:instrText>
        </w:r>
        <w:r w:rsidR="00264352" w:rsidRPr="00A80CBE">
          <w:rPr>
            <w:webHidden/>
          </w:rPr>
        </w:r>
        <w:r w:rsidR="00264352" w:rsidRPr="00A80CBE">
          <w:rPr>
            <w:webHidden/>
          </w:rPr>
          <w:fldChar w:fldCharType="separate"/>
        </w:r>
        <w:r w:rsidR="00264352" w:rsidRPr="00A80CBE">
          <w:rPr>
            <w:webHidden/>
          </w:rPr>
          <w:t>22</w:t>
        </w:r>
        <w:r w:rsidR="00264352" w:rsidRPr="00A80CBE">
          <w:rPr>
            <w:webHidden/>
          </w:rPr>
          <w:fldChar w:fldCharType="end"/>
        </w:r>
      </w:hyperlink>
    </w:p>
    <w:p w14:paraId="652E4854" w14:textId="4AB77565"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59" w:history="1">
        <w:r w:rsidR="00264352" w:rsidRPr="00736C8D">
          <w:rPr>
            <w:rStyle w:val="Hyperlink"/>
          </w:rPr>
          <w:t xml:space="preserve">Article </w:t>
        </w:r>
        <w:r w:rsidR="004904F0">
          <w:rPr>
            <w:rStyle w:val="Hyperlink"/>
          </w:rPr>
          <w:t>25</w:t>
        </w:r>
        <w:r w:rsidR="00264352" w:rsidRPr="00736C8D">
          <w:rPr>
            <w:rStyle w:val="Hyperlink"/>
          </w:rPr>
          <w:t>: Accidents and Responsibilities</w:t>
        </w:r>
        <w:r w:rsidR="00264352">
          <w:rPr>
            <w:webHidden/>
          </w:rPr>
          <w:tab/>
        </w:r>
        <w:r w:rsidR="00264352">
          <w:rPr>
            <w:webHidden/>
          </w:rPr>
          <w:fldChar w:fldCharType="begin"/>
        </w:r>
        <w:r w:rsidR="00264352">
          <w:rPr>
            <w:webHidden/>
          </w:rPr>
          <w:instrText xml:space="preserve"> PAGEREF _Toc168051259 \h </w:instrText>
        </w:r>
        <w:r w:rsidR="00264352">
          <w:rPr>
            <w:webHidden/>
          </w:rPr>
        </w:r>
        <w:r w:rsidR="00264352">
          <w:rPr>
            <w:webHidden/>
          </w:rPr>
          <w:fldChar w:fldCharType="separate"/>
        </w:r>
        <w:r w:rsidR="00264352">
          <w:rPr>
            <w:webHidden/>
          </w:rPr>
          <w:t>23</w:t>
        </w:r>
        <w:r w:rsidR="00264352">
          <w:rPr>
            <w:webHidden/>
          </w:rPr>
          <w:fldChar w:fldCharType="end"/>
        </w:r>
      </w:hyperlink>
    </w:p>
    <w:p w14:paraId="3B999D27" w14:textId="4D528063"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60" w:history="1">
        <w:r w:rsidR="00264352" w:rsidRPr="00736C8D">
          <w:rPr>
            <w:rStyle w:val="Hyperlink"/>
          </w:rPr>
          <w:t xml:space="preserve">Article </w:t>
        </w:r>
        <w:r w:rsidR="004904F0">
          <w:rPr>
            <w:rStyle w:val="Hyperlink"/>
          </w:rPr>
          <w:t>26</w:t>
        </w:r>
        <w:r w:rsidR="00264352" w:rsidRPr="00736C8D">
          <w:rPr>
            <w:rStyle w:val="Hyperlink"/>
          </w:rPr>
          <w:t>: Payment of the Contract Value (Article 37 of the Public Procurement Law)</w:t>
        </w:r>
        <w:r w:rsidR="00264352">
          <w:rPr>
            <w:webHidden/>
          </w:rPr>
          <w:tab/>
        </w:r>
        <w:r w:rsidR="00264352">
          <w:rPr>
            <w:webHidden/>
          </w:rPr>
          <w:fldChar w:fldCharType="begin"/>
        </w:r>
        <w:r w:rsidR="00264352">
          <w:rPr>
            <w:webHidden/>
          </w:rPr>
          <w:instrText xml:space="preserve"> PAGEREF _Toc168051260 \h </w:instrText>
        </w:r>
        <w:r w:rsidR="00264352">
          <w:rPr>
            <w:webHidden/>
          </w:rPr>
        </w:r>
        <w:r w:rsidR="00264352">
          <w:rPr>
            <w:webHidden/>
          </w:rPr>
          <w:fldChar w:fldCharType="separate"/>
        </w:r>
        <w:r w:rsidR="00264352">
          <w:rPr>
            <w:webHidden/>
          </w:rPr>
          <w:t>24</w:t>
        </w:r>
        <w:r w:rsidR="00264352">
          <w:rPr>
            <w:webHidden/>
          </w:rPr>
          <w:fldChar w:fldCharType="end"/>
        </w:r>
      </w:hyperlink>
    </w:p>
    <w:p w14:paraId="0F2EA475" w14:textId="1A125BA5"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61" w:history="1">
        <w:r w:rsidR="00264352" w:rsidRPr="00736C8D">
          <w:rPr>
            <w:rStyle w:val="Hyperlink"/>
          </w:rPr>
          <w:t>Article 29: Penalties (Article 38 of the Public Procurement Law)</w:t>
        </w:r>
        <w:r w:rsidR="00264352">
          <w:rPr>
            <w:webHidden/>
          </w:rPr>
          <w:tab/>
        </w:r>
        <w:r w:rsidR="00264352">
          <w:rPr>
            <w:webHidden/>
          </w:rPr>
          <w:fldChar w:fldCharType="begin"/>
        </w:r>
        <w:r w:rsidR="00264352">
          <w:rPr>
            <w:webHidden/>
          </w:rPr>
          <w:instrText xml:space="preserve"> PAGEREF _Toc168051261 \h </w:instrText>
        </w:r>
        <w:r w:rsidR="00264352">
          <w:rPr>
            <w:webHidden/>
          </w:rPr>
        </w:r>
        <w:r w:rsidR="00264352">
          <w:rPr>
            <w:webHidden/>
          </w:rPr>
          <w:fldChar w:fldCharType="separate"/>
        </w:r>
        <w:r w:rsidR="00264352">
          <w:rPr>
            <w:webHidden/>
          </w:rPr>
          <w:t>25</w:t>
        </w:r>
        <w:r w:rsidR="00264352">
          <w:rPr>
            <w:webHidden/>
          </w:rPr>
          <w:fldChar w:fldCharType="end"/>
        </w:r>
      </w:hyperlink>
    </w:p>
    <w:p w14:paraId="0B67D454" w14:textId="33BE0D1E"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62" w:history="1">
        <w:r w:rsidR="00264352" w:rsidRPr="00736C8D">
          <w:rPr>
            <w:rStyle w:val="Hyperlink"/>
          </w:rPr>
          <w:t xml:space="preserve">Article </w:t>
        </w:r>
        <w:r w:rsidR="004904F0">
          <w:rPr>
            <w:rStyle w:val="Hyperlink"/>
          </w:rPr>
          <w:t>27</w:t>
        </w:r>
        <w:r w:rsidR="00264352" w:rsidRPr="00736C8D">
          <w:rPr>
            <w:rStyle w:val="Hyperlink"/>
          </w:rPr>
          <w:t>: Reasons for the termination of the contract and the results thereof (Article 33 of the Public Procurement Law)</w:t>
        </w:r>
        <w:r w:rsidR="00264352">
          <w:rPr>
            <w:webHidden/>
          </w:rPr>
          <w:tab/>
        </w:r>
        <w:r w:rsidR="00264352">
          <w:rPr>
            <w:webHidden/>
          </w:rPr>
          <w:fldChar w:fldCharType="begin"/>
        </w:r>
        <w:r w:rsidR="00264352">
          <w:rPr>
            <w:webHidden/>
          </w:rPr>
          <w:instrText xml:space="preserve"> PAGEREF _Toc168051262 \h </w:instrText>
        </w:r>
        <w:r w:rsidR="00264352">
          <w:rPr>
            <w:webHidden/>
          </w:rPr>
        </w:r>
        <w:r w:rsidR="00264352">
          <w:rPr>
            <w:webHidden/>
          </w:rPr>
          <w:fldChar w:fldCharType="separate"/>
        </w:r>
        <w:r w:rsidR="00264352">
          <w:rPr>
            <w:webHidden/>
          </w:rPr>
          <w:t>26</w:t>
        </w:r>
        <w:r w:rsidR="00264352">
          <w:rPr>
            <w:webHidden/>
          </w:rPr>
          <w:fldChar w:fldCharType="end"/>
        </w:r>
      </w:hyperlink>
    </w:p>
    <w:p w14:paraId="29495A5B" w14:textId="4C2DB68A"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63" w:history="1">
        <w:r w:rsidR="00264352" w:rsidRPr="00736C8D">
          <w:rPr>
            <w:rStyle w:val="Hyperlink"/>
          </w:rPr>
          <w:t xml:space="preserve">Article </w:t>
        </w:r>
        <w:r w:rsidR="004904F0">
          <w:rPr>
            <w:rStyle w:val="Hyperlink"/>
          </w:rPr>
          <w:t>28</w:t>
        </w:r>
        <w:r w:rsidR="00264352" w:rsidRPr="00736C8D">
          <w:rPr>
            <w:rStyle w:val="Hyperlink"/>
          </w:rPr>
          <w:t>: Deduction from a security (Article 39 of the Public Procurement Law)</w:t>
        </w:r>
        <w:r w:rsidR="00264352">
          <w:rPr>
            <w:webHidden/>
          </w:rPr>
          <w:tab/>
        </w:r>
        <w:r w:rsidR="00264352">
          <w:rPr>
            <w:webHidden/>
          </w:rPr>
          <w:fldChar w:fldCharType="begin"/>
        </w:r>
        <w:r w:rsidR="00264352">
          <w:rPr>
            <w:webHidden/>
          </w:rPr>
          <w:instrText xml:space="preserve"> PAGEREF _Toc168051263 \h </w:instrText>
        </w:r>
        <w:r w:rsidR="00264352">
          <w:rPr>
            <w:webHidden/>
          </w:rPr>
        </w:r>
        <w:r w:rsidR="00264352">
          <w:rPr>
            <w:webHidden/>
          </w:rPr>
          <w:fldChar w:fldCharType="separate"/>
        </w:r>
        <w:r w:rsidR="00264352">
          <w:rPr>
            <w:webHidden/>
          </w:rPr>
          <w:t>27</w:t>
        </w:r>
        <w:r w:rsidR="00264352">
          <w:rPr>
            <w:webHidden/>
          </w:rPr>
          <w:fldChar w:fldCharType="end"/>
        </w:r>
      </w:hyperlink>
    </w:p>
    <w:p w14:paraId="7E1C259A" w14:textId="4DEC6DBC"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64" w:history="1">
        <w:r w:rsidR="00264352" w:rsidRPr="00736C8D">
          <w:rPr>
            <w:rStyle w:val="Hyperlink"/>
          </w:rPr>
          <w:t xml:space="preserve">Article </w:t>
        </w:r>
        <w:r w:rsidR="004904F0">
          <w:rPr>
            <w:rStyle w:val="Hyperlink"/>
          </w:rPr>
          <w:t>29</w:t>
        </w:r>
        <w:r w:rsidR="00264352" w:rsidRPr="00736C8D">
          <w:rPr>
            <w:rStyle w:val="Hyperlink"/>
          </w:rPr>
          <w:t>: Exclusion (Article 40 of the Public Procurement Law)</w:t>
        </w:r>
        <w:r w:rsidR="00264352">
          <w:rPr>
            <w:webHidden/>
          </w:rPr>
          <w:tab/>
        </w:r>
        <w:r w:rsidR="00264352">
          <w:rPr>
            <w:webHidden/>
          </w:rPr>
          <w:fldChar w:fldCharType="begin"/>
        </w:r>
        <w:r w:rsidR="00264352">
          <w:rPr>
            <w:webHidden/>
          </w:rPr>
          <w:instrText xml:space="preserve"> PAGEREF _Toc168051264 \h </w:instrText>
        </w:r>
        <w:r w:rsidR="00264352">
          <w:rPr>
            <w:webHidden/>
          </w:rPr>
        </w:r>
        <w:r w:rsidR="00264352">
          <w:rPr>
            <w:webHidden/>
          </w:rPr>
          <w:fldChar w:fldCharType="separate"/>
        </w:r>
        <w:r w:rsidR="00264352">
          <w:rPr>
            <w:webHidden/>
          </w:rPr>
          <w:t>27</w:t>
        </w:r>
        <w:r w:rsidR="00264352">
          <w:rPr>
            <w:webHidden/>
          </w:rPr>
          <w:fldChar w:fldCharType="end"/>
        </w:r>
      </w:hyperlink>
    </w:p>
    <w:p w14:paraId="18DB8F44" w14:textId="0643AA1D"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65" w:history="1">
        <w:r w:rsidR="00264352" w:rsidRPr="00736C8D">
          <w:rPr>
            <w:rStyle w:val="Hyperlink"/>
          </w:rPr>
          <w:t xml:space="preserve">Article </w:t>
        </w:r>
        <w:r w:rsidR="004904F0">
          <w:rPr>
            <w:rStyle w:val="Hyperlink"/>
          </w:rPr>
          <w:t>30</w:t>
        </w:r>
        <w:r w:rsidR="00264352" w:rsidRPr="00736C8D">
          <w:rPr>
            <w:rStyle w:val="Hyperlink"/>
          </w:rPr>
          <w:t>: Force Majeure</w:t>
        </w:r>
        <w:r w:rsidR="00264352">
          <w:rPr>
            <w:webHidden/>
          </w:rPr>
          <w:tab/>
        </w:r>
        <w:r w:rsidR="00264352">
          <w:rPr>
            <w:webHidden/>
          </w:rPr>
          <w:fldChar w:fldCharType="begin"/>
        </w:r>
        <w:r w:rsidR="00264352">
          <w:rPr>
            <w:webHidden/>
          </w:rPr>
          <w:instrText xml:space="preserve"> PAGEREF _Toc168051265 \h </w:instrText>
        </w:r>
        <w:r w:rsidR="00264352">
          <w:rPr>
            <w:webHidden/>
          </w:rPr>
        </w:r>
        <w:r w:rsidR="00264352">
          <w:rPr>
            <w:webHidden/>
          </w:rPr>
          <w:fldChar w:fldCharType="separate"/>
        </w:r>
        <w:r w:rsidR="00264352">
          <w:rPr>
            <w:webHidden/>
          </w:rPr>
          <w:t>27</w:t>
        </w:r>
        <w:r w:rsidR="00264352">
          <w:rPr>
            <w:webHidden/>
          </w:rPr>
          <w:fldChar w:fldCharType="end"/>
        </w:r>
      </w:hyperlink>
    </w:p>
    <w:p w14:paraId="3A13E32B" w14:textId="72773E82"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66" w:history="1">
        <w:r w:rsidR="00264352" w:rsidRPr="00736C8D">
          <w:rPr>
            <w:rStyle w:val="Hyperlink"/>
          </w:rPr>
          <w:t xml:space="preserve">Article </w:t>
        </w:r>
        <w:r w:rsidR="004904F0">
          <w:rPr>
            <w:rStyle w:val="Hyperlink"/>
          </w:rPr>
          <w:t>31</w:t>
        </w:r>
        <w:r w:rsidR="00264352" w:rsidRPr="00736C8D">
          <w:rPr>
            <w:rStyle w:val="Hyperlink"/>
          </w:rPr>
          <w:t>: Integrity</w:t>
        </w:r>
        <w:r w:rsidR="00264352">
          <w:rPr>
            <w:webHidden/>
          </w:rPr>
          <w:tab/>
        </w:r>
        <w:r w:rsidR="00264352">
          <w:rPr>
            <w:webHidden/>
          </w:rPr>
          <w:fldChar w:fldCharType="begin"/>
        </w:r>
        <w:r w:rsidR="00264352">
          <w:rPr>
            <w:webHidden/>
          </w:rPr>
          <w:instrText xml:space="preserve"> PAGEREF _Toc168051266 \h </w:instrText>
        </w:r>
        <w:r w:rsidR="00264352">
          <w:rPr>
            <w:webHidden/>
          </w:rPr>
        </w:r>
        <w:r w:rsidR="00264352">
          <w:rPr>
            <w:webHidden/>
          </w:rPr>
          <w:fldChar w:fldCharType="separate"/>
        </w:r>
        <w:r w:rsidR="00264352">
          <w:rPr>
            <w:webHidden/>
          </w:rPr>
          <w:t>27</w:t>
        </w:r>
        <w:r w:rsidR="00264352">
          <w:rPr>
            <w:webHidden/>
          </w:rPr>
          <w:fldChar w:fldCharType="end"/>
        </w:r>
      </w:hyperlink>
    </w:p>
    <w:p w14:paraId="27FEBCB1" w14:textId="5D3E8737"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67" w:history="1">
        <w:r w:rsidR="00264352" w:rsidRPr="00736C8D">
          <w:rPr>
            <w:rStyle w:val="Hyperlink"/>
          </w:rPr>
          <w:t xml:space="preserve">Article </w:t>
        </w:r>
        <w:r w:rsidR="004904F0">
          <w:rPr>
            <w:rStyle w:val="Hyperlink"/>
          </w:rPr>
          <w:t>32</w:t>
        </w:r>
        <w:r w:rsidR="00264352" w:rsidRPr="00736C8D">
          <w:rPr>
            <w:rStyle w:val="Hyperlink"/>
          </w:rPr>
          <w:t>: Complaints and Objections</w:t>
        </w:r>
        <w:r w:rsidR="00264352">
          <w:rPr>
            <w:webHidden/>
          </w:rPr>
          <w:tab/>
        </w:r>
        <w:r w:rsidR="00264352">
          <w:rPr>
            <w:webHidden/>
          </w:rPr>
          <w:fldChar w:fldCharType="begin"/>
        </w:r>
        <w:r w:rsidR="00264352">
          <w:rPr>
            <w:webHidden/>
          </w:rPr>
          <w:instrText xml:space="preserve"> PAGEREF _Toc168051267 \h </w:instrText>
        </w:r>
        <w:r w:rsidR="00264352">
          <w:rPr>
            <w:webHidden/>
          </w:rPr>
        </w:r>
        <w:r w:rsidR="00264352">
          <w:rPr>
            <w:webHidden/>
          </w:rPr>
          <w:fldChar w:fldCharType="separate"/>
        </w:r>
        <w:r w:rsidR="00264352">
          <w:rPr>
            <w:webHidden/>
          </w:rPr>
          <w:t>27</w:t>
        </w:r>
        <w:r w:rsidR="00264352">
          <w:rPr>
            <w:webHidden/>
          </w:rPr>
          <w:fldChar w:fldCharType="end"/>
        </w:r>
      </w:hyperlink>
    </w:p>
    <w:p w14:paraId="7299A47F" w14:textId="527666B4"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68" w:history="1">
        <w:r w:rsidR="00264352" w:rsidRPr="00736C8D">
          <w:rPr>
            <w:rStyle w:val="Hyperlink"/>
          </w:rPr>
          <w:t xml:space="preserve">Article </w:t>
        </w:r>
        <w:r w:rsidR="004904F0">
          <w:rPr>
            <w:rStyle w:val="Hyperlink"/>
          </w:rPr>
          <w:t>33</w:t>
        </w:r>
        <w:r w:rsidR="00264352" w:rsidRPr="00736C8D">
          <w:rPr>
            <w:rStyle w:val="Hyperlink"/>
          </w:rPr>
          <w:t>: Competent Judiciary</w:t>
        </w:r>
        <w:r w:rsidR="00264352">
          <w:rPr>
            <w:webHidden/>
          </w:rPr>
          <w:tab/>
        </w:r>
        <w:r w:rsidR="00264352">
          <w:rPr>
            <w:webHidden/>
          </w:rPr>
          <w:fldChar w:fldCharType="begin"/>
        </w:r>
        <w:r w:rsidR="00264352">
          <w:rPr>
            <w:webHidden/>
          </w:rPr>
          <w:instrText xml:space="preserve"> PAGEREF _Toc168051268 \h </w:instrText>
        </w:r>
        <w:r w:rsidR="00264352">
          <w:rPr>
            <w:webHidden/>
          </w:rPr>
        </w:r>
        <w:r w:rsidR="00264352">
          <w:rPr>
            <w:webHidden/>
          </w:rPr>
          <w:fldChar w:fldCharType="separate"/>
        </w:r>
        <w:r w:rsidR="00264352">
          <w:rPr>
            <w:webHidden/>
          </w:rPr>
          <w:t>28</w:t>
        </w:r>
        <w:r w:rsidR="00264352">
          <w:rPr>
            <w:webHidden/>
          </w:rPr>
          <w:fldChar w:fldCharType="end"/>
        </w:r>
      </w:hyperlink>
    </w:p>
    <w:p w14:paraId="0B487FF2" w14:textId="4D5AA2D9"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69" w:history="1">
        <w:r w:rsidR="00264352" w:rsidRPr="00736C8D">
          <w:rPr>
            <w:rStyle w:val="Hyperlink"/>
          </w:rPr>
          <w:t xml:space="preserve">Article </w:t>
        </w:r>
        <w:r w:rsidR="004904F0">
          <w:rPr>
            <w:rStyle w:val="Hyperlink"/>
          </w:rPr>
          <w:t>34</w:t>
        </w:r>
        <w:r w:rsidR="00264352" w:rsidRPr="00736C8D">
          <w:rPr>
            <w:rStyle w:val="Hyperlink"/>
          </w:rPr>
          <w:t>: Health, Safety and Environmental Specifications</w:t>
        </w:r>
        <w:r w:rsidR="00264352">
          <w:rPr>
            <w:webHidden/>
          </w:rPr>
          <w:tab/>
        </w:r>
        <w:r w:rsidR="00264352">
          <w:rPr>
            <w:webHidden/>
          </w:rPr>
          <w:fldChar w:fldCharType="begin"/>
        </w:r>
        <w:r w:rsidR="00264352">
          <w:rPr>
            <w:webHidden/>
          </w:rPr>
          <w:instrText xml:space="preserve"> PAGEREF _Toc168051269 \h </w:instrText>
        </w:r>
        <w:r w:rsidR="00264352">
          <w:rPr>
            <w:webHidden/>
          </w:rPr>
        </w:r>
        <w:r w:rsidR="00264352">
          <w:rPr>
            <w:webHidden/>
          </w:rPr>
          <w:fldChar w:fldCharType="separate"/>
        </w:r>
        <w:r w:rsidR="00264352">
          <w:rPr>
            <w:webHidden/>
          </w:rPr>
          <w:t>28</w:t>
        </w:r>
        <w:r w:rsidR="00264352">
          <w:rPr>
            <w:webHidden/>
          </w:rPr>
          <w:fldChar w:fldCharType="end"/>
        </w:r>
      </w:hyperlink>
    </w:p>
    <w:p w14:paraId="7761184A" w14:textId="3428C914"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70" w:history="1">
        <w:r w:rsidR="00264352" w:rsidRPr="00736C8D">
          <w:rPr>
            <w:rStyle w:val="Hyperlink"/>
          </w:rPr>
          <w:t xml:space="preserve">Article </w:t>
        </w:r>
        <w:r w:rsidR="004904F0">
          <w:rPr>
            <w:rStyle w:val="Hyperlink"/>
          </w:rPr>
          <w:t>35</w:t>
        </w:r>
        <w:r w:rsidR="00264352" w:rsidRPr="00736C8D">
          <w:rPr>
            <w:rStyle w:val="Hyperlink"/>
          </w:rPr>
          <w:t>: Information Security Specifications</w:t>
        </w:r>
        <w:r w:rsidR="00264352">
          <w:rPr>
            <w:webHidden/>
          </w:rPr>
          <w:tab/>
        </w:r>
        <w:r w:rsidR="00264352">
          <w:rPr>
            <w:webHidden/>
          </w:rPr>
          <w:fldChar w:fldCharType="begin"/>
        </w:r>
        <w:r w:rsidR="00264352">
          <w:rPr>
            <w:webHidden/>
          </w:rPr>
          <w:instrText xml:space="preserve"> PAGEREF _Toc168051270 \h </w:instrText>
        </w:r>
        <w:r w:rsidR="00264352">
          <w:rPr>
            <w:webHidden/>
          </w:rPr>
        </w:r>
        <w:r w:rsidR="00264352">
          <w:rPr>
            <w:webHidden/>
          </w:rPr>
          <w:fldChar w:fldCharType="separate"/>
        </w:r>
        <w:r w:rsidR="00264352">
          <w:rPr>
            <w:webHidden/>
          </w:rPr>
          <w:t>29</w:t>
        </w:r>
        <w:r w:rsidR="00264352">
          <w:rPr>
            <w:webHidden/>
          </w:rPr>
          <w:fldChar w:fldCharType="end"/>
        </w:r>
      </w:hyperlink>
    </w:p>
    <w:p w14:paraId="62EDC39F" w14:textId="2E46B92A" w:rsidR="00264352" w:rsidRDefault="00860A91">
      <w:pPr>
        <w:pStyle w:val="TOC2"/>
        <w:rPr>
          <w:rFonts w:asciiTheme="minorHAnsi" w:eastAsiaTheme="minorEastAsia" w:hAnsiTheme="minorHAnsi" w:cstheme="minorBidi"/>
          <w:kern w:val="2"/>
          <w:sz w:val="24"/>
          <w:szCs w:val="24"/>
          <w:lang w:val="en-US" w:eastAsia="en-US"/>
          <w14:ligatures w14:val="standardContextual"/>
        </w:rPr>
      </w:pPr>
      <w:hyperlink w:anchor="_Toc168051271" w:history="1">
        <w:r w:rsidR="00264352" w:rsidRPr="00736C8D">
          <w:rPr>
            <w:rStyle w:val="Hyperlink"/>
          </w:rPr>
          <w:t>Appendices</w:t>
        </w:r>
        <w:r w:rsidR="00264352">
          <w:rPr>
            <w:webHidden/>
          </w:rPr>
          <w:tab/>
        </w:r>
        <w:r w:rsidR="00264352">
          <w:rPr>
            <w:webHidden/>
          </w:rPr>
          <w:fldChar w:fldCharType="begin"/>
        </w:r>
        <w:r w:rsidR="00264352">
          <w:rPr>
            <w:webHidden/>
          </w:rPr>
          <w:instrText xml:space="preserve"> PAGEREF _Toc168051271 \h </w:instrText>
        </w:r>
        <w:r w:rsidR="00264352">
          <w:rPr>
            <w:webHidden/>
          </w:rPr>
        </w:r>
        <w:r w:rsidR="00264352">
          <w:rPr>
            <w:webHidden/>
          </w:rPr>
          <w:fldChar w:fldCharType="separate"/>
        </w:r>
        <w:r w:rsidR="00264352">
          <w:rPr>
            <w:webHidden/>
          </w:rPr>
          <w:t>31</w:t>
        </w:r>
        <w:r w:rsidR="00264352">
          <w:rPr>
            <w:webHidden/>
          </w:rPr>
          <w:fldChar w:fldCharType="end"/>
        </w:r>
      </w:hyperlink>
    </w:p>
    <w:p w14:paraId="305C64A9" w14:textId="5676849A" w:rsidR="007A79EC" w:rsidRDefault="009C1C29" w:rsidP="007A79EC">
      <w:pPr>
        <w:rPr>
          <w:lang w:val="en-US" w:eastAsia="en-US"/>
        </w:rPr>
      </w:pPr>
      <w:r>
        <w:rPr>
          <w:lang w:val="en-US" w:eastAsia="en-US"/>
        </w:rPr>
        <w:fldChar w:fldCharType="end"/>
      </w:r>
    </w:p>
    <w:p w14:paraId="413E98EA" w14:textId="77777777" w:rsidR="009C1C29" w:rsidRDefault="009C1C29" w:rsidP="007A79EC">
      <w:pPr>
        <w:rPr>
          <w:lang w:val="en-US" w:eastAsia="en-US"/>
        </w:rPr>
      </w:pPr>
    </w:p>
    <w:p w14:paraId="10A74AC7" w14:textId="77777777" w:rsidR="009C1C29" w:rsidRDefault="009C1C29" w:rsidP="007A79EC">
      <w:pPr>
        <w:rPr>
          <w:lang w:val="en-US" w:eastAsia="en-US"/>
        </w:rPr>
      </w:pPr>
    </w:p>
    <w:p w14:paraId="519494D2" w14:textId="77777777" w:rsidR="009C1C29" w:rsidRDefault="009C1C29" w:rsidP="007A79EC">
      <w:pPr>
        <w:rPr>
          <w:lang w:val="en-US" w:eastAsia="en-US"/>
        </w:rPr>
      </w:pPr>
    </w:p>
    <w:p w14:paraId="61585EDD" w14:textId="77777777" w:rsidR="009C1C29" w:rsidRDefault="009C1C29" w:rsidP="007A79EC">
      <w:pPr>
        <w:rPr>
          <w:lang w:val="en-US" w:eastAsia="en-US"/>
        </w:rPr>
      </w:pPr>
    </w:p>
    <w:p w14:paraId="3EBA4335" w14:textId="77777777" w:rsidR="009C1C29" w:rsidRDefault="009C1C29" w:rsidP="007A79EC">
      <w:pPr>
        <w:rPr>
          <w:lang w:val="en-US" w:eastAsia="en-US"/>
        </w:rPr>
      </w:pPr>
    </w:p>
    <w:p w14:paraId="0C092D45" w14:textId="77777777" w:rsidR="009C1C29" w:rsidRDefault="009C1C29" w:rsidP="007A79EC">
      <w:pPr>
        <w:rPr>
          <w:lang w:val="en-US" w:eastAsia="en-US"/>
        </w:rPr>
      </w:pPr>
    </w:p>
    <w:p w14:paraId="288C72A3" w14:textId="77777777" w:rsidR="009C1C29" w:rsidRDefault="009C1C29" w:rsidP="007A79EC">
      <w:pPr>
        <w:rPr>
          <w:lang w:val="en-US" w:eastAsia="en-US"/>
        </w:rPr>
      </w:pPr>
    </w:p>
    <w:p w14:paraId="138AC3A9" w14:textId="77777777" w:rsidR="009C1C29" w:rsidRDefault="009C1C29" w:rsidP="007A79EC">
      <w:pPr>
        <w:rPr>
          <w:lang w:val="en-US" w:eastAsia="en-US"/>
        </w:rPr>
      </w:pPr>
    </w:p>
    <w:p w14:paraId="630ECE38" w14:textId="77777777" w:rsidR="009C1C29" w:rsidRDefault="009C1C29" w:rsidP="007A79EC">
      <w:pPr>
        <w:rPr>
          <w:lang w:val="en-US" w:eastAsia="en-US"/>
        </w:rPr>
      </w:pPr>
    </w:p>
    <w:p w14:paraId="00281B94" w14:textId="77777777" w:rsidR="009C1C29" w:rsidRDefault="009C1C29" w:rsidP="007A79EC">
      <w:pPr>
        <w:rPr>
          <w:lang w:val="en-US" w:eastAsia="en-US"/>
        </w:rPr>
      </w:pPr>
    </w:p>
    <w:p w14:paraId="099EDDD1" w14:textId="77777777" w:rsidR="009C1C29" w:rsidRDefault="009C1C29" w:rsidP="007A79EC">
      <w:pPr>
        <w:rPr>
          <w:lang w:val="en-US" w:eastAsia="en-US"/>
        </w:rPr>
      </w:pPr>
    </w:p>
    <w:p w14:paraId="3E7A230B" w14:textId="77777777" w:rsidR="009C1C29" w:rsidRDefault="009C1C29" w:rsidP="007A79EC">
      <w:pPr>
        <w:rPr>
          <w:lang w:val="en-US" w:eastAsia="en-US"/>
        </w:rPr>
      </w:pPr>
    </w:p>
    <w:p w14:paraId="6EF8CB0A" w14:textId="77777777" w:rsidR="009C1C29" w:rsidRDefault="009C1C29" w:rsidP="007A79EC">
      <w:pPr>
        <w:rPr>
          <w:lang w:val="en-US" w:eastAsia="en-US"/>
        </w:rPr>
      </w:pPr>
    </w:p>
    <w:p w14:paraId="52885911" w14:textId="77777777" w:rsidR="009C1C29" w:rsidRDefault="009C1C29" w:rsidP="007A79EC">
      <w:pPr>
        <w:rPr>
          <w:lang w:val="en-US" w:eastAsia="en-US"/>
        </w:rPr>
      </w:pPr>
    </w:p>
    <w:p w14:paraId="7671B4C8" w14:textId="77777777" w:rsidR="009C1C29" w:rsidRDefault="009C1C29" w:rsidP="007A79EC">
      <w:pPr>
        <w:rPr>
          <w:lang w:val="en-US" w:eastAsia="en-US"/>
        </w:rPr>
      </w:pPr>
    </w:p>
    <w:p w14:paraId="1825F146" w14:textId="77777777" w:rsidR="009C1C29" w:rsidRDefault="009C1C29" w:rsidP="007A79EC">
      <w:pPr>
        <w:rPr>
          <w:lang w:val="en-US" w:eastAsia="en-US"/>
        </w:rPr>
      </w:pPr>
    </w:p>
    <w:p w14:paraId="2E6D13B0" w14:textId="77777777" w:rsidR="009C1C29" w:rsidRDefault="009C1C29" w:rsidP="007A79EC">
      <w:pPr>
        <w:rPr>
          <w:lang w:val="en-US" w:eastAsia="en-US"/>
        </w:rPr>
      </w:pPr>
    </w:p>
    <w:p w14:paraId="6E6F4A4C" w14:textId="77777777" w:rsidR="009C1C29" w:rsidRDefault="009C1C29" w:rsidP="007A79EC">
      <w:pPr>
        <w:rPr>
          <w:lang w:val="en-US" w:eastAsia="en-US"/>
        </w:rPr>
      </w:pPr>
    </w:p>
    <w:p w14:paraId="2721A9DC" w14:textId="77777777" w:rsidR="009C1C29" w:rsidRDefault="009C1C29" w:rsidP="007A79EC">
      <w:pPr>
        <w:rPr>
          <w:lang w:val="en-US" w:eastAsia="en-US"/>
        </w:rPr>
      </w:pPr>
    </w:p>
    <w:p w14:paraId="6FAEE38A" w14:textId="77777777" w:rsidR="009C1C29" w:rsidRDefault="009C1C29" w:rsidP="007A79EC">
      <w:pPr>
        <w:rPr>
          <w:lang w:val="en-US" w:eastAsia="en-US"/>
        </w:rPr>
      </w:pPr>
    </w:p>
    <w:p w14:paraId="1DD82B08" w14:textId="77777777" w:rsidR="009C1C29" w:rsidRDefault="009C1C29" w:rsidP="007A79EC">
      <w:pPr>
        <w:rPr>
          <w:lang w:val="en-US" w:eastAsia="en-US"/>
        </w:rPr>
      </w:pPr>
    </w:p>
    <w:p w14:paraId="1F793C17" w14:textId="77777777" w:rsidR="009C1C29" w:rsidRDefault="009C1C29" w:rsidP="007A79EC">
      <w:pPr>
        <w:rPr>
          <w:lang w:val="en-US" w:eastAsia="en-US"/>
        </w:rPr>
      </w:pPr>
    </w:p>
    <w:p w14:paraId="50E4AB79" w14:textId="77777777" w:rsidR="009C1C29" w:rsidRDefault="009C1C29" w:rsidP="007A79EC">
      <w:pPr>
        <w:rPr>
          <w:lang w:val="en-US" w:eastAsia="en-US"/>
        </w:rPr>
      </w:pPr>
    </w:p>
    <w:p w14:paraId="7A71EA87" w14:textId="77777777" w:rsidR="009C1C29" w:rsidRDefault="009C1C29" w:rsidP="007A79EC">
      <w:pPr>
        <w:rPr>
          <w:lang w:val="en-US" w:eastAsia="en-US"/>
        </w:rPr>
      </w:pPr>
    </w:p>
    <w:p w14:paraId="3612432C" w14:textId="77777777" w:rsidR="009C1C29" w:rsidRDefault="009C1C29" w:rsidP="007A79EC">
      <w:pPr>
        <w:rPr>
          <w:lang w:val="en-US" w:eastAsia="en-US"/>
        </w:rPr>
      </w:pPr>
    </w:p>
    <w:p w14:paraId="3F37EAB0" w14:textId="77777777" w:rsidR="009C1C29" w:rsidRDefault="009C1C29" w:rsidP="007A79EC">
      <w:pPr>
        <w:rPr>
          <w:lang w:val="en-US" w:eastAsia="en-US"/>
        </w:rPr>
      </w:pPr>
    </w:p>
    <w:p w14:paraId="4CED82EE" w14:textId="77777777" w:rsidR="009C1C29" w:rsidRDefault="009C1C29" w:rsidP="007A79EC">
      <w:pPr>
        <w:rPr>
          <w:lang w:val="en-US" w:eastAsia="en-US"/>
        </w:rPr>
      </w:pPr>
    </w:p>
    <w:p w14:paraId="6ADCB7A1" w14:textId="77777777" w:rsidR="009C1C29" w:rsidRDefault="009C1C29" w:rsidP="007A79EC">
      <w:pPr>
        <w:rPr>
          <w:lang w:val="en-US" w:eastAsia="en-US"/>
        </w:rPr>
      </w:pPr>
    </w:p>
    <w:p w14:paraId="597AD8B5" w14:textId="77777777" w:rsidR="009C1C29" w:rsidRDefault="009C1C29" w:rsidP="007A79EC">
      <w:pPr>
        <w:rPr>
          <w:lang w:val="en-US" w:eastAsia="en-US"/>
        </w:rPr>
      </w:pPr>
    </w:p>
    <w:p w14:paraId="1291A8B5" w14:textId="77777777" w:rsidR="009C1C29" w:rsidRDefault="009C1C29" w:rsidP="007A79EC">
      <w:pPr>
        <w:rPr>
          <w:lang w:val="en-US" w:eastAsia="en-US"/>
        </w:rPr>
      </w:pPr>
    </w:p>
    <w:p w14:paraId="28C9C328" w14:textId="77777777" w:rsidR="009C1C29" w:rsidRPr="0020414F" w:rsidRDefault="009C1C29" w:rsidP="0020414F">
      <w:pPr>
        <w:rPr>
          <w:lang w:val="en-US" w:eastAsia="en-US"/>
        </w:rPr>
      </w:pPr>
    </w:p>
    <w:p w14:paraId="7F17B951" w14:textId="77777777" w:rsidR="00625C1B" w:rsidRDefault="00625C1B" w:rsidP="00625C1B">
      <w:pPr>
        <w:pStyle w:val="Caption"/>
        <w:spacing w:before="360" w:after="360"/>
        <w:jc w:val="center"/>
        <w:rPr>
          <w:b/>
          <w:bCs/>
          <w:sz w:val="22"/>
          <w:lang w:val="en-US"/>
        </w:rPr>
      </w:pPr>
    </w:p>
    <w:p w14:paraId="1C6CD3F7" w14:textId="77777777" w:rsidR="00A53159" w:rsidRDefault="00A53159" w:rsidP="00A53159">
      <w:pPr>
        <w:rPr>
          <w:lang w:val="en-US"/>
        </w:rPr>
      </w:pPr>
    </w:p>
    <w:p w14:paraId="73646A7A" w14:textId="77777777" w:rsidR="00A53159" w:rsidRPr="00A53159" w:rsidRDefault="00A53159" w:rsidP="00A53159">
      <w:pPr>
        <w:rPr>
          <w:lang w:val="en-US"/>
        </w:rPr>
      </w:pPr>
    </w:p>
    <w:p w14:paraId="6F1BCDF8" w14:textId="77777777" w:rsidR="00427805" w:rsidRDefault="00427805" w:rsidP="00FF4E19">
      <w:pPr>
        <w:rPr>
          <w:b/>
          <w:bCs/>
          <w:lang w:val="en-US" w:eastAsia="fr-FR"/>
        </w:rPr>
      </w:pPr>
      <w:bookmarkStart w:id="0" w:name="_Toc442524010"/>
    </w:p>
    <w:tbl>
      <w:tblPr>
        <w:tblStyle w:val="TableGrid"/>
        <w:tblW w:w="10710"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5310"/>
        <w:gridCol w:w="5400"/>
      </w:tblGrid>
      <w:tr w:rsidR="00910822" w14:paraId="5EC24278" w14:textId="77777777" w:rsidTr="00700D56">
        <w:trPr>
          <w:trHeight w:val="1485"/>
        </w:trPr>
        <w:tc>
          <w:tcPr>
            <w:tcW w:w="5310" w:type="dxa"/>
            <w:tcBorders>
              <w:bottom w:val="nil"/>
            </w:tcBorders>
          </w:tcPr>
          <w:p w14:paraId="1672A565" w14:textId="77777777" w:rsidR="00910822" w:rsidRPr="00E37E1E" w:rsidRDefault="00910822" w:rsidP="00EB5708">
            <w:pPr>
              <w:rPr>
                <w:rFonts w:asciiTheme="minorBidi" w:hAnsiTheme="minorBidi" w:cstheme="minorBidi"/>
                <w:b/>
                <w:bCs/>
                <w:i/>
                <w:iCs/>
                <w:sz w:val="18"/>
                <w:szCs w:val="18"/>
              </w:rPr>
            </w:pPr>
            <w:r w:rsidRPr="00E37E1E">
              <w:rPr>
                <w:rFonts w:asciiTheme="minorBidi" w:hAnsiTheme="minorBidi" w:cstheme="minorBidi"/>
                <w:b/>
                <w:bCs/>
                <w:i/>
                <w:iCs/>
                <w:sz w:val="18"/>
                <w:szCs w:val="18"/>
              </w:rPr>
              <w:lastRenderedPageBreak/>
              <w:t>The Lebanese Republic</w:t>
            </w:r>
          </w:p>
          <w:p w14:paraId="473FD94D" w14:textId="25740117" w:rsidR="00910822" w:rsidRPr="00E37E1E" w:rsidRDefault="00D21AAD" w:rsidP="001F4D0B">
            <w:pPr>
              <w:rPr>
                <w:rFonts w:asciiTheme="minorBidi" w:hAnsiTheme="minorBidi" w:cstheme="minorBidi"/>
                <w:b/>
                <w:bCs/>
                <w:i/>
                <w:iCs/>
                <w:sz w:val="18"/>
                <w:szCs w:val="18"/>
              </w:rPr>
            </w:pPr>
            <w:r w:rsidRPr="001F4D0B">
              <w:rPr>
                <w:rFonts w:asciiTheme="minorBidi" w:hAnsiTheme="minorBidi" w:cstheme="minorBidi"/>
                <w:sz w:val="18"/>
                <w:szCs w:val="18"/>
              </w:rPr>
              <w:t>Mobile Interim Company 1 sal</w:t>
            </w:r>
            <w:r w:rsidR="00910822" w:rsidRPr="001F4D0B">
              <w:rPr>
                <w:rFonts w:asciiTheme="minorBidi" w:hAnsiTheme="minorBidi" w:cstheme="minorBidi"/>
                <w:b/>
                <w:bCs/>
                <w:i/>
                <w:iCs/>
                <w:sz w:val="18"/>
                <w:szCs w:val="18"/>
              </w:rPr>
              <w:t xml:space="preserve"> </w:t>
            </w:r>
          </w:p>
          <w:p w14:paraId="66424095" w14:textId="19EC3E2F" w:rsidR="00CF6566" w:rsidRPr="00E37E1E" w:rsidRDefault="00CF6566" w:rsidP="00CF6566">
            <w:pPr>
              <w:rPr>
                <w:rFonts w:asciiTheme="minorBidi" w:hAnsiTheme="minorBidi" w:cstheme="minorBidi"/>
                <w:sz w:val="18"/>
                <w:szCs w:val="18"/>
                <w:lang w:eastAsia="fr-FR"/>
              </w:rPr>
            </w:pPr>
            <w:r w:rsidRPr="00E37E1E">
              <w:rPr>
                <w:rFonts w:asciiTheme="minorBidi" w:hAnsiTheme="minorBidi" w:cstheme="minorBidi"/>
                <w:sz w:val="18"/>
                <w:szCs w:val="18"/>
                <w:lang w:eastAsia="fr-FR"/>
              </w:rPr>
              <w:t>Alfa is the brand name owned by Mobile Interim Company 1 SAL which is managing the first Lebanese mobile network for the benefit of the Republic of Lebanon / Ministry of Telecommunications.</w:t>
            </w:r>
          </w:p>
          <w:p w14:paraId="2F4C13AC" w14:textId="27364DCA" w:rsidR="00E37E1E" w:rsidRDefault="00FC0C98" w:rsidP="00CF6566">
            <w:pPr>
              <w:tabs>
                <w:tab w:val="left" w:pos="5101"/>
              </w:tabs>
              <w:rPr>
                <w:rFonts w:asciiTheme="minorBidi" w:hAnsiTheme="minorBidi" w:cstheme="minorBidi"/>
                <w:b/>
                <w:bCs/>
                <w:i/>
                <w:iCs/>
                <w:sz w:val="18"/>
                <w:szCs w:val="18"/>
              </w:rPr>
            </w:pPr>
            <w:r>
              <w:rPr>
                <w:rFonts w:asciiTheme="minorBidi" w:hAnsiTheme="minorBidi" w:cstheme="minorBidi"/>
                <w:b/>
                <w:bCs/>
                <w:i/>
                <w:iCs/>
                <w:sz w:val="18"/>
                <w:szCs w:val="18"/>
              </w:rPr>
              <w:t xml:space="preserve">Alfa </w:t>
            </w:r>
            <w:r w:rsidR="00321F46" w:rsidRPr="00321F46">
              <w:rPr>
                <w:rFonts w:asciiTheme="minorBidi" w:hAnsiTheme="minorBidi" w:cstheme="minorBidi"/>
                <w:b/>
                <w:bCs/>
                <w:i/>
                <w:iCs/>
                <w:sz w:val="18"/>
                <w:szCs w:val="18"/>
              </w:rPr>
              <w:t>plays a pioneering and pivotal role in the digital transformation process in Lebanon by leading innovation, employing technology to serve society, and laying the foundations of a customer service culture based on digital sustainability and trust.</w:t>
            </w:r>
          </w:p>
          <w:p w14:paraId="279B9A6E" w14:textId="77777777" w:rsidR="001F4D0B" w:rsidRPr="00E37E1E" w:rsidRDefault="001F4D0B" w:rsidP="00CF6566">
            <w:pPr>
              <w:tabs>
                <w:tab w:val="left" w:pos="5101"/>
              </w:tabs>
              <w:rPr>
                <w:rFonts w:asciiTheme="minorBidi" w:hAnsiTheme="minorBidi" w:cstheme="minorBidi"/>
                <w:b/>
                <w:bCs/>
                <w:i/>
                <w:iCs/>
                <w:sz w:val="18"/>
                <w:szCs w:val="18"/>
              </w:rPr>
            </w:pPr>
          </w:p>
          <w:tbl>
            <w:tblPr>
              <w:tblStyle w:val="TableGrid"/>
              <w:tblW w:w="0" w:type="auto"/>
              <w:tblLayout w:type="fixed"/>
              <w:tblLook w:val="04A0" w:firstRow="1" w:lastRow="0" w:firstColumn="1" w:lastColumn="0" w:noHBand="0" w:noVBand="1"/>
            </w:tblPr>
            <w:tblGrid>
              <w:gridCol w:w="1688"/>
              <w:gridCol w:w="3396"/>
            </w:tblGrid>
            <w:tr w:rsidR="00910822" w:rsidRPr="00E37E1E" w14:paraId="3B76ACF9" w14:textId="77777777" w:rsidTr="00700D56">
              <w:trPr>
                <w:trHeight w:val="144"/>
              </w:trPr>
              <w:tc>
                <w:tcPr>
                  <w:tcW w:w="5084" w:type="dxa"/>
                  <w:gridSpan w:val="2"/>
                  <w:vAlign w:val="center"/>
                </w:tcPr>
                <w:p w14:paraId="589A8895" w14:textId="3B109288" w:rsidR="00910822" w:rsidRPr="004135D3" w:rsidRDefault="00910822" w:rsidP="00EB5708">
                  <w:pPr>
                    <w:rPr>
                      <w:rFonts w:asciiTheme="minorBidi" w:hAnsiTheme="minorBidi" w:cstheme="minorBidi"/>
                      <w:b/>
                      <w:bCs/>
                      <w:sz w:val="18"/>
                      <w:szCs w:val="18"/>
                    </w:rPr>
                  </w:pPr>
                  <w:r w:rsidRPr="004135D3">
                    <w:rPr>
                      <w:rFonts w:asciiTheme="minorBidi" w:hAnsiTheme="minorBidi" w:cstheme="minorBidi"/>
                      <w:b/>
                      <w:bCs/>
                      <w:sz w:val="18"/>
                      <w:szCs w:val="18"/>
                    </w:rPr>
                    <w:t xml:space="preserve">Public Tender </w:t>
                  </w:r>
                </w:p>
              </w:tc>
            </w:tr>
            <w:tr w:rsidR="00910822" w:rsidRPr="00E37E1E" w14:paraId="0D216108" w14:textId="77777777" w:rsidTr="00700D56">
              <w:trPr>
                <w:trHeight w:val="359"/>
              </w:trPr>
              <w:tc>
                <w:tcPr>
                  <w:tcW w:w="5084" w:type="dxa"/>
                  <w:gridSpan w:val="2"/>
                </w:tcPr>
                <w:p w14:paraId="52D69510" w14:textId="77777777" w:rsidR="00910822" w:rsidRPr="004135D3" w:rsidRDefault="00910822" w:rsidP="0020414F">
                  <w:pPr>
                    <w:pStyle w:val="Heading2"/>
                    <w:spacing w:before="0"/>
                    <w:rPr>
                      <w:rFonts w:asciiTheme="minorBidi" w:hAnsiTheme="minorBidi" w:cstheme="minorBidi"/>
                      <w:sz w:val="18"/>
                      <w:szCs w:val="18"/>
                    </w:rPr>
                  </w:pPr>
                  <w:bookmarkStart w:id="1" w:name="_Toc168051232"/>
                  <w:r w:rsidRPr="004135D3">
                    <w:rPr>
                      <w:rFonts w:asciiTheme="minorBidi" w:hAnsiTheme="minorBidi" w:cstheme="minorBidi"/>
                      <w:sz w:val="18"/>
                      <w:szCs w:val="18"/>
                    </w:rPr>
                    <w:t>Contract Summary</w:t>
                  </w:r>
                  <w:bookmarkEnd w:id="1"/>
                </w:p>
              </w:tc>
            </w:tr>
            <w:tr w:rsidR="00910822" w:rsidRPr="00E37E1E" w14:paraId="397927E0" w14:textId="77777777" w:rsidTr="00700D56">
              <w:tc>
                <w:tcPr>
                  <w:tcW w:w="1688" w:type="dxa"/>
                  <w:vAlign w:val="center"/>
                </w:tcPr>
                <w:p w14:paraId="549417B1" w14:textId="77777777"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Procuring Entity Name</w:t>
                  </w:r>
                </w:p>
              </w:tc>
              <w:tc>
                <w:tcPr>
                  <w:tcW w:w="3396" w:type="dxa"/>
                  <w:vAlign w:val="center"/>
                </w:tcPr>
                <w:p w14:paraId="505DCC73" w14:textId="1C5755EE" w:rsidR="00910822" w:rsidRPr="004135D3" w:rsidRDefault="00D21AAD" w:rsidP="00B1245D">
                  <w:pPr>
                    <w:rPr>
                      <w:rFonts w:asciiTheme="minorBidi" w:hAnsiTheme="minorBidi" w:cstheme="minorBidi"/>
                      <w:sz w:val="18"/>
                      <w:szCs w:val="18"/>
                      <w:highlight w:val="yellow"/>
                    </w:rPr>
                  </w:pPr>
                  <w:r w:rsidRPr="004135D3">
                    <w:rPr>
                      <w:rFonts w:asciiTheme="minorBidi" w:hAnsiTheme="minorBidi" w:cstheme="minorBidi"/>
                      <w:sz w:val="18"/>
                      <w:szCs w:val="18"/>
                    </w:rPr>
                    <w:t>Mobile Interim Company 1 sal</w:t>
                  </w:r>
                </w:p>
              </w:tc>
            </w:tr>
            <w:tr w:rsidR="00910822" w:rsidRPr="00E37E1E" w14:paraId="4451E497" w14:textId="77777777" w:rsidTr="00700D56">
              <w:tc>
                <w:tcPr>
                  <w:tcW w:w="1688" w:type="dxa"/>
                  <w:vAlign w:val="center"/>
                </w:tcPr>
                <w:p w14:paraId="77FB9CE1" w14:textId="77777777"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Procuring Entity Address</w:t>
                  </w:r>
                </w:p>
              </w:tc>
              <w:tc>
                <w:tcPr>
                  <w:tcW w:w="3396" w:type="dxa"/>
                  <w:vAlign w:val="center"/>
                </w:tcPr>
                <w:p w14:paraId="44C7E967" w14:textId="73687D9D" w:rsidR="00910822" w:rsidRPr="004135D3" w:rsidRDefault="000768F8" w:rsidP="00B1245D">
                  <w:pPr>
                    <w:rPr>
                      <w:rFonts w:asciiTheme="minorBidi" w:hAnsiTheme="minorBidi" w:cstheme="minorBidi"/>
                      <w:sz w:val="18"/>
                      <w:szCs w:val="18"/>
                    </w:rPr>
                  </w:pPr>
                  <w:r w:rsidRPr="004135D3">
                    <w:rPr>
                      <w:rFonts w:asciiTheme="minorBidi" w:hAnsiTheme="minorBidi" w:cstheme="minorBidi"/>
                      <w:sz w:val="18"/>
                      <w:szCs w:val="18"/>
                    </w:rPr>
                    <w:t>Parallel Towers, block A, Barbar Aboujaode street,Dekwaneh</w:t>
                  </w:r>
                  <w:r w:rsidR="000B3513" w:rsidRPr="004135D3">
                    <w:rPr>
                      <w:rFonts w:asciiTheme="minorBidi" w:hAnsiTheme="minorBidi" w:cstheme="minorBidi"/>
                      <w:sz w:val="18"/>
                      <w:szCs w:val="18"/>
                    </w:rPr>
                    <w:t>, Beirut Lebanon</w:t>
                  </w:r>
                </w:p>
              </w:tc>
            </w:tr>
            <w:tr w:rsidR="00910822" w:rsidRPr="00E37E1E" w14:paraId="7CDC08BB" w14:textId="77777777" w:rsidTr="00700D56">
              <w:tc>
                <w:tcPr>
                  <w:tcW w:w="1688" w:type="dxa"/>
                  <w:vAlign w:val="center"/>
                </w:tcPr>
                <w:p w14:paraId="14BB5C56" w14:textId="77777777"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Registration Number and Date</w:t>
                  </w:r>
                </w:p>
              </w:tc>
              <w:tc>
                <w:tcPr>
                  <w:tcW w:w="3396" w:type="dxa"/>
                  <w:vAlign w:val="center"/>
                </w:tcPr>
                <w:p w14:paraId="72D1FCCC" w14:textId="2B0DE5DD" w:rsidR="00910822" w:rsidRPr="004135D3" w:rsidRDefault="000B3513" w:rsidP="00B1245D">
                  <w:pPr>
                    <w:rPr>
                      <w:rFonts w:asciiTheme="minorBidi" w:hAnsiTheme="minorBidi" w:cstheme="minorBidi"/>
                      <w:sz w:val="18"/>
                      <w:szCs w:val="18"/>
                    </w:rPr>
                  </w:pPr>
                  <w:r w:rsidRPr="004135D3">
                    <w:rPr>
                      <w:rFonts w:asciiTheme="minorBidi" w:hAnsiTheme="minorBidi" w:cstheme="minorBidi"/>
                      <w:sz w:val="18"/>
                      <w:szCs w:val="18"/>
                    </w:rPr>
                    <w:t xml:space="preserve">Baabda /72514/ September 4, </w:t>
                  </w:r>
                  <w:r w:rsidR="002529B3" w:rsidRPr="004135D3">
                    <w:rPr>
                      <w:rFonts w:asciiTheme="minorBidi" w:hAnsiTheme="minorBidi" w:cstheme="minorBidi"/>
                      <w:sz w:val="18"/>
                      <w:szCs w:val="18"/>
                    </w:rPr>
                    <w:t>2002</w:t>
                  </w:r>
                </w:p>
              </w:tc>
            </w:tr>
            <w:tr w:rsidR="00910822" w:rsidRPr="00E37E1E" w14:paraId="0EDBADFC" w14:textId="77777777" w:rsidTr="00700D56">
              <w:tc>
                <w:tcPr>
                  <w:tcW w:w="1688" w:type="dxa"/>
                  <w:vAlign w:val="center"/>
                </w:tcPr>
                <w:p w14:paraId="7F85291E" w14:textId="29AAD224"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Bid/tender Address</w:t>
                  </w:r>
                </w:p>
              </w:tc>
              <w:tc>
                <w:tcPr>
                  <w:tcW w:w="3396" w:type="dxa"/>
                  <w:vAlign w:val="center"/>
                </w:tcPr>
                <w:p w14:paraId="32876287" w14:textId="0E569A14" w:rsidR="00910822" w:rsidRPr="004135D3" w:rsidRDefault="000B3513" w:rsidP="00B1245D">
                  <w:pPr>
                    <w:rPr>
                      <w:rFonts w:asciiTheme="minorBidi" w:hAnsiTheme="minorBidi" w:cstheme="minorBidi"/>
                      <w:sz w:val="18"/>
                      <w:szCs w:val="18"/>
                    </w:rPr>
                  </w:pPr>
                  <w:r w:rsidRPr="004135D3">
                    <w:rPr>
                      <w:rFonts w:asciiTheme="minorBidi" w:hAnsiTheme="minorBidi" w:cstheme="minorBidi"/>
                      <w:sz w:val="18"/>
                      <w:szCs w:val="18"/>
                    </w:rPr>
                    <w:t>Parallel Towers, block A, Barbar Aboujao</w:t>
                  </w:r>
                  <w:r w:rsidR="00D21AAD" w:rsidRPr="004135D3">
                    <w:rPr>
                      <w:rFonts w:asciiTheme="minorBidi" w:hAnsiTheme="minorBidi" w:cstheme="minorBidi"/>
                      <w:sz w:val="18"/>
                      <w:szCs w:val="18"/>
                      <w:lang w:val="en-US"/>
                    </w:rPr>
                    <w:t>u</w:t>
                  </w:r>
                  <w:r w:rsidRPr="004135D3">
                    <w:rPr>
                      <w:rFonts w:asciiTheme="minorBidi" w:hAnsiTheme="minorBidi" w:cstheme="minorBidi"/>
                      <w:sz w:val="18"/>
                      <w:szCs w:val="18"/>
                    </w:rPr>
                    <w:t>de street,Dekwaneh, Beirut Lebanon</w:t>
                  </w:r>
                </w:p>
              </w:tc>
            </w:tr>
            <w:tr w:rsidR="00910822" w:rsidRPr="00E37E1E" w14:paraId="55CA7394" w14:textId="77777777" w:rsidTr="00700D56">
              <w:trPr>
                <w:trHeight w:val="485"/>
              </w:trPr>
              <w:tc>
                <w:tcPr>
                  <w:tcW w:w="1688" w:type="dxa"/>
                  <w:vAlign w:val="center"/>
                </w:tcPr>
                <w:p w14:paraId="1CAE6754" w14:textId="77777777"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Bid/tender Subject</w:t>
                  </w:r>
                </w:p>
              </w:tc>
              <w:tc>
                <w:tcPr>
                  <w:tcW w:w="3396" w:type="dxa"/>
                  <w:vAlign w:val="center"/>
                </w:tcPr>
                <w:p w14:paraId="69BEBFA1" w14:textId="27402E8A" w:rsidR="00910822" w:rsidRPr="004135D3" w:rsidRDefault="00CD0AC2" w:rsidP="00B1245D">
                  <w:pPr>
                    <w:rPr>
                      <w:rFonts w:asciiTheme="minorBidi" w:hAnsiTheme="minorBidi" w:cstheme="minorBidi"/>
                      <w:sz w:val="18"/>
                      <w:szCs w:val="18"/>
                    </w:rPr>
                  </w:pPr>
                  <w:r>
                    <w:rPr>
                      <w:rFonts w:asciiTheme="minorBidi" w:hAnsiTheme="minorBidi" w:cstheme="minorBidi"/>
                      <w:sz w:val="18"/>
                      <w:szCs w:val="18"/>
                    </w:rPr>
                    <w:t>EXFO Upgrade needed Hardware</w:t>
                  </w:r>
                </w:p>
              </w:tc>
            </w:tr>
            <w:tr w:rsidR="00910822" w:rsidRPr="00E37E1E" w14:paraId="7B3128DD" w14:textId="77777777" w:rsidTr="00700D56">
              <w:tc>
                <w:tcPr>
                  <w:tcW w:w="1688" w:type="dxa"/>
                  <w:vAlign w:val="center"/>
                </w:tcPr>
                <w:p w14:paraId="52C0EAC7" w14:textId="77777777"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Contract Awarding Method:</w:t>
                  </w:r>
                </w:p>
              </w:tc>
              <w:tc>
                <w:tcPr>
                  <w:tcW w:w="3396" w:type="dxa"/>
                  <w:vAlign w:val="center"/>
                </w:tcPr>
                <w:p w14:paraId="4BCFBA76" w14:textId="3DBA8B35" w:rsidR="00910822" w:rsidRPr="004135D3" w:rsidRDefault="00910822" w:rsidP="00B1245D">
                  <w:pPr>
                    <w:rPr>
                      <w:rFonts w:asciiTheme="minorBidi" w:hAnsiTheme="minorBidi" w:cstheme="minorBidi"/>
                      <w:sz w:val="18"/>
                      <w:szCs w:val="18"/>
                    </w:rPr>
                  </w:pPr>
                  <w:r w:rsidRPr="00CD0AC2">
                    <w:rPr>
                      <w:rFonts w:asciiTheme="minorBidi" w:hAnsiTheme="minorBidi" w:cstheme="minorBidi"/>
                      <w:sz w:val="18"/>
                      <w:szCs w:val="18"/>
                    </w:rPr>
                    <w:t xml:space="preserve">Public Tender </w:t>
                  </w:r>
                </w:p>
              </w:tc>
            </w:tr>
            <w:tr w:rsidR="00910822" w:rsidRPr="00E37E1E" w14:paraId="714F5A18" w14:textId="77777777" w:rsidTr="00700D56">
              <w:tc>
                <w:tcPr>
                  <w:tcW w:w="1688" w:type="dxa"/>
                  <w:vAlign w:val="center"/>
                </w:tcPr>
                <w:p w14:paraId="27F9AAFC" w14:textId="77777777" w:rsidR="00910822" w:rsidRPr="00F652DE" w:rsidRDefault="00910822" w:rsidP="00B1245D">
                  <w:pPr>
                    <w:rPr>
                      <w:rFonts w:asciiTheme="minorBidi" w:hAnsiTheme="minorBidi" w:cstheme="minorBidi"/>
                      <w:b/>
                      <w:bCs/>
                      <w:sz w:val="18"/>
                      <w:szCs w:val="18"/>
                    </w:rPr>
                  </w:pPr>
                  <w:r w:rsidRPr="00F652DE">
                    <w:rPr>
                      <w:rFonts w:asciiTheme="minorBidi" w:hAnsiTheme="minorBidi" w:cstheme="minorBidi"/>
                      <w:b/>
                      <w:bCs/>
                      <w:sz w:val="18"/>
                      <w:szCs w:val="18"/>
                    </w:rPr>
                    <w:t>Type of Contract awarding:</w:t>
                  </w:r>
                </w:p>
              </w:tc>
              <w:tc>
                <w:tcPr>
                  <w:tcW w:w="3396" w:type="dxa"/>
                  <w:vAlign w:val="center"/>
                </w:tcPr>
                <w:p w14:paraId="30215366" w14:textId="4956F08F" w:rsidR="00910822" w:rsidRPr="00F652DE" w:rsidRDefault="00910822" w:rsidP="00B1245D">
                  <w:pPr>
                    <w:rPr>
                      <w:rFonts w:asciiTheme="minorBidi" w:hAnsiTheme="minorBidi" w:cstheme="minorBidi"/>
                      <w:sz w:val="18"/>
                      <w:szCs w:val="18"/>
                    </w:rPr>
                  </w:pPr>
                  <w:r w:rsidRPr="00F652DE">
                    <w:rPr>
                      <w:rFonts w:asciiTheme="minorBidi" w:hAnsiTheme="minorBidi" w:cstheme="minorBidi"/>
                      <w:sz w:val="18"/>
                      <w:szCs w:val="18"/>
                    </w:rPr>
                    <w:t>Supplies</w:t>
                  </w:r>
                </w:p>
                <w:p w14:paraId="09893F55" w14:textId="06CD8168" w:rsidR="00910822" w:rsidRPr="00F652DE" w:rsidRDefault="00910822" w:rsidP="00B1245D">
                  <w:pPr>
                    <w:rPr>
                      <w:rFonts w:asciiTheme="minorBidi" w:hAnsiTheme="minorBidi" w:cstheme="minorBidi"/>
                      <w:sz w:val="18"/>
                      <w:szCs w:val="18"/>
                    </w:rPr>
                  </w:pPr>
                </w:p>
              </w:tc>
            </w:tr>
            <w:tr w:rsidR="00080130" w:rsidRPr="00E37E1E" w14:paraId="020CB034" w14:textId="77777777" w:rsidTr="00700D56">
              <w:tc>
                <w:tcPr>
                  <w:tcW w:w="1688" w:type="dxa"/>
                  <w:vAlign w:val="center"/>
                </w:tcPr>
                <w:p w14:paraId="0C405018" w14:textId="77777777" w:rsidR="00080130" w:rsidRPr="004135D3" w:rsidRDefault="00080130" w:rsidP="00080130">
                  <w:pPr>
                    <w:rPr>
                      <w:rFonts w:asciiTheme="minorBidi" w:hAnsiTheme="minorBidi" w:cstheme="minorBidi"/>
                      <w:b/>
                      <w:bCs/>
                      <w:sz w:val="18"/>
                      <w:szCs w:val="18"/>
                      <w:vertAlign w:val="superscript"/>
                    </w:rPr>
                  </w:pPr>
                  <w:r w:rsidRPr="004135D3">
                    <w:rPr>
                      <w:rFonts w:asciiTheme="minorBidi" w:hAnsiTheme="minorBidi" w:cstheme="minorBidi"/>
                      <w:b/>
                      <w:bCs/>
                      <w:sz w:val="18"/>
                      <w:szCs w:val="18"/>
                    </w:rPr>
                    <w:t>Validity of the Proposal</w:t>
                  </w:r>
                  <w:r w:rsidRPr="004135D3">
                    <w:rPr>
                      <w:rFonts w:asciiTheme="minorBidi" w:hAnsiTheme="minorBidi" w:cstheme="minorBidi"/>
                      <w:b/>
                      <w:bCs/>
                      <w:sz w:val="18"/>
                      <w:szCs w:val="18"/>
                      <w:vertAlign w:val="superscript"/>
                    </w:rPr>
                    <w:t>1</w:t>
                  </w:r>
                </w:p>
              </w:tc>
              <w:tc>
                <w:tcPr>
                  <w:tcW w:w="3396" w:type="dxa"/>
                  <w:vAlign w:val="center"/>
                </w:tcPr>
                <w:p w14:paraId="26AE26A1" w14:textId="28F333D0" w:rsidR="00080130" w:rsidRPr="004135D3" w:rsidRDefault="00080130" w:rsidP="00080130">
                  <w:pPr>
                    <w:rPr>
                      <w:rFonts w:asciiTheme="minorBidi" w:hAnsiTheme="minorBidi" w:cstheme="minorBidi"/>
                      <w:sz w:val="18"/>
                      <w:szCs w:val="18"/>
                      <w:highlight w:val="yellow"/>
                    </w:rPr>
                  </w:pPr>
                  <w:r w:rsidRPr="000D67A3">
                    <w:rPr>
                      <w:rFonts w:asciiTheme="minorBidi" w:hAnsiTheme="minorBidi" w:cstheme="minorBidi"/>
                      <w:sz w:val="18"/>
                      <w:szCs w:val="18"/>
                    </w:rPr>
                    <w:t>6 months as of the final closing date of the RFP</w:t>
                  </w:r>
                </w:p>
              </w:tc>
            </w:tr>
            <w:tr w:rsidR="00910822" w:rsidRPr="00E37E1E" w14:paraId="33013AC2" w14:textId="77777777" w:rsidTr="00700D56">
              <w:tc>
                <w:tcPr>
                  <w:tcW w:w="1688" w:type="dxa"/>
                  <w:vAlign w:val="center"/>
                </w:tcPr>
                <w:p w14:paraId="3BD079D5" w14:textId="77777777" w:rsidR="00910822" w:rsidRPr="004135D3" w:rsidRDefault="00910822" w:rsidP="00B1245D">
                  <w:pPr>
                    <w:rPr>
                      <w:rFonts w:asciiTheme="minorBidi" w:hAnsiTheme="minorBidi" w:cstheme="minorBidi"/>
                      <w:b/>
                      <w:bCs/>
                      <w:sz w:val="18"/>
                      <w:szCs w:val="18"/>
                      <w:vertAlign w:val="superscript"/>
                    </w:rPr>
                  </w:pPr>
                  <w:r w:rsidRPr="004135D3">
                    <w:rPr>
                      <w:rFonts w:asciiTheme="minorBidi" w:hAnsiTheme="minorBidi" w:cstheme="minorBidi"/>
                      <w:b/>
                      <w:bCs/>
                      <w:sz w:val="18"/>
                      <w:szCs w:val="18"/>
                    </w:rPr>
                    <w:t>Bid/Tender Security</w:t>
                  </w:r>
                  <w:r w:rsidRPr="004135D3">
                    <w:rPr>
                      <w:rFonts w:asciiTheme="minorBidi" w:hAnsiTheme="minorBidi" w:cstheme="minorBidi"/>
                      <w:b/>
                      <w:bCs/>
                      <w:sz w:val="18"/>
                      <w:szCs w:val="18"/>
                      <w:vertAlign w:val="superscript"/>
                    </w:rPr>
                    <w:t>2</w:t>
                  </w:r>
                </w:p>
              </w:tc>
              <w:tc>
                <w:tcPr>
                  <w:tcW w:w="3396" w:type="dxa"/>
                  <w:vAlign w:val="center"/>
                </w:tcPr>
                <w:p w14:paraId="442DFAF4" w14:textId="3B3250BD" w:rsidR="00910822" w:rsidRPr="00080130" w:rsidRDefault="00080130" w:rsidP="00080130">
                  <w:pPr>
                    <w:rPr>
                      <w:rFonts w:asciiTheme="minorBidi" w:hAnsiTheme="minorBidi" w:cstheme="minorBidi"/>
                      <w:sz w:val="18"/>
                      <w:szCs w:val="18"/>
                    </w:rPr>
                  </w:pPr>
                  <w:r w:rsidRPr="000D67A3">
                    <w:rPr>
                      <w:rFonts w:asciiTheme="minorBidi" w:hAnsiTheme="minorBidi" w:cstheme="minorBidi"/>
                      <w:sz w:val="18"/>
                      <w:szCs w:val="18"/>
                    </w:rPr>
                    <w:t xml:space="preserve">The bid security is determined at a fixed amount of 5,000 USD </w:t>
                  </w:r>
                  <w:r w:rsidRPr="000D67A3">
                    <w:rPr>
                      <w:sz w:val="18"/>
                      <w:szCs w:val="18"/>
                    </w:rPr>
                    <w:t>from the participating bidders’ bank, or equivalent cash amount</w:t>
                  </w:r>
                </w:p>
              </w:tc>
            </w:tr>
            <w:tr w:rsidR="00910822" w:rsidRPr="00E37E1E" w14:paraId="0018D2A2" w14:textId="77777777" w:rsidTr="00700D56">
              <w:tc>
                <w:tcPr>
                  <w:tcW w:w="1688" w:type="dxa"/>
                  <w:vAlign w:val="center"/>
                </w:tcPr>
                <w:p w14:paraId="5137EF54" w14:textId="77777777" w:rsidR="00910822" w:rsidRPr="004135D3" w:rsidRDefault="00910822" w:rsidP="00B1245D">
                  <w:pPr>
                    <w:rPr>
                      <w:rFonts w:asciiTheme="minorBidi" w:hAnsiTheme="minorBidi" w:cstheme="minorBidi"/>
                      <w:b/>
                      <w:bCs/>
                      <w:sz w:val="18"/>
                      <w:szCs w:val="18"/>
                      <w:vertAlign w:val="superscript"/>
                    </w:rPr>
                  </w:pPr>
                  <w:r w:rsidRPr="004135D3">
                    <w:rPr>
                      <w:rFonts w:asciiTheme="minorBidi" w:hAnsiTheme="minorBidi" w:cstheme="minorBidi"/>
                      <w:b/>
                      <w:bCs/>
                      <w:sz w:val="18"/>
                      <w:szCs w:val="18"/>
                    </w:rPr>
                    <w:t>Bid/Tender Security Validity Period</w:t>
                  </w:r>
                  <w:r w:rsidRPr="004135D3">
                    <w:rPr>
                      <w:rFonts w:asciiTheme="minorBidi" w:hAnsiTheme="minorBidi" w:cstheme="minorBidi"/>
                      <w:b/>
                      <w:bCs/>
                      <w:sz w:val="18"/>
                      <w:szCs w:val="18"/>
                      <w:vertAlign w:val="superscript"/>
                    </w:rPr>
                    <w:t>3</w:t>
                  </w:r>
                </w:p>
              </w:tc>
              <w:tc>
                <w:tcPr>
                  <w:tcW w:w="3396" w:type="dxa"/>
                  <w:vAlign w:val="center"/>
                </w:tcPr>
                <w:p w14:paraId="7B73E884" w14:textId="77777777" w:rsidR="00080130" w:rsidRPr="000D67A3" w:rsidRDefault="00080130" w:rsidP="00080130">
                  <w:pPr>
                    <w:rPr>
                      <w:rFonts w:asciiTheme="minorBidi" w:hAnsiTheme="minorBidi" w:cstheme="minorBidi"/>
                      <w:sz w:val="18"/>
                      <w:szCs w:val="18"/>
                    </w:rPr>
                  </w:pPr>
                  <w:r w:rsidRPr="000D67A3">
                    <w:rPr>
                      <w:rFonts w:asciiTheme="minorBidi" w:hAnsiTheme="minorBidi" w:cstheme="minorBidi"/>
                      <w:sz w:val="18"/>
                      <w:szCs w:val="18"/>
                    </w:rPr>
                    <w:t xml:space="preserve">The Bid Security validity period is determined by adding 28 days to the validity of the proposal. </w:t>
                  </w:r>
                </w:p>
                <w:p w14:paraId="28AC0CDC" w14:textId="77777777" w:rsidR="00080130" w:rsidRPr="000D67A3" w:rsidRDefault="00080130" w:rsidP="00080130">
                  <w:pPr>
                    <w:rPr>
                      <w:rFonts w:asciiTheme="minorBidi" w:hAnsiTheme="minorBidi" w:cstheme="minorBidi"/>
                      <w:sz w:val="18"/>
                      <w:szCs w:val="18"/>
                    </w:rPr>
                  </w:pPr>
                </w:p>
                <w:p w14:paraId="1DF94D57" w14:textId="6B7625F7" w:rsidR="00910822" w:rsidRPr="004135D3" w:rsidRDefault="00080130" w:rsidP="00080130">
                  <w:pPr>
                    <w:rPr>
                      <w:rFonts w:asciiTheme="minorBidi" w:hAnsiTheme="minorBidi" w:cstheme="minorBidi"/>
                      <w:sz w:val="18"/>
                      <w:szCs w:val="18"/>
                      <w:highlight w:val="yellow"/>
                    </w:rPr>
                  </w:pPr>
                  <w:r w:rsidRPr="000D67A3">
                    <w:rPr>
                      <w:rFonts w:asciiTheme="minorBidi" w:hAnsiTheme="minorBidi" w:cstheme="minorBidi"/>
                      <w:sz w:val="18"/>
                      <w:szCs w:val="18"/>
                    </w:rPr>
                    <w:t>208 days as of offers submission date</w:t>
                  </w:r>
                </w:p>
              </w:tc>
            </w:tr>
            <w:tr w:rsidR="00910822" w:rsidRPr="00E37E1E" w14:paraId="4A4F18E4" w14:textId="77777777" w:rsidTr="00700D56">
              <w:trPr>
                <w:trHeight w:val="530"/>
              </w:trPr>
              <w:tc>
                <w:tcPr>
                  <w:tcW w:w="1688" w:type="dxa"/>
                  <w:vAlign w:val="center"/>
                </w:tcPr>
                <w:p w14:paraId="53554407" w14:textId="77777777" w:rsidR="00910822" w:rsidRPr="004135D3" w:rsidRDefault="00910822" w:rsidP="00B1245D">
                  <w:pPr>
                    <w:rPr>
                      <w:rFonts w:asciiTheme="minorBidi" w:hAnsiTheme="minorBidi" w:cstheme="minorBidi"/>
                      <w:b/>
                      <w:bCs/>
                      <w:sz w:val="18"/>
                      <w:szCs w:val="18"/>
                      <w:vertAlign w:val="superscript"/>
                    </w:rPr>
                  </w:pPr>
                  <w:r w:rsidRPr="004135D3">
                    <w:rPr>
                      <w:rFonts w:asciiTheme="minorBidi" w:hAnsiTheme="minorBidi" w:cstheme="minorBidi"/>
                      <w:b/>
                      <w:bCs/>
                      <w:sz w:val="18"/>
                      <w:szCs w:val="18"/>
                    </w:rPr>
                    <w:t>Performance Guarantee</w:t>
                  </w:r>
                  <w:r w:rsidRPr="004135D3">
                    <w:rPr>
                      <w:rFonts w:asciiTheme="minorBidi" w:hAnsiTheme="minorBidi" w:cstheme="minorBidi"/>
                      <w:b/>
                      <w:bCs/>
                      <w:sz w:val="18"/>
                      <w:szCs w:val="18"/>
                      <w:vertAlign w:val="superscript"/>
                    </w:rPr>
                    <w:t>4</w:t>
                  </w:r>
                </w:p>
              </w:tc>
              <w:tc>
                <w:tcPr>
                  <w:tcW w:w="3396" w:type="dxa"/>
                  <w:vAlign w:val="center"/>
                </w:tcPr>
                <w:p w14:paraId="1CCB9CE7" w14:textId="4B60F787" w:rsidR="00910822" w:rsidRPr="004135D3" w:rsidRDefault="00910822" w:rsidP="00B1245D">
                  <w:pPr>
                    <w:rPr>
                      <w:rFonts w:asciiTheme="minorBidi" w:hAnsiTheme="minorBidi" w:cstheme="minorBidi"/>
                      <w:sz w:val="18"/>
                      <w:szCs w:val="18"/>
                      <w:highlight w:val="yellow"/>
                    </w:rPr>
                  </w:pPr>
                  <w:r w:rsidRPr="00080130">
                    <w:rPr>
                      <w:rFonts w:asciiTheme="minorBidi" w:hAnsiTheme="minorBidi" w:cstheme="minorBidi"/>
                      <w:sz w:val="18"/>
                      <w:szCs w:val="18"/>
                    </w:rPr>
                    <w:t xml:space="preserve">10% of the </w:t>
                  </w:r>
                  <w:r w:rsidR="00080130" w:rsidRPr="00080130">
                    <w:rPr>
                      <w:rFonts w:asciiTheme="minorBidi" w:hAnsiTheme="minorBidi" w:cstheme="minorBidi"/>
                      <w:sz w:val="18"/>
                      <w:szCs w:val="18"/>
                    </w:rPr>
                    <w:t>total proposal</w:t>
                  </w:r>
                </w:p>
              </w:tc>
            </w:tr>
            <w:tr w:rsidR="00910822" w:rsidRPr="00E37E1E" w14:paraId="6A799193" w14:textId="77777777" w:rsidTr="00700D56">
              <w:tc>
                <w:tcPr>
                  <w:tcW w:w="1688" w:type="dxa"/>
                  <w:vAlign w:val="center"/>
                </w:tcPr>
                <w:p w14:paraId="577ACDE6" w14:textId="77777777"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Opening Price (Specific to Public Bid)</w:t>
                  </w:r>
                </w:p>
              </w:tc>
              <w:tc>
                <w:tcPr>
                  <w:tcW w:w="3396" w:type="dxa"/>
                  <w:vAlign w:val="center"/>
                </w:tcPr>
                <w:p w14:paraId="505510FD" w14:textId="2F749D6E" w:rsidR="00910822" w:rsidRPr="004135D3" w:rsidRDefault="00080130" w:rsidP="00B1245D">
                  <w:pPr>
                    <w:rPr>
                      <w:rFonts w:asciiTheme="minorBidi" w:hAnsiTheme="minorBidi" w:cstheme="minorBidi"/>
                      <w:sz w:val="18"/>
                      <w:szCs w:val="18"/>
                    </w:rPr>
                  </w:pPr>
                  <w:r>
                    <w:rPr>
                      <w:rFonts w:asciiTheme="minorBidi" w:hAnsiTheme="minorBidi" w:cstheme="minorBidi"/>
                      <w:sz w:val="18"/>
                      <w:szCs w:val="18"/>
                    </w:rPr>
                    <w:t>Not Applicable</w:t>
                  </w:r>
                </w:p>
              </w:tc>
            </w:tr>
            <w:tr w:rsidR="00471563" w:rsidRPr="00E37E1E" w14:paraId="0FCFC8C0" w14:textId="77777777" w:rsidTr="00700D56">
              <w:tc>
                <w:tcPr>
                  <w:tcW w:w="1688" w:type="dxa"/>
                  <w:vAlign w:val="center"/>
                </w:tcPr>
                <w:p w14:paraId="54D2A22C" w14:textId="77777777" w:rsidR="00471563" w:rsidRPr="004135D3" w:rsidRDefault="00471563" w:rsidP="00471563">
                  <w:pPr>
                    <w:rPr>
                      <w:rFonts w:asciiTheme="minorBidi" w:hAnsiTheme="minorBidi" w:cstheme="minorBidi"/>
                      <w:b/>
                      <w:bCs/>
                      <w:sz w:val="18"/>
                      <w:szCs w:val="18"/>
                    </w:rPr>
                  </w:pPr>
                  <w:r w:rsidRPr="004135D3">
                    <w:rPr>
                      <w:rFonts w:asciiTheme="minorBidi" w:hAnsiTheme="minorBidi" w:cstheme="minorBidi"/>
                      <w:b/>
                      <w:bCs/>
                      <w:sz w:val="18"/>
                      <w:szCs w:val="18"/>
                    </w:rPr>
                    <w:t>Award Criteria:</w:t>
                  </w:r>
                </w:p>
              </w:tc>
              <w:tc>
                <w:tcPr>
                  <w:tcW w:w="3396" w:type="dxa"/>
                  <w:vAlign w:val="center"/>
                </w:tcPr>
                <w:p w14:paraId="3BE04733" w14:textId="77777777" w:rsidR="00471563" w:rsidRPr="000D67A3" w:rsidRDefault="00471563" w:rsidP="00471563">
                  <w:pPr>
                    <w:rPr>
                      <w:rFonts w:asciiTheme="minorBidi" w:hAnsiTheme="minorBidi" w:cstheme="minorBidi"/>
                      <w:sz w:val="18"/>
                      <w:szCs w:val="18"/>
                    </w:rPr>
                  </w:pPr>
                  <w:r w:rsidRPr="000D67A3">
                    <w:rPr>
                      <w:rFonts w:asciiTheme="minorBidi" w:hAnsiTheme="minorBidi" w:cstheme="minorBidi"/>
                      <w:sz w:val="18"/>
                      <w:szCs w:val="18"/>
                    </w:rPr>
                    <w:t>Combined result for:</w:t>
                  </w:r>
                </w:p>
                <w:p w14:paraId="261835BD" w14:textId="77777777" w:rsidR="00471563" w:rsidRPr="000D67A3" w:rsidRDefault="00471563" w:rsidP="00625C11">
                  <w:pPr>
                    <w:pStyle w:val="ListParagraph"/>
                    <w:numPr>
                      <w:ilvl w:val="0"/>
                      <w:numId w:val="53"/>
                    </w:numPr>
                    <w:bidi w:val="0"/>
                    <w:rPr>
                      <w:rFonts w:asciiTheme="minorBidi" w:hAnsiTheme="minorBidi" w:cstheme="minorBidi"/>
                      <w:sz w:val="18"/>
                      <w:szCs w:val="18"/>
                    </w:rPr>
                  </w:pPr>
                  <w:r w:rsidRPr="000D67A3">
                    <w:rPr>
                      <w:rFonts w:asciiTheme="minorBidi" w:hAnsiTheme="minorBidi" w:cstheme="minorBidi"/>
                      <w:sz w:val="18"/>
                      <w:szCs w:val="18"/>
                    </w:rPr>
                    <w:t>Best technical proposal</w:t>
                  </w:r>
                </w:p>
                <w:p w14:paraId="09D24EB5" w14:textId="34E5E2D8" w:rsidR="00471563" w:rsidRPr="000D67A3" w:rsidRDefault="00471563" w:rsidP="00625C11">
                  <w:pPr>
                    <w:pStyle w:val="ListParagraph"/>
                    <w:numPr>
                      <w:ilvl w:val="0"/>
                      <w:numId w:val="53"/>
                    </w:numPr>
                    <w:bidi w:val="0"/>
                    <w:rPr>
                      <w:rFonts w:asciiTheme="minorBidi" w:hAnsiTheme="minorBidi" w:cstheme="minorBidi"/>
                      <w:sz w:val="18"/>
                      <w:szCs w:val="18"/>
                    </w:rPr>
                  </w:pPr>
                  <w:r w:rsidRPr="000D67A3">
                    <w:rPr>
                      <w:rFonts w:asciiTheme="minorBidi" w:hAnsiTheme="minorBidi" w:cstheme="minorBidi"/>
                      <w:sz w:val="18"/>
                      <w:szCs w:val="18"/>
                    </w:rPr>
                    <w:t xml:space="preserve">Lowest </w:t>
                  </w:r>
                  <w:r>
                    <w:rPr>
                      <w:rFonts w:asciiTheme="minorBidi" w:hAnsiTheme="minorBidi" w:cstheme="minorBidi"/>
                      <w:sz w:val="18"/>
                      <w:szCs w:val="18"/>
                    </w:rPr>
                    <w:t>price</w:t>
                  </w:r>
                </w:p>
                <w:p w14:paraId="4D960878" w14:textId="66C061C2" w:rsidR="00471563" w:rsidRPr="004135D3" w:rsidRDefault="00471563" w:rsidP="00471563">
                  <w:pPr>
                    <w:rPr>
                      <w:rFonts w:asciiTheme="minorBidi" w:hAnsiTheme="minorBidi" w:cstheme="minorBidi"/>
                      <w:sz w:val="18"/>
                      <w:szCs w:val="18"/>
                      <w:highlight w:val="yellow"/>
                    </w:rPr>
                  </w:pPr>
                </w:p>
              </w:tc>
            </w:tr>
            <w:tr w:rsidR="00471563" w:rsidRPr="00E37E1E" w14:paraId="348F4FA4" w14:textId="77777777" w:rsidTr="00700D56">
              <w:tc>
                <w:tcPr>
                  <w:tcW w:w="1688" w:type="dxa"/>
                  <w:vAlign w:val="center"/>
                </w:tcPr>
                <w:p w14:paraId="31552978" w14:textId="77777777" w:rsidR="00471563" w:rsidRPr="004135D3" w:rsidRDefault="00471563" w:rsidP="00471563">
                  <w:pPr>
                    <w:rPr>
                      <w:rFonts w:asciiTheme="minorBidi" w:hAnsiTheme="minorBidi" w:cstheme="minorBidi"/>
                      <w:b/>
                      <w:bCs/>
                      <w:sz w:val="18"/>
                      <w:szCs w:val="18"/>
                    </w:rPr>
                  </w:pPr>
                  <w:r w:rsidRPr="004135D3">
                    <w:rPr>
                      <w:rFonts w:asciiTheme="minorBidi" w:hAnsiTheme="minorBidi" w:cstheme="minorBidi"/>
                      <w:b/>
                      <w:bCs/>
                      <w:sz w:val="18"/>
                      <w:szCs w:val="18"/>
                    </w:rPr>
                    <w:t>Location for Obtaining Bid/Tender documents</w:t>
                  </w:r>
                </w:p>
              </w:tc>
              <w:tc>
                <w:tcPr>
                  <w:tcW w:w="3396" w:type="dxa"/>
                  <w:vAlign w:val="center"/>
                </w:tcPr>
                <w:p w14:paraId="372AF8F2" w14:textId="77777777" w:rsidR="00471563" w:rsidRPr="000D67A3" w:rsidRDefault="00471563" w:rsidP="00471563">
                  <w:pPr>
                    <w:rPr>
                      <w:rFonts w:asciiTheme="minorBidi" w:hAnsiTheme="minorBidi" w:cstheme="minorBidi"/>
                      <w:sz w:val="18"/>
                      <w:szCs w:val="18"/>
                    </w:rPr>
                  </w:pPr>
                  <w:r w:rsidRPr="000D67A3">
                    <w:rPr>
                      <w:rFonts w:asciiTheme="minorBidi" w:hAnsiTheme="minorBidi" w:cstheme="minorBidi"/>
                      <w:sz w:val="18"/>
                      <w:szCs w:val="18"/>
                    </w:rPr>
                    <w:t>MIC 1 Website</w:t>
                  </w:r>
                </w:p>
                <w:p w14:paraId="069D20DA" w14:textId="77777777" w:rsidR="00471563" w:rsidRPr="000D67A3" w:rsidRDefault="00471563" w:rsidP="00471563">
                  <w:pPr>
                    <w:rPr>
                      <w:rFonts w:asciiTheme="minorBidi" w:hAnsiTheme="minorBidi" w:cstheme="minorBidi"/>
                      <w:sz w:val="18"/>
                      <w:szCs w:val="18"/>
                    </w:rPr>
                  </w:pPr>
                  <w:r w:rsidRPr="000D67A3">
                    <w:rPr>
                      <w:rFonts w:asciiTheme="minorBidi" w:hAnsiTheme="minorBidi" w:cstheme="minorBidi"/>
                      <w:sz w:val="18"/>
                      <w:szCs w:val="18"/>
                    </w:rPr>
                    <w:t xml:space="preserve">PPA Platform </w:t>
                  </w:r>
                </w:p>
                <w:p w14:paraId="5464A809" w14:textId="77777777" w:rsidR="00471563" w:rsidRPr="004135D3" w:rsidRDefault="00471563" w:rsidP="00471563">
                  <w:pPr>
                    <w:rPr>
                      <w:rFonts w:asciiTheme="minorBidi" w:hAnsiTheme="minorBidi" w:cstheme="minorBidi"/>
                      <w:sz w:val="18"/>
                      <w:szCs w:val="18"/>
                    </w:rPr>
                  </w:pPr>
                </w:p>
              </w:tc>
            </w:tr>
            <w:tr w:rsidR="00471563" w:rsidRPr="00E37E1E" w14:paraId="52E91AC7" w14:textId="77777777" w:rsidTr="00700D56">
              <w:tc>
                <w:tcPr>
                  <w:tcW w:w="1688" w:type="dxa"/>
                  <w:vAlign w:val="center"/>
                </w:tcPr>
                <w:p w14:paraId="78EF0F68" w14:textId="77777777" w:rsidR="00471563" w:rsidRPr="004135D3" w:rsidRDefault="00471563" w:rsidP="00471563">
                  <w:pPr>
                    <w:rPr>
                      <w:rFonts w:asciiTheme="minorBidi" w:hAnsiTheme="minorBidi" w:cstheme="minorBidi"/>
                      <w:b/>
                      <w:bCs/>
                      <w:sz w:val="18"/>
                      <w:szCs w:val="18"/>
                    </w:rPr>
                  </w:pPr>
                  <w:r w:rsidRPr="004135D3">
                    <w:rPr>
                      <w:rFonts w:asciiTheme="minorBidi" w:hAnsiTheme="minorBidi" w:cstheme="minorBidi"/>
                      <w:b/>
                      <w:bCs/>
                      <w:sz w:val="18"/>
                      <w:szCs w:val="18"/>
                    </w:rPr>
                    <w:t>Location for Submitting Bids</w:t>
                  </w:r>
                </w:p>
              </w:tc>
              <w:tc>
                <w:tcPr>
                  <w:tcW w:w="3396" w:type="dxa"/>
                  <w:vAlign w:val="center"/>
                </w:tcPr>
                <w:p w14:paraId="062EF7E7" w14:textId="1FB1E8CA" w:rsidR="00471563" w:rsidRPr="004135D3" w:rsidRDefault="00471563" w:rsidP="00471563">
                  <w:pPr>
                    <w:rPr>
                      <w:rFonts w:asciiTheme="minorBidi" w:hAnsiTheme="minorBidi" w:cstheme="minorBidi"/>
                      <w:sz w:val="18"/>
                      <w:szCs w:val="18"/>
                    </w:rPr>
                  </w:pPr>
                  <w:r w:rsidRPr="004135D3">
                    <w:rPr>
                      <w:rFonts w:asciiTheme="minorBidi" w:hAnsiTheme="minorBidi" w:cstheme="minorBidi"/>
                      <w:sz w:val="18"/>
                      <w:szCs w:val="18"/>
                    </w:rPr>
                    <w:t>Parallel Towers, block A, Barbar Aboujaode street, Dekwaneh, Beirut Lebanon</w:t>
                  </w:r>
                </w:p>
              </w:tc>
            </w:tr>
            <w:tr w:rsidR="00471563" w:rsidRPr="00E37E1E" w14:paraId="72E48880" w14:textId="77777777" w:rsidTr="00700D56">
              <w:tc>
                <w:tcPr>
                  <w:tcW w:w="1688" w:type="dxa"/>
                  <w:vAlign w:val="center"/>
                </w:tcPr>
                <w:p w14:paraId="53B53788" w14:textId="77777777" w:rsidR="00471563" w:rsidRPr="004135D3" w:rsidRDefault="00471563" w:rsidP="00471563">
                  <w:pPr>
                    <w:rPr>
                      <w:rFonts w:asciiTheme="minorBidi" w:hAnsiTheme="minorBidi" w:cstheme="minorBidi"/>
                      <w:b/>
                      <w:bCs/>
                      <w:sz w:val="18"/>
                      <w:szCs w:val="18"/>
                    </w:rPr>
                  </w:pPr>
                  <w:r w:rsidRPr="004135D3">
                    <w:rPr>
                      <w:rFonts w:asciiTheme="minorBidi" w:hAnsiTheme="minorBidi" w:cstheme="minorBidi"/>
                      <w:b/>
                      <w:bCs/>
                      <w:sz w:val="18"/>
                      <w:szCs w:val="18"/>
                    </w:rPr>
                    <w:t>Location for Bid /tender Evaluation</w:t>
                  </w:r>
                </w:p>
              </w:tc>
              <w:tc>
                <w:tcPr>
                  <w:tcW w:w="3396" w:type="dxa"/>
                  <w:vAlign w:val="center"/>
                </w:tcPr>
                <w:p w14:paraId="6A20442E" w14:textId="7EB2EECA" w:rsidR="00471563" w:rsidRPr="004135D3" w:rsidRDefault="00471563" w:rsidP="00471563">
                  <w:pPr>
                    <w:rPr>
                      <w:rFonts w:asciiTheme="minorBidi" w:hAnsiTheme="minorBidi" w:cstheme="minorBidi"/>
                      <w:sz w:val="18"/>
                      <w:szCs w:val="18"/>
                    </w:rPr>
                  </w:pPr>
                  <w:r w:rsidRPr="004135D3">
                    <w:rPr>
                      <w:rFonts w:asciiTheme="minorBidi" w:hAnsiTheme="minorBidi" w:cstheme="minorBidi"/>
                      <w:sz w:val="18"/>
                      <w:szCs w:val="18"/>
                    </w:rPr>
                    <w:t>Parallel Towers, block A, Barbar Aboujaode street, Dekwaneh, Beirut Lebanon</w:t>
                  </w:r>
                </w:p>
              </w:tc>
            </w:tr>
            <w:tr w:rsidR="00471563" w:rsidRPr="00E37E1E" w14:paraId="5AB34BA2" w14:textId="77777777" w:rsidTr="00700D56">
              <w:trPr>
                <w:trHeight w:val="548"/>
              </w:trPr>
              <w:tc>
                <w:tcPr>
                  <w:tcW w:w="1688" w:type="dxa"/>
                  <w:vAlign w:val="center"/>
                </w:tcPr>
                <w:p w14:paraId="44559701" w14:textId="77777777" w:rsidR="00471563" w:rsidRPr="004135D3" w:rsidRDefault="00471563" w:rsidP="00471563">
                  <w:pPr>
                    <w:rPr>
                      <w:rFonts w:asciiTheme="minorBidi" w:hAnsiTheme="minorBidi" w:cstheme="minorBidi"/>
                      <w:b/>
                      <w:bCs/>
                      <w:sz w:val="18"/>
                      <w:szCs w:val="18"/>
                    </w:rPr>
                  </w:pPr>
                  <w:r w:rsidRPr="004135D3">
                    <w:rPr>
                      <w:rFonts w:asciiTheme="minorBidi" w:hAnsiTheme="minorBidi" w:cstheme="minorBidi"/>
                      <w:b/>
                      <w:bCs/>
                      <w:sz w:val="18"/>
                      <w:szCs w:val="18"/>
                    </w:rPr>
                    <w:lastRenderedPageBreak/>
                    <w:t>Execution Period</w:t>
                  </w:r>
                </w:p>
              </w:tc>
              <w:tc>
                <w:tcPr>
                  <w:tcW w:w="3396" w:type="dxa"/>
                  <w:vAlign w:val="center"/>
                </w:tcPr>
                <w:p w14:paraId="228EC89F" w14:textId="15CC13A6" w:rsidR="00471563" w:rsidRPr="006203FF" w:rsidRDefault="00991ED2" w:rsidP="00471563">
                  <w:pPr>
                    <w:rPr>
                      <w:rFonts w:asciiTheme="minorBidi" w:hAnsiTheme="minorBidi" w:cstheme="minorBidi"/>
                      <w:sz w:val="18"/>
                      <w:szCs w:val="18"/>
                      <w:highlight w:val="yellow"/>
                    </w:rPr>
                  </w:pPr>
                  <w:r>
                    <w:rPr>
                      <w:rFonts w:asciiTheme="minorBidi" w:hAnsiTheme="minorBidi" w:cstheme="minorBidi"/>
                      <w:color w:val="0D0D0D" w:themeColor="text1" w:themeTint="F2"/>
                      <w:sz w:val="18"/>
                      <w:szCs w:val="18"/>
                    </w:rPr>
                    <w:t>6 months</w:t>
                  </w:r>
                  <w:r w:rsidR="00471563" w:rsidRPr="006203FF">
                    <w:rPr>
                      <w:rFonts w:asciiTheme="minorBidi" w:hAnsiTheme="minorBidi" w:cstheme="minorBidi"/>
                      <w:color w:val="0D0D0D" w:themeColor="text1" w:themeTint="F2"/>
                      <w:sz w:val="18"/>
                      <w:szCs w:val="18"/>
                    </w:rPr>
                    <w:t xml:space="preserve"> </w:t>
                  </w:r>
                </w:p>
              </w:tc>
            </w:tr>
            <w:tr w:rsidR="00471563" w:rsidRPr="00E37E1E" w14:paraId="45D68CA4" w14:textId="77777777" w:rsidTr="00700D56">
              <w:trPr>
                <w:trHeight w:val="530"/>
              </w:trPr>
              <w:tc>
                <w:tcPr>
                  <w:tcW w:w="1688" w:type="dxa"/>
                  <w:vAlign w:val="center"/>
                </w:tcPr>
                <w:p w14:paraId="2B6977D2" w14:textId="77777777" w:rsidR="00471563" w:rsidRPr="004135D3" w:rsidRDefault="00471563" w:rsidP="00471563">
                  <w:pPr>
                    <w:rPr>
                      <w:rFonts w:asciiTheme="minorBidi" w:hAnsiTheme="minorBidi" w:cstheme="minorBidi"/>
                      <w:b/>
                      <w:bCs/>
                      <w:sz w:val="18"/>
                      <w:szCs w:val="18"/>
                      <w:vertAlign w:val="superscript"/>
                    </w:rPr>
                  </w:pPr>
                  <w:r w:rsidRPr="004135D3">
                    <w:rPr>
                      <w:rFonts w:asciiTheme="minorBidi" w:hAnsiTheme="minorBidi" w:cstheme="minorBidi"/>
                      <w:b/>
                      <w:bCs/>
                      <w:sz w:val="18"/>
                      <w:szCs w:val="18"/>
                    </w:rPr>
                    <w:t>Contract Currency</w:t>
                  </w:r>
                </w:p>
              </w:tc>
              <w:tc>
                <w:tcPr>
                  <w:tcW w:w="3396" w:type="dxa"/>
                  <w:vAlign w:val="center"/>
                </w:tcPr>
                <w:p w14:paraId="08267155" w14:textId="16A0EC27" w:rsidR="00471563" w:rsidRPr="004135D3" w:rsidRDefault="006203FF" w:rsidP="00471563">
                  <w:pPr>
                    <w:rPr>
                      <w:rFonts w:asciiTheme="minorBidi" w:hAnsiTheme="minorBidi" w:cstheme="minorBidi"/>
                      <w:sz w:val="18"/>
                      <w:szCs w:val="18"/>
                      <w:highlight w:val="yellow"/>
                    </w:rPr>
                  </w:pPr>
                  <w:r w:rsidRPr="006203FF">
                    <w:rPr>
                      <w:rFonts w:asciiTheme="minorBidi" w:hAnsiTheme="minorBidi" w:cstheme="minorBidi"/>
                      <w:sz w:val="18"/>
                      <w:szCs w:val="18"/>
                    </w:rPr>
                    <w:t xml:space="preserve">USD </w:t>
                  </w:r>
                </w:p>
              </w:tc>
            </w:tr>
            <w:tr w:rsidR="00471563" w:rsidRPr="00E37E1E" w14:paraId="7C1DAFBD" w14:textId="77777777" w:rsidTr="00700D56">
              <w:tc>
                <w:tcPr>
                  <w:tcW w:w="1688" w:type="dxa"/>
                  <w:vAlign w:val="center"/>
                </w:tcPr>
                <w:p w14:paraId="52DE4359" w14:textId="77777777" w:rsidR="00471563" w:rsidRPr="004135D3" w:rsidRDefault="00471563" w:rsidP="00471563">
                  <w:pPr>
                    <w:rPr>
                      <w:rFonts w:asciiTheme="minorBidi" w:hAnsiTheme="minorBidi" w:cstheme="minorBidi"/>
                      <w:b/>
                      <w:bCs/>
                      <w:sz w:val="18"/>
                      <w:szCs w:val="18"/>
                      <w:vertAlign w:val="superscript"/>
                    </w:rPr>
                  </w:pPr>
                  <w:r w:rsidRPr="004135D3">
                    <w:rPr>
                      <w:rFonts w:asciiTheme="minorBidi" w:hAnsiTheme="minorBidi" w:cstheme="minorBidi"/>
                      <w:b/>
                      <w:bCs/>
                      <w:sz w:val="18"/>
                      <w:szCs w:val="18"/>
                    </w:rPr>
                    <w:t>Payment of Contract Value</w:t>
                  </w:r>
                  <w:r w:rsidRPr="004135D3">
                    <w:rPr>
                      <w:rFonts w:asciiTheme="minorBidi" w:hAnsiTheme="minorBidi" w:cstheme="minorBidi"/>
                      <w:b/>
                      <w:bCs/>
                      <w:sz w:val="18"/>
                      <w:szCs w:val="18"/>
                      <w:vertAlign w:val="superscript"/>
                    </w:rPr>
                    <w:t>5</w:t>
                  </w:r>
                </w:p>
              </w:tc>
              <w:tc>
                <w:tcPr>
                  <w:tcW w:w="3396" w:type="dxa"/>
                  <w:vAlign w:val="center"/>
                </w:tcPr>
                <w:p w14:paraId="61B058C5" w14:textId="6DE904A8" w:rsidR="0032620A" w:rsidRDefault="0032620A" w:rsidP="00471563">
                  <w:pPr>
                    <w:rPr>
                      <w:rFonts w:asciiTheme="minorBidi" w:hAnsiTheme="minorBidi" w:cstheme="minorBidi"/>
                      <w:sz w:val="18"/>
                      <w:szCs w:val="18"/>
                    </w:rPr>
                  </w:pPr>
                  <w:r>
                    <w:rPr>
                      <w:rFonts w:asciiTheme="minorBidi" w:hAnsiTheme="minorBidi" w:cstheme="minorBidi"/>
                      <w:sz w:val="18"/>
                      <w:szCs w:val="18"/>
                    </w:rPr>
                    <w:t>-</w:t>
                  </w:r>
                  <w:r w:rsidRPr="0032620A">
                    <w:rPr>
                      <w:rFonts w:asciiTheme="minorBidi" w:hAnsiTheme="minorBidi" w:cstheme="minorBidi"/>
                      <w:sz w:val="18"/>
                      <w:szCs w:val="18"/>
                    </w:rPr>
                    <w:t>30% DP upon PO                                                                                                                                                                                                                                                                                     -30% upon Delivery</w:t>
                  </w:r>
                </w:p>
                <w:p w14:paraId="33CA8A05" w14:textId="41D044B7" w:rsidR="00471563" w:rsidRPr="004135D3" w:rsidRDefault="0032620A" w:rsidP="00471563">
                  <w:pPr>
                    <w:rPr>
                      <w:rFonts w:asciiTheme="minorBidi" w:hAnsiTheme="minorBidi" w:cstheme="minorBidi"/>
                      <w:sz w:val="18"/>
                      <w:szCs w:val="18"/>
                      <w:highlight w:val="yellow"/>
                    </w:rPr>
                  </w:pPr>
                  <w:r w:rsidRPr="0032620A">
                    <w:rPr>
                      <w:rFonts w:asciiTheme="minorBidi" w:hAnsiTheme="minorBidi" w:cstheme="minorBidi"/>
                      <w:sz w:val="18"/>
                      <w:szCs w:val="18"/>
                    </w:rPr>
                    <w:t xml:space="preserve">-20% </w:t>
                  </w:r>
                  <w:r>
                    <w:rPr>
                      <w:rFonts w:asciiTheme="minorBidi" w:hAnsiTheme="minorBidi" w:cstheme="minorBidi"/>
                      <w:sz w:val="18"/>
                      <w:szCs w:val="18"/>
                    </w:rPr>
                    <w:t xml:space="preserve">upon </w:t>
                  </w:r>
                  <w:r w:rsidRPr="0032620A">
                    <w:rPr>
                      <w:rFonts w:asciiTheme="minorBidi" w:hAnsiTheme="minorBidi" w:cstheme="minorBidi"/>
                      <w:sz w:val="18"/>
                      <w:szCs w:val="18"/>
                    </w:rPr>
                    <w:t xml:space="preserve">PAC                                                                                                                                                                                                                                                                                                -20% </w:t>
                  </w:r>
                  <w:r>
                    <w:rPr>
                      <w:rFonts w:asciiTheme="minorBidi" w:hAnsiTheme="minorBidi" w:cstheme="minorBidi"/>
                      <w:sz w:val="18"/>
                      <w:szCs w:val="18"/>
                    </w:rPr>
                    <w:t xml:space="preserve">upon </w:t>
                  </w:r>
                  <w:r w:rsidRPr="0032620A">
                    <w:rPr>
                      <w:rFonts w:asciiTheme="minorBidi" w:hAnsiTheme="minorBidi" w:cstheme="minorBidi"/>
                      <w:sz w:val="18"/>
                      <w:szCs w:val="18"/>
                    </w:rPr>
                    <w:t xml:space="preserve">FAC                    </w:t>
                  </w:r>
                </w:p>
              </w:tc>
            </w:tr>
          </w:tbl>
          <w:p w14:paraId="19EBE245" w14:textId="77777777" w:rsidR="00910822" w:rsidRPr="00E37E1E" w:rsidRDefault="00910822" w:rsidP="00EB5708">
            <w:pPr>
              <w:rPr>
                <w:rFonts w:asciiTheme="minorBidi" w:hAnsiTheme="minorBidi" w:cstheme="minorBidi"/>
                <w:sz w:val="18"/>
                <w:szCs w:val="18"/>
              </w:rPr>
            </w:pPr>
          </w:p>
        </w:tc>
        <w:tc>
          <w:tcPr>
            <w:tcW w:w="5400" w:type="dxa"/>
            <w:tcBorders>
              <w:bottom w:val="nil"/>
            </w:tcBorders>
          </w:tcPr>
          <w:p w14:paraId="0954273E" w14:textId="77777777" w:rsidR="00910822" w:rsidRPr="004063D7" w:rsidRDefault="00910822" w:rsidP="00EB5708">
            <w:pPr>
              <w:bidi/>
              <w:rPr>
                <w:b/>
                <w:bCs/>
                <w:i/>
                <w:iCs/>
                <w:sz w:val="24"/>
                <w:szCs w:val="22"/>
              </w:rPr>
            </w:pPr>
            <w:r w:rsidRPr="004063D7">
              <w:rPr>
                <w:rFonts w:cs="Arial"/>
                <w:sz w:val="24"/>
                <w:szCs w:val="22"/>
                <w:rtl/>
              </w:rPr>
              <w:lastRenderedPageBreak/>
              <w:t xml:space="preserve"> </w:t>
            </w:r>
            <w:r w:rsidRPr="004063D7">
              <w:rPr>
                <w:rFonts w:cs="Arial"/>
                <w:b/>
                <w:bCs/>
                <w:i/>
                <w:iCs/>
                <w:sz w:val="24"/>
                <w:szCs w:val="22"/>
                <w:rtl/>
              </w:rPr>
              <w:t>الجمهورية اللبنانية</w:t>
            </w:r>
          </w:p>
          <w:p w14:paraId="58B41BA4" w14:textId="79092CFD" w:rsidR="00CF6566" w:rsidRPr="004063D7" w:rsidRDefault="00D21AAD" w:rsidP="00E37E1E">
            <w:pPr>
              <w:bidi/>
              <w:rPr>
                <w:rFonts w:cs="Arial"/>
                <w:b/>
                <w:bCs/>
                <w:i/>
                <w:iCs/>
                <w:sz w:val="24"/>
                <w:szCs w:val="22"/>
              </w:rPr>
            </w:pPr>
            <w:r w:rsidRPr="004063D7">
              <w:rPr>
                <w:rFonts w:asciiTheme="majorBidi" w:hAnsiTheme="majorBidi" w:cstheme="majorBidi" w:hint="eastAsia"/>
                <w:b/>
                <w:bCs/>
                <w:sz w:val="24"/>
                <w:szCs w:val="22"/>
                <w:rtl/>
                <w:lang w:bidi="ar-LB"/>
              </w:rPr>
              <w:t>موبايل</w:t>
            </w:r>
            <w:r w:rsidRPr="004063D7">
              <w:rPr>
                <w:rFonts w:asciiTheme="majorBidi" w:hAnsiTheme="majorBidi" w:cstheme="majorBidi"/>
                <w:b/>
                <w:bCs/>
                <w:sz w:val="24"/>
                <w:szCs w:val="22"/>
                <w:rtl/>
                <w:lang w:bidi="ar-LB"/>
              </w:rPr>
              <w:t xml:space="preserve"> </w:t>
            </w:r>
            <w:r w:rsidRPr="004063D7">
              <w:rPr>
                <w:rFonts w:asciiTheme="majorBidi" w:hAnsiTheme="majorBidi" w:cstheme="majorBidi" w:hint="eastAsia"/>
                <w:b/>
                <w:bCs/>
                <w:sz w:val="24"/>
                <w:szCs w:val="22"/>
                <w:rtl/>
                <w:lang w:bidi="ar-LB"/>
              </w:rPr>
              <w:t>إنتريم</w:t>
            </w:r>
            <w:r w:rsidRPr="004063D7">
              <w:rPr>
                <w:rFonts w:asciiTheme="majorBidi" w:hAnsiTheme="majorBidi" w:cstheme="majorBidi"/>
                <w:b/>
                <w:bCs/>
                <w:sz w:val="24"/>
                <w:szCs w:val="22"/>
                <w:rtl/>
                <w:lang w:bidi="ar-LB"/>
              </w:rPr>
              <w:t xml:space="preserve"> </w:t>
            </w:r>
            <w:r w:rsidRPr="004063D7">
              <w:rPr>
                <w:rFonts w:asciiTheme="majorBidi" w:hAnsiTheme="majorBidi" w:cstheme="majorBidi" w:hint="eastAsia"/>
                <w:b/>
                <w:bCs/>
                <w:sz w:val="24"/>
                <w:szCs w:val="22"/>
                <w:rtl/>
                <w:lang w:bidi="ar-LB"/>
              </w:rPr>
              <w:t>كومياني</w:t>
            </w:r>
            <w:r w:rsidRPr="004063D7">
              <w:rPr>
                <w:rFonts w:asciiTheme="majorBidi" w:hAnsiTheme="majorBidi" w:cstheme="majorBidi"/>
                <w:b/>
                <w:bCs/>
                <w:sz w:val="24"/>
                <w:szCs w:val="22"/>
                <w:rtl/>
                <w:lang w:bidi="ar-LB"/>
              </w:rPr>
              <w:t xml:space="preserve"> 1 </w:t>
            </w:r>
            <w:r w:rsidRPr="004063D7">
              <w:rPr>
                <w:rFonts w:asciiTheme="majorBidi" w:hAnsiTheme="majorBidi" w:cstheme="majorBidi" w:hint="eastAsia"/>
                <w:b/>
                <w:bCs/>
                <w:sz w:val="24"/>
                <w:szCs w:val="22"/>
                <w:rtl/>
                <w:lang w:bidi="ar-LB"/>
              </w:rPr>
              <w:t>ش</w:t>
            </w:r>
            <w:r w:rsidRPr="004063D7">
              <w:rPr>
                <w:rFonts w:asciiTheme="majorBidi" w:hAnsiTheme="majorBidi" w:cstheme="majorBidi"/>
                <w:b/>
                <w:bCs/>
                <w:sz w:val="24"/>
                <w:szCs w:val="22"/>
                <w:rtl/>
                <w:lang w:bidi="ar-LB"/>
              </w:rPr>
              <w:t>.م.ل.</w:t>
            </w:r>
          </w:p>
          <w:p w14:paraId="3F2A129F" w14:textId="77777777" w:rsidR="005D6C77" w:rsidRPr="004063D7" w:rsidRDefault="005D6C77" w:rsidP="005D6C77">
            <w:pPr>
              <w:bidi/>
              <w:rPr>
                <w:rFonts w:cs="Arial"/>
                <w:b/>
                <w:bCs/>
                <w:i/>
                <w:iCs/>
                <w:sz w:val="24"/>
                <w:szCs w:val="22"/>
                <w:rtl/>
              </w:rPr>
            </w:pPr>
            <w:r w:rsidRPr="004063D7">
              <w:rPr>
                <w:rFonts w:cs="Arial"/>
                <w:b/>
                <w:bCs/>
                <w:i/>
                <w:iCs/>
                <w:sz w:val="24"/>
                <w:szCs w:val="22"/>
                <w:rtl/>
              </w:rPr>
              <w:t>ألفا هو الاسم التجاري الذي تملكه</w:t>
            </w:r>
            <w:r w:rsidRPr="004063D7">
              <w:rPr>
                <w:rFonts w:cs="Arial"/>
                <w:b/>
                <w:bCs/>
                <w:i/>
                <w:iCs/>
                <w:sz w:val="24"/>
                <w:szCs w:val="22"/>
              </w:rPr>
              <w:t xml:space="preserve"> MIC1 </w:t>
            </w:r>
            <w:r w:rsidRPr="004063D7">
              <w:rPr>
                <w:rFonts w:cs="Arial"/>
                <w:b/>
                <w:bCs/>
                <w:i/>
                <w:iCs/>
                <w:sz w:val="24"/>
                <w:szCs w:val="22"/>
                <w:rtl/>
              </w:rPr>
              <w:t>التي تدير أول شبكة خلوية تاسست في لبنان لمصلحة الجمهورية اللبنانية ممثلة بوزارة الاتصالات</w:t>
            </w:r>
            <w:r w:rsidRPr="004063D7">
              <w:rPr>
                <w:rFonts w:cs="Arial"/>
                <w:b/>
                <w:bCs/>
                <w:i/>
                <w:iCs/>
                <w:sz w:val="24"/>
                <w:szCs w:val="22"/>
              </w:rPr>
              <w:t xml:space="preserve"> (MoT).</w:t>
            </w:r>
          </w:p>
          <w:p w14:paraId="2BEFF2DB" w14:textId="4C194024" w:rsidR="00CF6566" w:rsidRDefault="005D6C77" w:rsidP="005D6C77">
            <w:pPr>
              <w:bidi/>
              <w:rPr>
                <w:rFonts w:cs="Arial"/>
                <w:b/>
                <w:bCs/>
                <w:i/>
                <w:iCs/>
                <w:sz w:val="24"/>
                <w:szCs w:val="22"/>
              </w:rPr>
            </w:pPr>
            <w:r w:rsidRPr="004063D7">
              <w:rPr>
                <w:rFonts w:cs="Arial"/>
                <w:b/>
                <w:bCs/>
                <w:i/>
                <w:iCs/>
                <w:sz w:val="24"/>
                <w:szCs w:val="22"/>
                <w:rtl/>
              </w:rPr>
              <w:t>تؤدي ألفا دورا رائدا ومحوريا في مسيرة التحول الرقمي في لبنان من خلال قيادة الابتكار، وتوظيف التكنولوجيا في خدمة المجتمع، ووضع أسس ثقافة خدمة زبائن قائمة على الإستدامة الرقمية والثقة</w:t>
            </w:r>
            <w:r w:rsidRPr="004063D7">
              <w:rPr>
                <w:rFonts w:cs="Arial"/>
                <w:b/>
                <w:bCs/>
                <w:i/>
                <w:iCs/>
                <w:sz w:val="24"/>
                <w:szCs w:val="22"/>
              </w:rPr>
              <w:t>.</w:t>
            </w:r>
          </w:p>
          <w:p w14:paraId="73C93348" w14:textId="77777777" w:rsidR="00321F46" w:rsidRPr="004063D7" w:rsidRDefault="00321F46" w:rsidP="00321F46">
            <w:pPr>
              <w:bidi/>
              <w:rPr>
                <w:rFonts w:cs="Arial"/>
                <w:b/>
                <w:bCs/>
                <w:i/>
                <w:iCs/>
                <w:sz w:val="24"/>
                <w:szCs w:val="22"/>
              </w:rPr>
            </w:pP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5"/>
              <w:gridCol w:w="3740"/>
            </w:tblGrid>
            <w:tr w:rsidR="00910822" w:rsidRPr="00A27064" w14:paraId="5AAAD1B0" w14:textId="77777777" w:rsidTr="00700D56">
              <w:trPr>
                <w:trHeight w:val="800"/>
              </w:trPr>
              <w:tc>
                <w:tcPr>
                  <w:tcW w:w="5365" w:type="dxa"/>
                  <w:gridSpan w:val="2"/>
                  <w:vAlign w:val="center"/>
                </w:tcPr>
                <w:p w14:paraId="447BC113" w14:textId="7BC10CBF" w:rsidR="00910822" w:rsidRPr="00A27064" w:rsidRDefault="00910822" w:rsidP="00EB5708">
                  <w:pPr>
                    <w:bidi/>
                    <w:spacing w:line="276" w:lineRule="auto"/>
                    <w:jc w:val="center"/>
                    <w:rPr>
                      <w:rFonts w:asciiTheme="majorBidi" w:hAnsiTheme="majorBidi" w:cstheme="majorBidi"/>
                      <w:b/>
                      <w:bCs/>
                      <w:rtl/>
                    </w:rPr>
                  </w:pPr>
                  <w:r w:rsidRPr="00A27064">
                    <w:rPr>
                      <w:rFonts w:asciiTheme="majorBidi" w:hAnsiTheme="majorBidi" w:cstheme="majorBidi"/>
                      <w:b/>
                      <w:bCs/>
                      <w:rtl/>
                    </w:rPr>
                    <w:t>مناقصة عمومية</w:t>
                  </w:r>
                </w:p>
              </w:tc>
            </w:tr>
            <w:tr w:rsidR="00910822" w:rsidRPr="00A27064" w14:paraId="0939B037" w14:textId="77777777" w:rsidTr="00700D56">
              <w:trPr>
                <w:trHeight w:val="77"/>
              </w:trPr>
              <w:tc>
                <w:tcPr>
                  <w:tcW w:w="5365" w:type="dxa"/>
                  <w:gridSpan w:val="2"/>
                  <w:vAlign w:val="center"/>
                </w:tcPr>
                <w:p w14:paraId="663B3A55" w14:textId="0958A0D4" w:rsidR="00910822" w:rsidRPr="00A27064" w:rsidRDefault="000E5286" w:rsidP="00EB5708">
                  <w:pPr>
                    <w:bidi/>
                    <w:spacing w:line="276" w:lineRule="auto"/>
                    <w:jc w:val="center"/>
                    <w:rPr>
                      <w:rFonts w:asciiTheme="majorBidi" w:hAnsiTheme="majorBidi" w:cstheme="majorBidi"/>
                      <w:b/>
                      <w:bCs/>
                    </w:rPr>
                  </w:pPr>
                  <w:r>
                    <w:rPr>
                      <w:rFonts w:asciiTheme="majorBidi" w:hAnsiTheme="majorBidi" w:cstheme="majorBidi"/>
                      <w:b/>
                      <w:bCs/>
                    </w:rPr>
                    <w:t xml:space="preserve"> 1.1 </w:t>
                  </w:r>
                  <w:r w:rsidR="00910822" w:rsidRPr="00A27064">
                    <w:rPr>
                      <w:rFonts w:asciiTheme="majorBidi" w:hAnsiTheme="majorBidi" w:cstheme="majorBidi"/>
                      <w:b/>
                      <w:bCs/>
                      <w:rtl/>
                    </w:rPr>
                    <w:t>مُلخّص عن الصفقة</w:t>
                  </w:r>
                </w:p>
              </w:tc>
            </w:tr>
            <w:tr w:rsidR="00910822" w:rsidRPr="00A27064" w14:paraId="09949B79" w14:textId="77777777" w:rsidTr="00700D56">
              <w:trPr>
                <w:trHeight w:val="533"/>
              </w:trPr>
              <w:tc>
                <w:tcPr>
                  <w:tcW w:w="1625" w:type="dxa"/>
                  <w:vAlign w:val="center"/>
                </w:tcPr>
                <w:p w14:paraId="0529DF96" w14:textId="77777777" w:rsidR="00910822" w:rsidRPr="00A27064" w:rsidRDefault="00910822" w:rsidP="00EB5708">
                  <w:pPr>
                    <w:bidi/>
                    <w:spacing w:line="276" w:lineRule="auto"/>
                    <w:rPr>
                      <w:rFonts w:asciiTheme="majorBidi" w:hAnsiTheme="majorBidi" w:cstheme="majorBidi"/>
                      <w:b/>
                      <w:bCs/>
                    </w:rPr>
                  </w:pPr>
                  <w:r w:rsidRPr="00A27064">
                    <w:rPr>
                      <w:rFonts w:asciiTheme="majorBidi" w:hAnsiTheme="majorBidi" w:cstheme="majorBidi"/>
                      <w:b/>
                      <w:bCs/>
                      <w:rtl/>
                    </w:rPr>
                    <w:t>إسم الجهة الشارية</w:t>
                  </w:r>
                </w:p>
              </w:tc>
              <w:tc>
                <w:tcPr>
                  <w:tcW w:w="3740" w:type="dxa"/>
                  <w:vAlign w:val="center"/>
                </w:tcPr>
                <w:p w14:paraId="32733A69" w14:textId="3A16638A" w:rsidR="00910822" w:rsidRPr="00A27064" w:rsidRDefault="000768F8" w:rsidP="00EB5708">
                  <w:pPr>
                    <w:bidi/>
                    <w:spacing w:line="276" w:lineRule="auto"/>
                    <w:rPr>
                      <w:rFonts w:asciiTheme="majorBidi" w:hAnsiTheme="majorBidi" w:cstheme="majorBidi"/>
                      <w:lang w:bidi="ar-LB"/>
                    </w:rPr>
                  </w:pPr>
                  <w:r>
                    <w:rPr>
                      <w:rFonts w:asciiTheme="majorBidi" w:hAnsiTheme="majorBidi" w:cstheme="majorBidi" w:hint="cs"/>
                      <w:rtl/>
                      <w:lang w:bidi="ar-LB"/>
                    </w:rPr>
                    <w:t>موبايل إنتريم كومياني 1 ش.م.ل.</w:t>
                  </w:r>
                </w:p>
              </w:tc>
            </w:tr>
            <w:tr w:rsidR="00910822" w:rsidRPr="00A27064" w14:paraId="473D11A9" w14:textId="77777777" w:rsidTr="00700D56">
              <w:trPr>
                <w:trHeight w:val="593"/>
              </w:trPr>
              <w:tc>
                <w:tcPr>
                  <w:tcW w:w="1625" w:type="dxa"/>
                  <w:vAlign w:val="center"/>
                </w:tcPr>
                <w:p w14:paraId="251D35D1" w14:textId="77777777" w:rsidR="00910822" w:rsidRPr="00A27064" w:rsidRDefault="00910822" w:rsidP="00EB5708">
                  <w:pPr>
                    <w:bidi/>
                    <w:spacing w:line="276" w:lineRule="auto"/>
                    <w:rPr>
                      <w:rFonts w:asciiTheme="majorBidi" w:hAnsiTheme="majorBidi" w:cstheme="majorBidi"/>
                      <w:b/>
                      <w:bCs/>
                    </w:rPr>
                  </w:pPr>
                  <w:r w:rsidRPr="00A27064">
                    <w:rPr>
                      <w:rFonts w:asciiTheme="majorBidi" w:hAnsiTheme="majorBidi" w:cstheme="majorBidi"/>
                      <w:b/>
                      <w:bCs/>
                      <w:rtl/>
                    </w:rPr>
                    <w:t>عنوان الجهة الشارية</w:t>
                  </w:r>
                </w:p>
              </w:tc>
              <w:tc>
                <w:tcPr>
                  <w:tcW w:w="3740" w:type="dxa"/>
                  <w:vAlign w:val="center"/>
                </w:tcPr>
                <w:p w14:paraId="6CA669FD" w14:textId="44A8445C" w:rsidR="00910822" w:rsidRPr="00A27064" w:rsidRDefault="000E5286" w:rsidP="00EB5708">
                  <w:pPr>
                    <w:bidi/>
                    <w:spacing w:line="276" w:lineRule="auto"/>
                    <w:rPr>
                      <w:rFonts w:asciiTheme="majorBidi" w:hAnsiTheme="majorBidi" w:cstheme="majorBidi"/>
                    </w:rPr>
                  </w:pPr>
                  <w:r>
                    <w:rPr>
                      <w:rFonts w:asciiTheme="majorBidi" w:hAnsiTheme="majorBidi" w:cstheme="majorBidi" w:hint="cs"/>
                      <w:rtl/>
                    </w:rPr>
                    <w:t xml:space="preserve">براليل تاورز، المبنى أ، شارع </w:t>
                  </w:r>
                  <w:r w:rsidR="002529B3">
                    <w:rPr>
                      <w:rFonts w:asciiTheme="majorBidi" w:hAnsiTheme="majorBidi" w:cstheme="majorBidi" w:hint="cs"/>
                      <w:rtl/>
                      <w:lang w:bidi="ar-LB"/>
                    </w:rPr>
                    <w:t>بربر</w:t>
                  </w:r>
                  <w:r>
                    <w:rPr>
                      <w:rFonts w:asciiTheme="majorBidi" w:hAnsiTheme="majorBidi" w:cstheme="majorBidi" w:hint="cs"/>
                      <w:rtl/>
                    </w:rPr>
                    <w:t xml:space="preserve"> أبوجوده، الدكوانه، بيروت، لبنان</w:t>
                  </w:r>
                </w:p>
              </w:tc>
            </w:tr>
            <w:tr w:rsidR="00910822" w:rsidRPr="00A27064" w14:paraId="1D7D3FF4" w14:textId="77777777" w:rsidTr="00700D56">
              <w:trPr>
                <w:trHeight w:val="620"/>
              </w:trPr>
              <w:tc>
                <w:tcPr>
                  <w:tcW w:w="1625" w:type="dxa"/>
                  <w:vAlign w:val="center"/>
                </w:tcPr>
                <w:p w14:paraId="0CDB58E3" w14:textId="77777777" w:rsidR="00910822" w:rsidRPr="00A27064" w:rsidRDefault="00910822" w:rsidP="00EB5708">
                  <w:pPr>
                    <w:bidi/>
                    <w:spacing w:line="276" w:lineRule="auto"/>
                    <w:rPr>
                      <w:rFonts w:asciiTheme="majorBidi" w:hAnsiTheme="majorBidi" w:cstheme="majorBidi"/>
                      <w:b/>
                      <w:bCs/>
                    </w:rPr>
                  </w:pPr>
                  <w:r w:rsidRPr="00A27064">
                    <w:rPr>
                      <w:rFonts w:asciiTheme="majorBidi" w:hAnsiTheme="majorBidi" w:cstheme="majorBidi"/>
                      <w:b/>
                      <w:bCs/>
                      <w:rtl/>
                    </w:rPr>
                    <w:t>رقم وتاريخ التسجيل</w:t>
                  </w:r>
                </w:p>
              </w:tc>
              <w:tc>
                <w:tcPr>
                  <w:tcW w:w="3740" w:type="dxa"/>
                  <w:vAlign w:val="center"/>
                </w:tcPr>
                <w:p w14:paraId="55EDC3CC" w14:textId="7DEF0C67" w:rsidR="00910822" w:rsidRPr="001F4D0B" w:rsidRDefault="000E5286" w:rsidP="00EB5708">
                  <w:pPr>
                    <w:bidi/>
                    <w:spacing w:line="276" w:lineRule="auto"/>
                    <w:rPr>
                      <w:rFonts w:asciiTheme="majorBidi" w:hAnsiTheme="majorBidi" w:cstheme="majorBidi"/>
                      <w:lang w:val="en-US" w:bidi="ar-LB"/>
                    </w:rPr>
                  </w:pPr>
                  <w:r>
                    <w:rPr>
                      <w:rFonts w:asciiTheme="majorBidi" w:hAnsiTheme="majorBidi" w:cstheme="majorBidi" w:hint="cs"/>
                      <w:rtl/>
                      <w:lang w:bidi="ar-LB"/>
                    </w:rPr>
                    <w:t xml:space="preserve">بعبدا /72514 / 4 أيلول </w:t>
                  </w:r>
                  <w:r w:rsidR="002529B3">
                    <w:rPr>
                      <w:rFonts w:asciiTheme="majorBidi" w:hAnsiTheme="majorBidi" w:cstheme="majorBidi"/>
                      <w:lang w:bidi="ar-LB"/>
                    </w:rPr>
                    <w:t>2002</w:t>
                  </w:r>
                </w:p>
              </w:tc>
            </w:tr>
            <w:tr w:rsidR="00910822" w:rsidRPr="00A27064" w14:paraId="5449DA3C" w14:textId="77777777" w:rsidTr="00700D56">
              <w:trPr>
                <w:trHeight w:val="440"/>
              </w:trPr>
              <w:tc>
                <w:tcPr>
                  <w:tcW w:w="1625" w:type="dxa"/>
                  <w:vAlign w:val="center"/>
                </w:tcPr>
                <w:p w14:paraId="690B3B1F" w14:textId="53999DEF" w:rsidR="00910822" w:rsidRPr="00A27064" w:rsidRDefault="00910822" w:rsidP="00EB5708">
                  <w:pPr>
                    <w:bidi/>
                    <w:spacing w:line="276" w:lineRule="auto"/>
                    <w:rPr>
                      <w:rFonts w:asciiTheme="majorBidi" w:hAnsiTheme="majorBidi" w:cstheme="majorBidi"/>
                      <w:b/>
                      <w:bCs/>
                    </w:rPr>
                  </w:pPr>
                  <w:r w:rsidRPr="00A27064">
                    <w:rPr>
                      <w:rFonts w:asciiTheme="majorBidi" w:hAnsiTheme="majorBidi" w:cstheme="majorBidi"/>
                      <w:b/>
                      <w:bCs/>
                      <w:rtl/>
                    </w:rPr>
                    <w:t xml:space="preserve">عنوان </w:t>
                  </w:r>
                  <w:r w:rsidR="000E5286">
                    <w:rPr>
                      <w:rFonts w:asciiTheme="majorBidi" w:hAnsiTheme="majorBidi" w:cstheme="majorBidi" w:hint="cs"/>
                      <w:b/>
                      <w:bCs/>
                      <w:rtl/>
                    </w:rPr>
                    <w:t>ال</w:t>
                  </w:r>
                  <w:r w:rsidR="000E5286" w:rsidRPr="00A27064">
                    <w:rPr>
                      <w:rFonts w:asciiTheme="majorBidi" w:hAnsiTheme="majorBidi" w:cstheme="majorBidi"/>
                      <w:b/>
                      <w:bCs/>
                      <w:rtl/>
                    </w:rPr>
                    <w:t>مناقصة /</w:t>
                  </w:r>
                  <w:r w:rsidR="000E5286">
                    <w:rPr>
                      <w:rFonts w:asciiTheme="majorBidi" w:hAnsiTheme="majorBidi" w:cstheme="majorBidi" w:hint="cs"/>
                      <w:b/>
                      <w:bCs/>
                      <w:rtl/>
                    </w:rPr>
                    <w:t>ال</w:t>
                  </w:r>
                  <w:r w:rsidR="000E5286" w:rsidRPr="00A27064">
                    <w:rPr>
                      <w:rFonts w:asciiTheme="majorBidi" w:hAnsiTheme="majorBidi" w:cstheme="majorBidi"/>
                      <w:b/>
                      <w:bCs/>
                      <w:rtl/>
                    </w:rPr>
                    <w:t xml:space="preserve">مزايدة </w:t>
                  </w:r>
                </w:p>
              </w:tc>
              <w:tc>
                <w:tcPr>
                  <w:tcW w:w="3740" w:type="dxa"/>
                  <w:vAlign w:val="center"/>
                </w:tcPr>
                <w:p w14:paraId="6EE7F90A" w14:textId="0C201CDD" w:rsidR="00910822" w:rsidRPr="00A27064" w:rsidRDefault="000E5286" w:rsidP="00EB5708">
                  <w:pPr>
                    <w:bidi/>
                    <w:spacing w:line="276" w:lineRule="auto"/>
                    <w:rPr>
                      <w:rFonts w:asciiTheme="majorBidi" w:hAnsiTheme="majorBidi" w:cstheme="majorBidi"/>
                    </w:rPr>
                  </w:pPr>
                  <w:r>
                    <w:rPr>
                      <w:rFonts w:asciiTheme="majorBidi" w:hAnsiTheme="majorBidi" w:cstheme="majorBidi" w:hint="cs"/>
                      <w:rtl/>
                    </w:rPr>
                    <w:t>براليل تاورز، المبنى أ، شارع ب</w:t>
                  </w:r>
                  <w:r w:rsidR="00D21AAD">
                    <w:rPr>
                      <w:rFonts w:asciiTheme="majorBidi" w:hAnsiTheme="majorBidi" w:cstheme="majorBidi" w:hint="cs"/>
                      <w:rtl/>
                      <w:lang w:bidi="ar-LB"/>
                    </w:rPr>
                    <w:t>ربر</w:t>
                  </w:r>
                  <w:r>
                    <w:rPr>
                      <w:rFonts w:asciiTheme="majorBidi" w:hAnsiTheme="majorBidi" w:cstheme="majorBidi" w:hint="cs"/>
                      <w:rtl/>
                    </w:rPr>
                    <w:t xml:space="preserve"> أبوجوده، الدكوانه، بيروت، لبنان</w:t>
                  </w:r>
                </w:p>
              </w:tc>
            </w:tr>
            <w:tr w:rsidR="00910822" w:rsidRPr="00A27064" w14:paraId="0474FBCD" w14:textId="77777777" w:rsidTr="00700D56">
              <w:trPr>
                <w:trHeight w:val="533"/>
              </w:trPr>
              <w:tc>
                <w:tcPr>
                  <w:tcW w:w="1625" w:type="dxa"/>
                  <w:vAlign w:val="center"/>
                </w:tcPr>
                <w:p w14:paraId="30461553" w14:textId="29CFC77D" w:rsidR="00910822" w:rsidRPr="00152558" w:rsidRDefault="00910822" w:rsidP="00EB5708">
                  <w:pPr>
                    <w:bidi/>
                    <w:spacing w:line="276" w:lineRule="auto"/>
                    <w:rPr>
                      <w:rFonts w:asciiTheme="majorBidi" w:hAnsiTheme="majorBidi" w:cstheme="majorBidi"/>
                      <w:b/>
                      <w:bCs/>
                    </w:rPr>
                  </w:pPr>
                  <w:r w:rsidRPr="00152558">
                    <w:rPr>
                      <w:rFonts w:asciiTheme="majorBidi" w:hAnsiTheme="majorBidi" w:cstheme="majorBidi"/>
                      <w:b/>
                      <w:bCs/>
                      <w:rtl/>
                    </w:rPr>
                    <w:t xml:space="preserve">موضوع </w:t>
                  </w:r>
                  <w:r w:rsidR="000E5286">
                    <w:rPr>
                      <w:rFonts w:asciiTheme="majorBidi" w:hAnsiTheme="majorBidi" w:cstheme="majorBidi" w:hint="cs"/>
                      <w:b/>
                      <w:bCs/>
                      <w:rtl/>
                    </w:rPr>
                    <w:t>ال</w:t>
                  </w:r>
                  <w:r w:rsidR="000E5286" w:rsidRPr="00A27064">
                    <w:rPr>
                      <w:rFonts w:asciiTheme="majorBidi" w:hAnsiTheme="majorBidi" w:cstheme="majorBidi"/>
                      <w:b/>
                      <w:bCs/>
                      <w:rtl/>
                    </w:rPr>
                    <w:t>مناقصة /</w:t>
                  </w:r>
                  <w:r w:rsidR="000E5286">
                    <w:rPr>
                      <w:rFonts w:asciiTheme="majorBidi" w:hAnsiTheme="majorBidi" w:cstheme="majorBidi" w:hint="cs"/>
                      <w:b/>
                      <w:bCs/>
                      <w:rtl/>
                    </w:rPr>
                    <w:t>ال</w:t>
                  </w:r>
                  <w:r w:rsidR="000E5286" w:rsidRPr="00A27064">
                    <w:rPr>
                      <w:rFonts w:asciiTheme="majorBidi" w:hAnsiTheme="majorBidi" w:cstheme="majorBidi"/>
                      <w:b/>
                      <w:bCs/>
                      <w:rtl/>
                    </w:rPr>
                    <w:t>مزايدة</w:t>
                  </w:r>
                </w:p>
              </w:tc>
              <w:tc>
                <w:tcPr>
                  <w:tcW w:w="3740" w:type="dxa"/>
                  <w:vAlign w:val="center"/>
                </w:tcPr>
                <w:p w14:paraId="0BACEFB7" w14:textId="66900271" w:rsidR="00910822" w:rsidRPr="00A27064" w:rsidRDefault="00CD0AC2" w:rsidP="00EB5708">
                  <w:pPr>
                    <w:bidi/>
                    <w:spacing w:line="276" w:lineRule="auto"/>
                    <w:rPr>
                      <w:rFonts w:asciiTheme="majorBidi" w:hAnsiTheme="majorBidi" w:cstheme="majorBidi"/>
                    </w:rPr>
                  </w:pPr>
                  <w:r>
                    <w:rPr>
                      <w:rFonts w:asciiTheme="minorBidi" w:hAnsiTheme="minorBidi" w:cstheme="minorBidi"/>
                      <w:sz w:val="18"/>
                      <w:szCs w:val="18"/>
                    </w:rPr>
                    <w:t>EXFO Upgrade needed Hardware</w:t>
                  </w:r>
                </w:p>
              </w:tc>
            </w:tr>
            <w:tr w:rsidR="00910822" w:rsidRPr="00A27064" w14:paraId="0B615A51" w14:textId="77777777" w:rsidTr="00700D56">
              <w:trPr>
                <w:trHeight w:val="710"/>
              </w:trPr>
              <w:tc>
                <w:tcPr>
                  <w:tcW w:w="1625" w:type="dxa"/>
                  <w:vAlign w:val="center"/>
                </w:tcPr>
                <w:p w14:paraId="16ECA36B" w14:textId="77777777" w:rsidR="00910822" w:rsidRPr="00CD0AC2" w:rsidRDefault="00910822" w:rsidP="00EB5708">
                  <w:pPr>
                    <w:bidi/>
                    <w:spacing w:line="276" w:lineRule="auto"/>
                    <w:rPr>
                      <w:rFonts w:asciiTheme="majorBidi" w:hAnsiTheme="majorBidi" w:cstheme="majorBidi"/>
                      <w:b/>
                      <w:bCs/>
                    </w:rPr>
                  </w:pPr>
                  <w:r w:rsidRPr="00CD0AC2">
                    <w:rPr>
                      <w:rFonts w:asciiTheme="majorBidi" w:hAnsiTheme="majorBidi" w:cstheme="majorBidi"/>
                      <w:b/>
                      <w:bCs/>
                      <w:rtl/>
                    </w:rPr>
                    <w:t>طريقة التلزيم</w:t>
                  </w:r>
                </w:p>
              </w:tc>
              <w:tc>
                <w:tcPr>
                  <w:tcW w:w="3740" w:type="dxa"/>
                  <w:vAlign w:val="center"/>
                </w:tcPr>
                <w:p w14:paraId="0F45FF57" w14:textId="387B4825" w:rsidR="00910822" w:rsidRPr="00CD0AC2" w:rsidRDefault="00910822" w:rsidP="00EB5708">
                  <w:pPr>
                    <w:bidi/>
                    <w:spacing w:line="276" w:lineRule="auto"/>
                    <w:jc w:val="both"/>
                    <w:rPr>
                      <w:rFonts w:asciiTheme="majorBidi" w:hAnsiTheme="majorBidi" w:cstheme="majorBidi"/>
                      <w:rtl/>
                      <w:lang w:bidi="ar-LB"/>
                    </w:rPr>
                  </w:pPr>
                  <w:r w:rsidRPr="00CD0AC2">
                    <w:rPr>
                      <w:rFonts w:asciiTheme="majorBidi" w:hAnsiTheme="majorBidi" w:cstheme="majorBidi"/>
                      <w:rtl/>
                    </w:rPr>
                    <w:t xml:space="preserve">مناقصة عمومية </w:t>
                  </w:r>
                </w:p>
              </w:tc>
            </w:tr>
            <w:tr w:rsidR="00910822" w:rsidRPr="00A27064" w14:paraId="517F6466" w14:textId="77777777" w:rsidTr="00700D56">
              <w:trPr>
                <w:trHeight w:val="710"/>
              </w:trPr>
              <w:tc>
                <w:tcPr>
                  <w:tcW w:w="1625" w:type="dxa"/>
                  <w:vAlign w:val="center"/>
                </w:tcPr>
                <w:p w14:paraId="30D28143" w14:textId="77777777" w:rsidR="00910822" w:rsidRPr="00F652DE" w:rsidRDefault="00910822" w:rsidP="00EB5708">
                  <w:pPr>
                    <w:bidi/>
                    <w:spacing w:line="276" w:lineRule="auto"/>
                    <w:rPr>
                      <w:rFonts w:asciiTheme="majorBidi" w:hAnsiTheme="majorBidi" w:cstheme="majorBidi"/>
                      <w:b/>
                      <w:bCs/>
                    </w:rPr>
                  </w:pPr>
                  <w:r w:rsidRPr="00F652DE">
                    <w:rPr>
                      <w:rFonts w:asciiTheme="majorBidi" w:hAnsiTheme="majorBidi" w:cstheme="majorBidi"/>
                      <w:b/>
                      <w:bCs/>
                      <w:rtl/>
                    </w:rPr>
                    <w:t>نوع التلزيم</w:t>
                  </w:r>
                </w:p>
              </w:tc>
              <w:tc>
                <w:tcPr>
                  <w:tcW w:w="3740" w:type="dxa"/>
                  <w:vAlign w:val="center"/>
                </w:tcPr>
                <w:p w14:paraId="16B5A4C9" w14:textId="275767AE" w:rsidR="00910822" w:rsidRPr="00F652DE" w:rsidRDefault="00910822" w:rsidP="00EB5708">
                  <w:pPr>
                    <w:bidi/>
                    <w:spacing w:line="276" w:lineRule="auto"/>
                    <w:jc w:val="both"/>
                    <w:rPr>
                      <w:rFonts w:asciiTheme="majorBidi" w:hAnsiTheme="majorBidi" w:cstheme="majorBidi"/>
                      <w:rtl/>
                      <w:lang w:bidi="ar-LB"/>
                    </w:rPr>
                  </w:pPr>
                  <w:r w:rsidRPr="00F652DE">
                    <w:rPr>
                      <w:rFonts w:asciiTheme="majorBidi" w:hAnsiTheme="majorBidi" w:cstheme="majorBidi"/>
                      <w:rtl/>
                    </w:rPr>
                    <w:t>لوازم</w:t>
                  </w:r>
                </w:p>
              </w:tc>
            </w:tr>
            <w:tr w:rsidR="00910822" w:rsidRPr="00A27064" w14:paraId="0811AE68" w14:textId="77777777" w:rsidTr="00700D56">
              <w:trPr>
                <w:trHeight w:val="533"/>
              </w:trPr>
              <w:tc>
                <w:tcPr>
                  <w:tcW w:w="1625" w:type="dxa"/>
                  <w:vAlign w:val="center"/>
                </w:tcPr>
                <w:p w14:paraId="1F3B6B6F" w14:textId="77777777" w:rsidR="00910822" w:rsidRPr="00152558" w:rsidRDefault="00910822" w:rsidP="00EB5708">
                  <w:pPr>
                    <w:bidi/>
                    <w:spacing w:line="276" w:lineRule="auto"/>
                    <w:rPr>
                      <w:rFonts w:asciiTheme="majorBidi" w:hAnsiTheme="majorBidi" w:cstheme="majorBidi"/>
                      <w:b/>
                      <w:bCs/>
                      <w:vertAlign w:val="superscript"/>
                      <w:rtl/>
                    </w:rPr>
                  </w:pPr>
                  <w:r w:rsidRPr="00152558">
                    <w:rPr>
                      <w:rFonts w:asciiTheme="majorBidi" w:hAnsiTheme="majorBidi" w:cstheme="majorBidi"/>
                      <w:b/>
                      <w:bCs/>
                      <w:rtl/>
                    </w:rPr>
                    <w:t>مدة صلاحية العرض</w:t>
                  </w:r>
                  <w:r w:rsidRPr="00152558">
                    <w:rPr>
                      <w:rFonts w:asciiTheme="majorBidi" w:hAnsiTheme="majorBidi" w:cstheme="majorBidi"/>
                      <w:b/>
                      <w:bCs/>
                      <w:vertAlign w:val="superscript"/>
                    </w:rPr>
                    <w:t>1</w:t>
                  </w:r>
                </w:p>
              </w:tc>
              <w:tc>
                <w:tcPr>
                  <w:tcW w:w="3740" w:type="dxa"/>
                  <w:vAlign w:val="center"/>
                </w:tcPr>
                <w:p w14:paraId="459534A6" w14:textId="09EBF0AF" w:rsidR="00910822" w:rsidRPr="00A27064" w:rsidRDefault="00080130" w:rsidP="00EB5708">
                  <w:pPr>
                    <w:bidi/>
                    <w:spacing w:line="276" w:lineRule="auto"/>
                    <w:jc w:val="both"/>
                    <w:rPr>
                      <w:rFonts w:asciiTheme="majorBidi" w:hAnsiTheme="majorBidi" w:cstheme="majorBidi"/>
                      <w:highlight w:val="yellow"/>
                      <w:rtl/>
                    </w:rPr>
                  </w:pPr>
                  <w:r w:rsidRPr="000D67A3">
                    <w:rPr>
                      <w:rFonts w:asciiTheme="majorBidi" w:hAnsiTheme="majorBidi" w:cstheme="majorBidi"/>
                      <w:rtl/>
                    </w:rPr>
                    <w:t xml:space="preserve">لا تقل عن </w:t>
                  </w:r>
                  <w:r w:rsidRPr="000D67A3">
                    <w:rPr>
                      <w:rFonts w:asciiTheme="majorBidi" w:hAnsiTheme="majorBidi" w:cstheme="majorBidi"/>
                    </w:rPr>
                    <w:t xml:space="preserve">6 أشهر </w:t>
                  </w:r>
                  <w:r w:rsidRPr="000D67A3">
                    <w:rPr>
                      <w:rFonts w:asciiTheme="majorBidi" w:hAnsiTheme="majorBidi" w:cstheme="majorBidi"/>
                      <w:rtl/>
                    </w:rPr>
                    <w:t xml:space="preserve"> من التاريخ النهائي لتقديم العروض</w:t>
                  </w:r>
                </w:p>
              </w:tc>
            </w:tr>
            <w:tr w:rsidR="00910822" w:rsidRPr="00A27064" w14:paraId="22413653" w14:textId="77777777" w:rsidTr="00700D56">
              <w:trPr>
                <w:trHeight w:val="782"/>
              </w:trPr>
              <w:tc>
                <w:tcPr>
                  <w:tcW w:w="1625" w:type="dxa"/>
                  <w:vAlign w:val="center"/>
                </w:tcPr>
                <w:p w14:paraId="295C870D" w14:textId="77777777" w:rsidR="00910822" w:rsidRPr="00152558" w:rsidRDefault="00910822" w:rsidP="00EB5708">
                  <w:pPr>
                    <w:bidi/>
                    <w:spacing w:line="276" w:lineRule="auto"/>
                    <w:rPr>
                      <w:rFonts w:asciiTheme="majorBidi" w:hAnsiTheme="majorBidi" w:cstheme="majorBidi"/>
                      <w:b/>
                      <w:bCs/>
                      <w:vertAlign w:val="superscript"/>
                    </w:rPr>
                  </w:pPr>
                  <w:r w:rsidRPr="00152558">
                    <w:rPr>
                      <w:rFonts w:asciiTheme="majorBidi" w:hAnsiTheme="majorBidi" w:cstheme="majorBidi"/>
                      <w:b/>
                      <w:bCs/>
                      <w:rtl/>
                    </w:rPr>
                    <w:t>ضمان العرض</w:t>
                  </w:r>
                  <w:r w:rsidRPr="00152558">
                    <w:rPr>
                      <w:b/>
                      <w:bCs/>
                      <w:vertAlign w:val="superscript"/>
                    </w:rPr>
                    <w:t>2</w:t>
                  </w:r>
                </w:p>
              </w:tc>
              <w:tc>
                <w:tcPr>
                  <w:tcW w:w="3740" w:type="dxa"/>
                  <w:vAlign w:val="center"/>
                </w:tcPr>
                <w:p w14:paraId="5DB5CB32" w14:textId="39324A95" w:rsidR="00910822" w:rsidRPr="00A27064" w:rsidRDefault="00080130" w:rsidP="00EB5708">
                  <w:pPr>
                    <w:bidi/>
                    <w:spacing w:line="276" w:lineRule="auto"/>
                    <w:jc w:val="both"/>
                    <w:rPr>
                      <w:rFonts w:asciiTheme="majorBidi" w:hAnsiTheme="majorBidi" w:cstheme="majorBidi"/>
                      <w:highlight w:val="yellow"/>
                    </w:rPr>
                  </w:pPr>
                  <w:r w:rsidRPr="000D67A3">
                    <w:rPr>
                      <w:rFonts w:asciiTheme="majorBidi" w:hAnsiTheme="majorBidi" w:cstheme="majorBidi" w:hint="cs"/>
                      <w:rtl/>
                    </w:rPr>
                    <w:t>يُحدد</w:t>
                  </w:r>
                  <w:r w:rsidRPr="000D67A3">
                    <w:rPr>
                      <w:rFonts w:asciiTheme="majorBidi" w:hAnsiTheme="majorBidi" w:cstheme="majorBidi"/>
                      <w:rtl/>
                    </w:rPr>
                    <w:t xml:space="preserve"> ضمان العر</w:t>
                  </w:r>
                  <w:r w:rsidRPr="000D67A3">
                    <w:rPr>
                      <w:rFonts w:asciiTheme="majorBidi" w:hAnsiTheme="majorBidi" w:cstheme="majorBidi" w:hint="cs"/>
                      <w:rtl/>
                    </w:rPr>
                    <w:t>ض</w:t>
                  </w:r>
                  <w:r w:rsidRPr="000D67A3">
                    <w:rPr>
                      <w:rFonts w:asciiTheme="majorBidi" w:hAnsiTheme="majorBidi" w:cstheme="majorBidi"/>
                    </w:rPr>
                    <w:t xml:space="preserve"> </w:t>
                  </w:r>
                  <w:r w:rsidRPr="000D67A3">
                    <w:rPr>
                      <w:rFonts w:asciiTheme="majorBidi" w:hAnsiTheme="majorBidi" w:cstheme="majorBidi" w:hint="cs"/>
                      <w:rtl/>
                      <w:lang w:bidi="ar-LB"/>
                    </w:rPr>
                    <w:t xml:space="preserve">بقيمة مقطوعة </w:t>
                  </w:r>
                  <w:r w:rsidRPr="000D67A3">
                    <w:rPr>
                      <w:rFonts w:asciiTheme="minorBidi" w:hAnsiTheme="minorBidi" w:cstheme="minorBidi"/>
                      <w:sz w:val="18"/>
                      <w:szCs w:val="18"/>
                    </w:rPr>
                    <w:t>5,000 USD</w:t>
                  </w:r>
                </w:p>
              </w:tc>
            </w:tr>
            <w:tr w:rsidR="00910822" w:rsidRPr="00A27064" w14:paraId="3FD96B60" w14:textId="77777777" w:rsidTr="00700D56">
              <w:trPr>
                <w:trHeight w:val="908"/>
              </w:trPr>
              <w:tc>
                <w:tcPr>
                  <w:tcW w:w="1625" w:type="dxa"/>
                  <w:vAlign w:val="center"/>
                </w:tcPr>
                <w:p w14:paraId="3ACDDCFA" w14:textId="77777777" w:rsidR="00910822" w:rsidRPr="00152558" w:rsidRDefault="00910822" w:rsidP="00EB5708">
                  <w:pPr>
                    <w:bidi/>
                    <w:spacing w:line="276" w:lineRule="auto"/>
                    <w:rPr>
                      <w:rFonts w:asciiTheme="majorBidi" w:hAnsiTheme="majorBidi" w:cstheme="majorBidi"/>
                      <w:b/>
                      <w:bCs/>
                      <w:vertAlign w:val="superscript"/>
                      <w:rtl/>
                    </w:rPr>
                  </w:pPr>
                  <w:r w:rsidRPr="00152558">
                    <w:rPr>
                      <w:rFonts w:asciiTheme="majorBidi" w:hAnsiTheme="majorBidi" w:cstheme="majorBidi"/>
                      <w:b/>
                      <w:bCs/>
                      <w:rtl/>
                    </w:rPr>
                    <w:t>مدة صلاحية ضمان العرض</w:t>
                  </w:r>
                  <w:r w:rsidRPr="00152558">
                    <w:rPr>
                      <w:rFonts w:asciiTheme="majorBidi" w:hAnsiTheme="majorBidi" w:cstheme="majorBidi"/>
                      <w:b/>
                      <w:bCs/>
                      <w:vertAlign w:val="superscript"/>
                    </w:rPr>
                    <w:t>3</w:t>
                  </w:r>
                </w:p>
              </w:tc>
              <w:tc>
                <w:tcPr>
                  <w:tcW w:w="3740" w:type="dxa"/>
                  <w:vAlign w:val="center"/>
                </w:tcPr>
                <w:p w14:paraId="2E05F21B" w14:textId="77777777" w:rsidR="00080130" w:rsidRPr="000D67A3" w:rsidRDefault="00080130" w:rsidP="00080130">
                  <w:pPr>
                    <w:bidi/>
                    <w:spacing w:line="276" w:lineRule="auto"/>
                    <w:jc w:val="both"/>
                    <w:rPr>
                      <w:rFonts w:asciiTheme="majorBidi" w:hAnsiTheme="majorBidi" w:cstheme="majorBidi"/>
                    </w:rPr>
                  </w:pPr>
                  <w:r w:rsidRPr="000D67A3">
                    <w:rPr>
                      <w:rFonts w:asciiTheme="majorBidi" w:hAnsiTheme="majorBidi" w:cstheme="majorBidi"/>
                      <w:rtl/>
                    </w:rPr>
                    <w:t xml:space="preserve">تُحدد مدة صلاحية </w:t>
                  </w:r>
                  <w:r w:rsidRPr="000D67A3">
                    <w:rPr>
                      <w:rFonts w:asciiTheme="majorBidi" w:hAnsiTheme="majorBidi" w:cstheme="majorBidi"/>
                      <w:u w:val="single"/>
                      <w:rtl/>
                    </w:rPr>
                    <w:t>ضمان</w:t>
                  </w:r>
                  <w:r w:rsidRPr="000D67A3">
                    <w:rPr>
                      <w:rFonts w:asciiTheme="majorBidi" w:hAnsiTheme="majorBidi" w:cstheme="majorBidi"/>
                      <w:rtl/>
                    </w:rPr>
                    <w:t xml:space="preserve"> العرض بإضافة /28/ يوم على مدة صلاحية العرض.</w:t>
                  </w:r>
                </w:p>
                <w:p w14:paraId="3525B75F" w14:textId="77777777" w:rsidR="00080130" w:rsidRPr="000D67A3" w:rsidRDefault="00080130" w:rsidP="00080130">
                  <w:pPr>
                    <w:bidi/>
                    <w:spacing w:line="276" w:lineRule="auto"/>
                    <w:jc w:val="both"/>
                    <w:rPr>
                      <w:rFonts w:asciiTheme="majorBidi" w:hAnsiTheme="majorBidi" w:cstheme="majorBidi"/>
                    </w:rPr>
                  </w:pPr>
                </w:p>
                <w:p w14:paraId="06A33FF6" w14:textId="02F88EE2" w:rsidR="00910822" w:rsidRPr="00A27064" w:rsidRDefault="00080130" w:rsidP="00080130">
                  <w:pPr>
                    <w:bidi/>
                    <w:spacing w:line="276" w:lineRule="auto"/>
                    <w:jc w:val="both"/>
                    <w:rPr>
                      <w:rFonts w:asciiTheme="majorBidi" w:hAnsiTheme="majorBidi" w:cstheme="majorBidi"/>
                      <w:highlight w:val="yellow"/>
                      <w:rtl/>
                    </w:rPr>
                  </w:pPr>
                  <w:r w:rsidRPr="000D67A3">
                    <w:rPr>
                      <w:rFonts w:asciiTheme="majorBidi" w:hAnsiTheme="majorBidi" w:cstheme="majorBidi" w:hint="cs"/>
                      <w:rtl/>
                    </w:rPr>
                    <w:t>208 نهار من تاريخ تقديم العروض</w:t>
                  </w:r>
                  <w:r w:rsidRPr="000D67A3">
                    <w:rPr>
                      <w:rFonts w:asciiTheme="majorBidi" w:hAnsiTheme="majorBidi" w:cstheme="majorBidi"/>
                    </w:rPr>
                    <w:t>.</w:t>
                  </w:r>
                </w:p>
              </w:tc>
            </w:tr>
            <w:tr w:rsidR="00910822" w:rsidRPr="00A27064" w14:paraId="1E45D7E9" w14:textId="77777777" w:rsidTr="00700D56">
              <w:trPr>
                <w:trHeight w:val="533"/>
              </w:trPr>
              <w:tc>
                <w:tcPr>
                  <w:tcW w:w="1625" w:type="dxa"/>
                  <w:vAlign w:val="center"/>
                </w:tcPr>
                <w:p w14:paraId="12F925C2" w14:textId="77777777" w:rsidR="00910822" w:rsidRPr="00080130" w:rsidRDefault="00910822" w:rsidP="00EB5708">
                  <w:pPr>
                    <w:bidi/>
                    <w:spacing w:line="276" w:lineRule="auto"/>
                    <w:rPr>
                      <w:rFonts w:asciiTheme="majorBidi" w:hAnsiTheme="majorBidi" w:cstheme="majorBidi"/>
                      <w:b/>
                      <w:bCs/>
                      <w:vertAlign w:val="superscript"/>
                    </w:rPr>
                  </w:pPr>
                  <w:r w:rsidRPr="00080130">
                    <w:rPr>
                      <w:rFonts w:asciiTheme="majorBidi" w:hAnsiTheme="majorBidi" w:cstheme="majorBidi"/>
                      <w:b/>
                      <w:bCs/>
                      <w:rtl/>
                    </w:rPr>
                    <w:t>ضمان حسن التنفيذ</w:t>
                  </w:r>
                  <w:r w:rsidRPr="00080130">
                    <w:rPr>
                      <w:rFonts w:asciiTheme="majorBidi" w:hAnsiTheme="majorBidi" w:cstheme="majorBidi"/>
                      <w:b/>
                      <w:bCs/>
                      <w:vertAlign w:val="superscript"/>
                    </w:rPr>
                    <w:t>4</w:t>
                  </w:r>
                </w:p>
              </w:tc>
              <w:tc>
                <w:tcPr>
                  <w:tcW w:w="3740" w:type="dxa"/>
                  <w:vAlign w:val="center"/>
                </w:tcPr>
                <w:p w14:paraId="7B2A3BD2" w14:textId="49D48BBB" w:rsidR="00910822" w:rsidRPr="00080130" w:rsidRDefault="00910822" w:rsidP="00EB5708">
                  <w:pPr>
                    <w:bidi/>
                    <w:spacing w:line="276" w:lineRule="auto"/>
                    <w:jc w:val="both"/>
                    <w:rPr>
                      <w:rFonts w:asciiTheme="majorBidi" w:hAnsiTheme="majorBidi" w:cstheme="majorBidi"/>
                      <w:rtl/>
                      <w:lang w:bidi="ar-LB"/>
                    </w:rPr>
                  </w:pPr>
                  <w:r w:rsidRPr="00080130">
                    <w:rPr>
                      <w:rFonts w:asciiTheme="majorBidi" w:hAnsiTheme="majorBidi" w:cstheme="majorBidi"/>
                      <w:rtl/>
                    </w:rPr>
                    <w:t>10% من قيمة الع</w:t>
                  </w:r>
                  <w:r w:rsidR="00080130" w:rsidRPr="00080130">
                    <w:rPr>
                      <w:rFonts w:asciiTheme="majorBidi" w:hAnsiTheme="majorBidi" w:cstheme="majorBidi" w:hint="cs"/>
                      <w:rtl/>
                      <w:lang w:bidi="ar-LB"/>
                    </w:rPr>
                    <w:t>رض</w:t>
                  </w:r>
                  <w:r w:rsidRPr="00080130">
                    <w:rPr>
                      <w:rFonts w:asciiTheme="majorBidi" w:hAnsiTheme="majorBidi" w:cstheme="majorBidi"/>
                      <w:rtl/>
                    </w:rPr>
                    <w:t>.</w:t>
                  </w:r>
                </w:p>
              </w:tc>
            </w:tr>
            <w:tr w:rsidR="00910822" w:rsidRPr="00A27064" w14:paraId="7F8470EC" w14:textId="77777777" w:rsidTr="00700D56">
              <w:trPr>
                <w:trHeight w:val="533"/>
              </w:trPr>
              <w:tc>
                <w:tcPr>
                  <w:tcW w:w="1625" w:type="dxa"/>
                  <w:vAlign w:val="center"/>
                </w:tcPr>
                <w:p w14:paraId="7878B96B" w14:textId="77777777" w:rsidR="00910822" w:rsidRPr="00152558" w:rsidRDefault="00910822" w:rsidP="00EB5708">
                  <w:pPr>
                    <w:bidi/>
                    <w:spacing w:line="276" w:lineRule="auto"/>
                    <w:rPr>
                      <w:rFonts w:asciiTheme="majorBidi" w:hAnsiTheme="majorBidi" w:cstheme="majorBidi"/>
                      <w:b/>
                      <w:bCs/>
                    </w:rPr>
                  </w:pPr>
                  <w:r w:rsidRPr="00152558">
                    <w:rPr>
                      <w:rFonts w:asciiTheme="majorBidi" w:hAnsiTheme="majorBidi" w:cstheme="majorBidi"/>
                      <w:b/>
                      <w:bCs/>
                      <w:rtl/>
                    </w:rPr>
                    <w:t>سعر الإفتتاح (خاص بالمزايدة العمومية)</w:t>
                  </w:r>
                </w:p>
              </w:tc>
              <w:tc>
                <w:tcPr>
                  <w:tcW w:w="3740" w:type="dxa"/>
                  <w:vAlign w:val="center"/>
                </w:tcPr>
                <w:p w14:paraId="4A6E2B6A" w14:textId="3762E02C" w:rsidR="00910822" w:rsidRPr="00A27064" w:rsidRDefault="00471563" w:rsidP="00EB5708">
                  <w:pPr>
                    <w:bidi/>
                    <w:spacing w:line="276" w:lineRule="auto"/>
                    <w:jc w:val="both"/>
                    <w:rPr>
                      <w:rFonts w:asciiTheme="majorBidi" w:hAnsiTheme="majorBidi" w:cstheme="majorBidi"/>
                    </w:rPr>
                  </w:pPr>
                  <w:r>
                    <w:rPr>
                      <w:rFonts w:asciiTheme="majorBidi" w:hAnsiTheme="majorBidi" w:cstheme="majorBidi" w:hint="cs"/>
                      <w:rtl/>
                    </w:rPr>
                    <w:t>-</w:t>
                  </w:r>
                </w:p>
              </w:tc>
            </w:tr>
            <w:tr w:rsidR="00910822" w:rsidRPr="00A27064" w14:paraId="675B8679" w14:textId="77777777" w:rsidTr="00700D56">
              <w:trPr>
                <w:trHeight w:val="782"/>
              </w:trPr>
              <w:tc>
                <w:tcPr>
                  <w:tcW w:w="1625" w:type="dxa"/>
                  <w:vAlign w:val="center"/>
                </w:tcPr>
                <w:p w14:paraId="16ED11C3" w14:textId="77777777" w:rsidR="00910822" w:rsidRPr="00152558" w:rsidRDefault="00910822" w:rsidP="00EB5708">
                  <w:pPr>
                    <w:bidi/>
                    <w:spacing w:line="276" w:lineRule="auto"/>
                    <w:rPr>
                      <w:rFonts w:asciiTheme="majorBidi" w:hAnsiTheme="majorBidi" w:cstheme="majorBidi"/>
                      <w:b/>
                      <w:bCs/>
                    </w:rPr>
                  </w:pPr>
                  <w:r w:rsidRPr="00152558">
                    <w:rPr>
                      <w:rFonts w:asciiTheme="majorBidi" w:hAnsiTheme="majorBidi" w:cstheme="majorBidi"/>
                      <w:b/>
                      <w:bCs/>
                      <w:rtl/>
                    </w:rPr>
                    <w:t>الإرساء</w:t>
                  </w:r>
                </w:p>
              </w:tc>
              <w:tc>
                <w:tcPr>
                  <w:tcW w:w="3740" w:type="dxa"/>
                  <w:vAlign w:val="center"/>
                </w:tcPr>
                <w:p w14:paraId="1FCF1B6A" w14:textId="3B769ACC" w:rsidR="00910822" w:rsidRPr="00A27064" w:rsidRDefault="00471563" w:rsidP="00EB5708">
                  <w:pPr>
                    <w:bidi/>
                    <w:spacing w:line="276" w:lineRule="auto"/>
                    <w:jc w:val="both"/>
                    <w:rPr>
                      <w:rFonts w:asciiTheme="majorBidi" w:hAnsiTheme="majorBidi" w:cstheme="majorBidi"/>
                      <w:highlight w:val="yellow"/>
                    </w:rPr>
                  </w:pPr>
                  <w:r w:rsidRPr="000D67A3">
                    <w:rPr>
                      <w:rFonts w:asciiTheme="majorBidi" w:hAnsiTheme="majorBidi" w:cstheme="majorBidi" w:hint="cs"/>
                      <w:color w:val="000000" w:themeColor="text1"/>
                      <w:rtl/>
                    </w:rPr>
                    <w:t>العرض الأفضل تقنياً ومالياً.</w:t>
                  </w:r>
                </w:p>
              </w:tc>
            </w:tr>
            <w:tr w:rsidR="00910822" w:rsidRPr="00A27064" w14:paraId="0FCF1F29" w14:textId="77777777" w:rsidTr="00700D56">
              <w:trPr>
                <w:trHeight w:val="800"/>
              </w:trPr>
              <w:tc>
                <w:tcPr>
                  <w:tcW w:w="1625" w:type="dxa"/>
                  <w:vAlign w:val="center"/>
                </w:tcPr>
                <w:p w14:paraId="3D42CF69" w14:textId="77777777" w:rsidR="00910822" w:rsidRPr="00152558" w:rsidRDefault="00910822" w:rsidP="00EB5708">
                  <w:pPr>
                    <w:bidi/>
                    <w:spacing w:line="276" w:lineRule="auto"/>
                    <w:rPr>
                      <w:rFonts w:asciiTheme="majorBidi" w:hAnsiTheme="majorBidi" w:cstheme="majorBidi"/>
                      <w:b/>
                      <w:bCs/>
                      <w:rtl/>
                    </w:rPr>
                  </w:pPr>
                  <w:r w:rsidRPr="00152558">
                    <w:rPr>
                      <w:rFonts w:asciiTheme="majorBidi" w:hAnsiTheme="majorBidi" w:cstheme="majorBidi"/>
                      <w:b/>
                      <w:bCs/>
                      <w:rtl/>
                    </w:rPr>
                    <w:t>مكان استلام دفتر الشروط</w:t>
                  </w:r>
                </w:p>
              </w:tc>
              <w:tc>
                <w:tcPr>
                  <w:tcW w:w="3740" w:type="dxa"/>
                  <w:vAlign w:val="center"/>
                </w:tcPr>
                <w:p w14:paraId="471BC7DC" w14:textId="43F13D2A" w:rsidR="00910822" w:rsidRPr="00A27064" w:rsidRDefault="00471563" w:rsidP="00EB5708">
                  <w:pPr>
                    <w:bidi/>
                    <w:spacing w:line="276" w:lineRule="auto"/>
                    <w:rPr>
                      <w:rFonts w:asciiTheme="majorBidi" w:hAnsiTheme="majorBidi" w:cstheme="majorBidi"/>
                    </w:rPr>
                  </w:pPr>
                  <w:r w:rsidRPr="000D67A3">
                    <w:rPr>
                      <w:rFonts w:asciiTheme="majorBidi" w:hAnsiTheme="majorBidi" w:cstheme="majorBidi" w:hint="cs"/>
                      <w:rtl/>
                    </w:rPr>
                    <w:t>موقع الشركة الالكتروني, منصة هيئة الشراء العام</w:t>
                  </w:r>
                  <w:r w:rsidRPr="000D67A3">
                    <w:rPr>
                      <w:rFonts w:asciiTheme="majorBidi" w:hAnsiTheme="majorBidi" w:cstheme="majorBidi"/>
                    </w:rPr>
                    <w:t>.</w:t>
                  </w:r>
                </w:p>
              </w:tc>
            </w:tr>
            <w:tr w:rsidR="00910822" w:rsidRPr="00A27064" w14:paraId="35F429E6" w14:textId="77777777" w:rsidTr="00700D56">
              <w:trPr>
                <w:trHeight w:val="575"/>
              </w:trPr>
              <w:tc>
                <w:tcPr>
                  <w:tcW w:w="1625" w:type="dxa"/>
                  <w:vAlign w:val="center"/>
                </w:tcPr>
                <w:p w14:paraId="17EB3260" w14:textId="77777777" w:rsidR="00910822" w:rsidRPr="00152558" w:rsidRDefault="00910822" w:rsidP="00EB5708">
                  <w:pPr>
                    <w:bidi/>
                    <w:spacing w:line="276" w:lineRule="auto"/>
                    <w:rPr>
                      <w:rFonts w:asciiTheme="majorBidi" w:hAnsiTheme="majorBidi" w:cstheme="majorBidi"/>
                      <w:b/>
                      <w:bCs/>
                    </w:rPr>
                  </w:pPr>
                  <w:r w:rsidRPr="00152558">
                    <w:rPr>
                      <w:rFonts w:asciiTheme="majorBidi" w:hAnsiTheme="majorBidi" w:cstheme="majorBidi"/>
                      <w:b/>
                      <w:bCs/>
                      <w:rtl/>
                    </w:rPr>
                    <w:t>مكان تقديم العروض</w:t>
                  </w:r>
                </w:p>
              </w:tc>
              <w:tc>
                <w:tcPr>
                  <w:tcW w:w="3740" w:type="dxa"/>
                  <w:vAlign w:val="center"/>
                </w:tcPr>
                <w:p w14:paraId="34F8557B" w14:textId="7E9752D5" w:rsidR="00910822" w:rsidRPr="00A27064" w:rsidRDefault="002529B3" w:rsidP="00EB5708">
                  <w:pPr>
                    <w:bidi/>
                    <w:spacing w:line="276" w:lineRule="auto"/>
                    <w:rPr>
                      <w:rFonts w:asciiTheme="majorBidi" w:hAnsiTheme="majorBidi" w:cstheme="majorBidi"/>
                    </w:rPr>
                  </w:pPr>
                  <w:r>
                    <w:rPr>
                      <w:rFonts w:asciiTheme="majorBidi" w:hAnsiTheme="majorBidi" w:cstheme="majorBidi" w:hint="cs"/>
                      <w:rtl/>
                    </w:rPr>
                    <w:t xml:space="preserve">براليل تاورز، المبنى أ، شارع </w:t>
                  </w:r>
                  <w:r>
                    <w:rPr>
                      <w:rFonts w:asciiTheme="majorBidi" w:hAnsiTheme="majorBidi" w:cstheme="majorBidi" w:hint="cs"/>
                      <w:rtl/>
                      <w:lang w:bidi="ar-LB"/>
                    </w:rPr>
                    <w:t>بربر</w:t>
                  </w:r>
                  <w:r>
                    <w:rPr>
                      <w:rFonts w:asciiTheme="majorBidi" w:hAnsiTheme="majorBidi" w:cstheme="majorBidi" w:hint="cs"/>
                      <w:rtl/>
                    </w:rPr>
                    <w:t xml:space="preserve"> أبوجوده، الدكوانه، بيروت، لبنان</w:t>
                  </w:r>
                </w:p>
              </w:tc>
            </w:tr>
            <w:tr w:rsidR="00910822" w:rsidRPr="00A27064" w14:paraId="36524C62" w14:textId="77777777" w:rsidTr="00700D56">
              <w:trPr>
                <w:trHeight w:val="710"/>
              </w:trPr>
              <w:tc>
                <w:tcPr>
                  <w:tcW w:w="1625" w:type="dxa"/>
                  <w:vAlign w:val="center"/>
                </w:tcPr>
                <w:p w14:paraId="72F82AB4" w14:textId="77777777" w:rsidR="00910822" w:rsidRPr="00152558" w:rsidRDefault="00910822" w:rsidP="00EB5708">
                  <w:pPr>
                    <w:bidi/>
                    <w:spacing w:line="276" w:lineRule="auto"/>
                    <w:rPr>
                      <w:rFonts w:asciiTheme="majorBidi" w:hAnsiTheme="majorBidi" w:cstheme="majorBidi"/>
                      <w:b/>
                      <w:bCs/>
                    </w:rPr>
                  </w:pPr>
                  <w:r w:rsidRPr="00152558">
                    <w:rPr>
                      <w:rFonts w:asciiTheme="majorBidi" w:hAnsiTheme="majorBidi" w:cstheme="majorBidi"/>
                      <w:b/>
                      <w:bCs/>
                      <w:rtl/>
                    </w:rPr>
                    <w:lastRenderedPageBreak/>
                    <w:t>مكان تقييم العروض</w:t>
                  </w:r>
                </w:p>
              </w:tc>
              <w:tc>
                <w:tcPr>
                  <w:tcW w:w="3740" w:type="dxa"/>
                  <w:vAlign w:val="center"/>
                </w:tcPr>
                <w:p w14:paraId="358B268A" w14:textId="350D2043" w:rsidR="00910822" w:rsidRPr="001F4D0B" w:rsidRDefault="002529B3" w:rsidP="00EB5708">
                  <w:pPr>
                    <w:bidi/>
                    <w:spacing w:line="276" w:lineRule="auto"/>
                    <w:rPr>
                      <w:rFonts w:asciiTheme="majorBidi" w:hAnsiTheme="majorBidi" w:cstheme="majorBidi"/>
                      <w:lang w:val="en-US"/>
                    </w:rPr>
                  </w:pPr>
                  <w:r>
                    <w:rPr>
                      <w:rFonts w:asciiTheme="majorBidi" w:hAnsiTheme="majorBidi" w:cstheme="majorBidi" w:hint="cs"/>
                      <w:rtl/>
                    </w:rPr>
                    <w:t xml:space="preserve">براليل تاورز، المبنى أ، شارع </w:t>
                  </w:r>
                  <w:r>
                    <w:rPr>
                      <w:rFonts w:asciiTheme="majorBidi" w:hAnsiTheme="majorBidi" w:cstheme="majorBidi" w:hint="cs"/>
                      <w:rtl/>
                      <w:lang w:bidi="ar-LB"/>
                    </w:rPr>
                    <w:t>بربر</w:t>
                  </w:r>
                  <w:r>
                    <w:rPr>
                      <w:rFonts w:asciiTheme="majorBidi" w:hAnsiTheme="majorBidi" w:cstheme="majorBidi" w:hint="cs"/>
                      <w:rtl/>
                    </w:rPr>
                    <w:t xml:space="preserve"> أبوجوده، الدكوانه، بيروت، لبنان</w:t>
                  </w:r>
                </w:p>
              </w:tc>
            </w:tr>
            <w:tr w:rsidR="00910822" w:rsidRPr="00A27064" w14:paraId="1B065783" w14:textId="77777777" w:rsidTr="00700D56">
              <w:trPr>
                <w:trHeight w:val="533"/>
              </w:trPr>
              <w:tc>
                <w:tcPr>
                  <w:tcW w:w="1625" w:type="dxa"/>
                  <w:vAlign w:val="center"/>
                </w:tcPr>
                <w:p w14:paraId="0E4913B0" w14:textId="77777777" w:rsidR="00910822" w:rsidRPr="00152558" w:rsidRDefault="00910822" w:rsidP="00EB5708">
                  <w:pPr>
                    <w:bidi/>
                    <w:spacing w:line="276" w:lineRule="auto"/>
                    <w:rPr>
                      <w:rFonts w:asciiTheme="majorBidi" w:hAnsiTheme="majorBidi" w:cstheme="majorBidi"/>
                      <w:b/>
                      <w:bCs/>
                    </w:rPr>
                  </w:pPr>
                  <w:r w:rsidRPr="00152558">
                    <w:rPr>
                      <w:rFonts w:asciiTheme="majorBidi" w:hAnsiTheme="majorBidi" w:cstheme="majorBidi"/>
                      <w:b/>
                      <w:bCs/>
                      <w:rtl/>
                    </w:rPr>
                    <w:t>مدة التنفيذ</w:t>
                  </w:r>
                </w:p>
              </w:tc>
              <w:tc>
                <w:tcPr>
                  <w:tcW w:w="3740" w:type="dxa"/>
                  <w:vAlign w:val="center"/>
                </w:tcPr>
                <w:p w14:paraId="2484F060" w14:textId="0B233556" w:rsidR="00910822" w:rsidRPr="00E1704F" w:rsidRDefault="00991ED2" w:rsidP="00EB5708">
                  <w:pPr>
                    <w:bidi/>
                    <w:spacing w:line="276" w:lineRule="auto"/>
                    <w:rPr>
                      <w:rFonts w:asciiTheme="majorBidi" w:hAnsiTheme="majorBidi" w:cstheme="majorBidi"/>
                      <w:lang w:val="en-US" w:bidi="ar-LB"/>
                    </w:rPr>
                  </w:pPr>
                  <w:r>
                    <w:rPr>
                      <w:rFonts w:asciiTheme="majorBidi" w:hAnsiTheme="majorBidi" w:cstheme="majorBidi" w:hint="cs"/>
                      <w:rtl/>
                      <w:lang w:bidi="ar-LB"/>
                    </w:rPr>
                    <w:t>6 اشهر</w:t>
                  </w:r>
                </w:p>
              </w:tc>
            </w:tr>
            <w:tr w:rsidR="00910822" w:rsidRPr="00A27064" w14:paraId="6BB4A9CA" w14:textId="77777777" w:rsidTr="00700D56">
              <w:trPr>
                <w:trHeight w:val="533"/>
              </w:trPr>
              <w:tc>
                <w:tcPr>
                  <w:tcW w:w="1625" w:type="dxa"/>
                  <w:vAlign w:val="center"/>
                </w:tcPr>
                <w:p w14:paraId="5D57FEC0" w14:textId="77777777" w:rsidR="00910822" w:rsidRPr="00152558" w:rsidRDefault="00910822" w:rsidP="00EB5708">
                  <w:pPr>
                    <w:bidi/>
                    <w:spacing w:line="276" w:lineRule="auto"/>
                    <w:rPr>
                      <w:rFonts w:asciiTheme="majorBidi" w:hAnsiTheme="majorBidi" w:cstheme="majorBidi"/>
                      <w:b/>
                      <w:bCs/>
                    </w:rPr>
                  </w:pPr>
                  <w:r w:rsidRPr="00152558">
                    <w:rPr>
                      <w:rFonts w:asciiTheme="majorBidi" w:hAnsiTheme="majorBidi" w:cstheme="majorBidi"/>
                      <w:b/>
                      <w:bCs/>
                      <w:rtl/>
                    </w:rPr>
                    <w:t>عملة العقد</w:t>
                  </w:r>
                </w:p>
              </w:tc>
              <w:tc>
                <w:tcPr>
                  <w:tcW w:w="3740" w:type="dxa"/>
                  <w:vAlign w:val="center"/>
                </w:tcPr>
                <w:p w14:paraId="13D4F481" w14:textId="2B23C748" w:rsidR="00910822" w:rsidRPr="00A27064" w:rsidRDefault="006203FF" w:rsidP="00EB5708">
                  <w:pPr>
                    <w:bidi/>
                    <w:spacing w:line="276" w:lineRule="auto"/>
                    <w:rPr>
                      <w:rFonts w:asciiTheme="majorBidi" w:hAnsiTheme="majorBidi" w:cstheme="majorBidi"/>
                    </w:rPr>
                  </w:pPr>
                  <w:r>
                    <w:rPr>
                      <w:rFonts w:asciiTheme="majorBidi" w:hAnsiTheme="majorBidi" w:cstheme="majorBidi"/>
                    </w:rPr>
                    <w:t>USD</w:t>
                  </w:r>
                </w:p>
              </w:tc>
            </w:tr>
            <w:tr w:rsidR="00910822" w:rsidRPr="00A27064" w14:paraId="46EAEA68" w14:textId="77777777" w:rsidTr="00700D56">
              <w:trPr>
                <w:trHeight w:val="440"/>
              </w:trPr>
              <w:tc>
                <w:tcPr>
                  <w:tcW w:w="1625" w:type="dxa"/>
                  <w:vAlign w:val="center"/>
                </w:tcPr>
                <w:p w14:paraId="0CE29BAE" w14:textId="77777777" w:rsidR="00910822" w:rsidRPr="00152558" w:rsidRDefault="00910822" w:rsidP="00EB5708">
                  <w:pPr>
                    <w:bidi/>
                    <w:spacing w:line="276" w:lineRule="auto"/>
                    <w:rPr>
                      <w:rFonts w:asciiTheme="majorBidi" w:hAnsiTheme="majorBidi" w:cstheme="majorBidi"/>
                      <w:b/>
                      <w:bCs/>
                      <w:vertAlign w:val="superscript"/>
                      <w:rtl/>
                    </w:rPr>
                  </w:pPr>
                  <w:r w:rsidRPr="00152558">
                    <w:rPr>
                      <w:rFonts w:asciiTheme="majorBidi" w:hAnsiTheme="majorBidi" w:cstheme="majorBidi"/>
                      <w:b/>
                      <w:bCs/>
                      <w:rtl/>
                    </w:rPr>
                    <w:t>دفع قيمة العقد</w:t>
                  </w:r>
                  <w:r w:rsidRPr="00152558">
                    <w:rPr>
                      <w:b/>
                      <w:bCs/>
                      <w:vertAlign w:val="superscript"/>
                    </w:rPr>
                    <w:t>5</w:t>
                  </w:r>
                </w:p>
              </w:tc>
              <w:tc>
                <w:tcPr>
                  <w:tcW w:w="3740" w:type="dxa"/>
                  <w:vAlign w:val="center"/>
                </w:tcPr>
                <w:p w14:paraId="5A70D581" w14:textId="77777777" w:rsidR="0032620A" w:rsidRDefault="0032620A" w:rsidP="0032620A">
                  <w:pPr>
                    <w:rPr>
                      <w:rFonts w:asciiTheme="minorBidi" w:hAnsiTheme="minorBidi" w:cstheme="minorBidi"/>
                      <w:sz w:val="18"/>
                      <w:szCs w:val="18"/>
                    </w:rPr>
                  </w:pPr>
                  <w:r>
                    <w:rPr>
                      <w:rFonts w:asciiTheme="minorBidi" w:hAnsiTheme="minorBidi" w:cstheme="minorBidi"/>
                      <w:sz w:val="18"/>
                      <w:szCs w:val="18"/>
                    </w:rPr>
                    <w:t>-</w:t>
                  </w:r>
                  <w:r w:rsidRPr="0032620A">
                    <w:rPr>
                      <w:rFonts w:asciiTheme="minorBidi" w:hAnsiTheme="minorBidi" w:cstheme="minorBidi"/>
                      <w:sz w:val="18"/>
                      <w:szCs w:val="18"/>
                    </w:rPr>
                    <w:t>30% DP upon PO                                                                                                                                                                                                                                                                                     -30% upon Delivery</w:t>
                  </w:r>
                </w:p>
                <w:p w14:paraId="6C7B07E6" w14:textId="47E94109" w:rsidR="00910822" w:rsidRPr="0032620A" w:rsidRDefault="0032620A" w:rsidP="0032620A">
                  <w:pPr>
                    <w:rPr>
                      <w:rFonts w:asciiTheme="minorBidi" w:hAnsiTheme="minorBidi" w:cstheme="minorBidi"/>
                      <w:sz w:val="18"/>
                      <w:szCs w:val="18"/>
                    </w:rPr>
                  </w:pPr>
                  <w:r w:rsidRPr="0032620A">
                    <w:rPr>
                      <w:rFonts w:asciiTheme="minorBidi" w:hAnsiTheme="minorBidi" w:cstheme="minorBidi"/>
                      <w:sz w:val="18"/>
                      <w:szCs w:val="18"/>
                    </w:rPr>
                    <w:t xml:space="preserve">-20% </w:t>
                  </w:r>
                  <w:r>
                    <w:rPr>
                      <w:rFonts w:asciiTheme="minorBidi" w:hAnsiTheme="minorBidi" w:cstheme="minorBidi"/>
                      <w:sz w:val="18"/>
                      <w:szCs w:val="18"/>
                    </w:rPr>
                    <w:t xml:space="preserve">upon </w:t>
                  </w:r>
                  <w:r w:rsidRPr="0032620A">
                    <w:rPr>
                      <w:rFonts w:asciiTheme="minorBidi" w:hAnsiTheme="minorBidi" w:cstheme="minorBidi"/>
                      <w:sz w:val="18"/>
                      <w:szCs w:val="18"/>
                    </w:rPr>
                    <w:t xml:space="preserve">PAC                                                                                                                                                                                                                                                                                                -20% </w:t>
                  </w:r>
                  <w:r>
                    <w:rPr>
                      <w:rFonts w:asciiTheme="minorBidi" w:hAnsiTheme="minorBidi" w:cstheme="minorBidi"/>
                      <w:sz w:val="18"/>
                      <w:szCs w:val="18"/>
                    </w:rPr>
                    <w:t xml:space="preserve">upon </w:t>
                  </w:r>
                  <w:r w:rsidRPr="0032620A">
                    <w:rPr>
                      <w:rFonts w:asciiTheme="minorBidi" w:hAnsiTheme="minorBidi" w:cstheme="minorBidi"/>
                      <w:sz w:val="18"/>
                      <w:szCs w:val="18"/>
                    </w:rPr>
                    <w:t xml:space="preserve">FAC                    </w:t>
                  </w:r>
                </w:p>
              </w:tc>
            </w:tr>
          </w:tbl>
          <w:p w14:paraId="66093670" w14:textId="77777777" w:rsidR="00910822" w:rsidRDefault="00910822" w:rsidP="00EB5708">
            <w:pPr>
              <w:bidi/>
            </w:pPr>
          </w:p>
          <w:p w14:paraId="69C06AF4" w14:textId="77777777" w:rsidR="00E37E1E" w:rsidRDefault="00E37E1E" w:rsidP="00E37E1E">
            <w:pPr>
              <w:bidi/>
            </w:pPr>
          </w:p>
          <w:p w14:paraId="0E4CC17E" w14:textId="77777777" w:rsidR="00E37E1E" w:rsidRDefault="00E37E1E" w:rsidP="00E37E1E">
            <w:pPr>
              <w:bidi/>
            </w:pPr>
          </w:p>
          <w:p w14:paraId="5F51809A" w14:textId="77777777" w:rsidR="00E37E1E" w:rsidRDefault="00E37E1E" w:rsidP="00E37E1E">
            <w:pPr>
              <w:bidi/>
            </w:pPr>
          </w:p>
          <w:p w14:paraId="497A55E4" w14:textId="77777777" w:rsidR="00E37E1E" w:rsidRDefault="00E37E1E" w:rsidP="00E37E1E">
            <w:pPr>
              <w:bidi/>
            </w:pPr>
          </w:p>
          <w:p w14:paraId="298B7DD7" w14:textId="77777777" w:rsidR="00E37E1E" w:rsidRDefault="00E37E1E" w:rsidP="00E37E1E">
            <w:pPr>
              <w:bidi/>
            </w:pPr>
          </w:p>
          <w:p w14:paraId="0DCCDE04" w14:textId="77777777" w:rsidR="00E37E1E" w:rsidRDefault="00E37E1E" w:rsidP="00E37E1E">
            <w:pPr>
              <w:bidi/>
            </w:pPr>
          </w:p>
          <w:p w14:paraId="5991AB18" w14:textId="77777777" w:rsidR="00E37E1E" w:rsidRDefault="00E37E1E" w:rsidP="00E37E1E">
            <w:pPr>
              <w:bidi/>
            </w:pPr>
          </w:p>
          <w:p w14:paraId="79D60EF8" w14:textId="77777777" w:rsidR="008207FE" w:rsidRDefault="008207FE" w:rsidP="008207FE">
            <w:pPr>
              <w:bidi/>
            </w:pPr>
          </w:p>
          <w:p w14:paraId="0233670B" w14:textId="77777777" w:rsidR="008207FE" w:rsidRDefault="008207FE" w:rsidP="008207FE">
            <w:pPr>
              <w:bidi/>
            </w:pPr>
          </w:p>
          <w:p w14:paraId="20A135D5" w14:textId="77777777" w:rsidR="008207FE" w:rsidRDefault="008207FE" w:rsidP="008207FE">
            <w:pPr>
              <w:bidi/>
            </w:pPr>
          </w:p>
          <w:p w14:paraId="00E607BC" w14:textId="77777777" w:rsidR="008207FE" w:rsidRDefault="008207FE" w:rsidP="008207FE">
            <w:pPr>
              <w:bidi/>
            </w:pPr>
          </w:p>
          <w:p w14:paraId="3D2F6854" w14:textId="77777777" w:rsidR="00E37E1E" w:rsidRDefault="00E37E1E" w:rsidP="008207FE">
            <w:pPr>
              <w:bidi/>
            </w:pPr>
          </w:p>
        </w:tc>
      </w:tr>
      <w:tr w:rsidR="00910822" w14:paraId="659FFB89" w14:textId="77777777" w:rsidTr="00700D56">
        <w:tc>
          <w:tcPr>
            <w:tcW w:w="5310" w:type="dxa"/>
            <w:tcBorders>
              <w:bottom w:val="single" w:sz="4" w:space="0" w:color="auto"/>
              <w:right w:val="nil"/>
            </w:tcBorders>
          </w:tcPr>
          <w:p w14:paraId="22CE25C2" w14:textId="77777777" w:rsidR="00E37E1E" w:rsidRDefault="00E37E1E" w:rsidP="00EB5708">
            <w:pPr>
              <w:rPr>
                <w:sz w:val="20"/>
                <w:vertAlign w:val="superscript"/>
              </w:rPr>
            </w:pPr>
          </w:p>
          <w:p w14:paraId="5D7CDB45" w14:textId="4D35C4DD" w:rsidR="00910822" w:rsidRPr="00922E54" w:rsidRDefault="00910822" w:rsidP="00EB5708">
            <w:pPr>
              <w:rPr>
                <w:sz w:val="20"/>
              </w:rPr>
            </w:pPr>
            <w:r w:rsidRPr="00922E54">
              <w:rPr>
                <w:sz w:val="20"/>
                <w:vertAlign w:val="superscript"/>
              </w:rPr>
              <w:t>1</w:t>
            </w:r>
            <w:r w:rsidRPr="00922E54">
              <w:rPr>
                <w:sz w:val="20"/>
              </w:rPr>
              <w:t xml:space="preserve"> Article 22 of the Public Procurement Law</w:t>
            </w:r>
          </w:p>
          <w:p w14:paraId="19F4D291" w14:textId="77777777" w:rsidR="00910822" w:rsidRPr="00922E54" w:rsidRDefault="00910822" w:rsidP="00EB5708">
            <w:pPr>
              <w:rPr>
                <w:sz w:val="20"/>
              </w:rPr>
            </w:pPr>
            <w:r w:rsidRPr="00922E54">
              <w:rPr>
                <w:sz w:val="20"/>
                <w:vertAlign w:val="superscript"/>
              </w:rPr>
              <w:t>2</w:t>
            </w:r>
            <w:r w:rsidRPr="00922E54">
              <w:rPr>
                <w:sz w:val="20"/>
              </w:rPr>
              <w:t xml:space="preserve"> Article 34 of the Public Procurement Law</w:t>
            </w:r>
          </w:p>
          <w:p w14:paraId="603EB8C0" w14:textId="77777777" w:rsidR="00910822" w:rsidRPr="00922E54" w:rsidRDefault="00910822" w:rsidP="00EB5708">
            <w:pPr>
              <w:rPr>
                <w:sz w:val="20"/>
              </w:rPr>
            </w:pPr>
            <w:r w:rsidRPr="00922E54">
              <w:rPr>
                <w:sz w:val="20"/>
                <w:vertAlign w:val="superscript"/>
              </w:rPr>
              <w:t>3</w:t>
            </w:r>
            <w:r w:rsidRPr="00922E54">
              <w:rPr>
                <w:sz w:val="20"/>
              </w:rPr>
              <w:t xml:space="preserve"> Article 34 of the Public Procurement Law</w:t>
            </w:r>
          </w:p>
          <w:p w14:paraId="614280CE" w14:textId="77777777" w:rsidR="00910822" w:rsidRPr="00922E54" w:rsidRDefault="00910822" w:rsidP="00EB5708">
            <w:pPr>
              <w:rPr>
                <w:sz w:val="20"/>
              </w:rPr>
            </w:pPr>
            <w:r w:rsidRPr="00922E54">
              <w:rPr>
                <w:sz w:val="20"/>
                <w:vertAlign w:val="superscript"/>
              </w:rPr>
              <w:t>4</w:t>
            </w:r>
            <w:r w:rsidRPr="00922E54">
              <w:rPr>
                <w:sz w:val="20"/>
              </w:rPr>
              <w:t xml:space="preserve"> Article 35 of the Public Procurement Law</w:t>
            </w:r>
          </w:p>
          <w:p w14:paraId="7041D3FB" w14:textId="77777777" w:rsidR="00910822" w:rsidRDefault="00910822" w:rsidP="00EB5708">
            <w:pPr>
              <w:rPr>
                <w:sz w:val="20"/>
              </w:rPr>
            </w:pPr>
            <w:r w:rsidRPr="00922E54">
              <w:rPr>
                <w:sz w:val="20"/>
                <w:vertAlign w:val="superscript"/>
              </w:rPr>
              <w:t>5</w:t>
            </w:r>
            <w:r w:rsidRPr="00922E54">
              <w:rPr>
                <w:sz w:val="20"/>
              </w:rPr>
              <w:t xml:space="preserve"> Article 37 of the Public Procurement Law</w:t>
            </w:r>
          </w:p>
          <w:p w14:paraId="27A18E8A" w14:textId="77777777" w:rsidR="00CF6566" w:rsidRDefault="00CF6566" w:rsidP="00EB5708"/>
          <w:p w14:paraId="45AE4FEA" w14:textId="77777777" w:rsidR="00CF6566" w:rsidRDefault="00CF6566" w:rsidP="00EB5708"/>
          <w:p w14:paraId="6F4CA1D4" w14:textId="77777777" w:rsidR="00CF6566" w:rsidRDefault="00CF6566" w:rsidP="00EB5708"/>
          <w:p w14:paraId="342B3544" w14:textId="77777777" w:rsidR="00CF6566" w:rsidRDefault="00CF6566" w:rsidP="00EB5708"/>
          <w:p w14:paraId="41F92879" w14:textId="77777777" w:rsidR="00CF6566" w:rsidRDefault="00CF6566" w:rsidP="00EB5708"/>
          <w:p w14:paraId="27A8A5D5" w14:textId="77777777" w:rsidR="00CF6566" w:rsidRDefault="00CF6566" w:rsidP="00EB5708"/>
          <w:p w14:paraId="5D6FEF6E" w14:textId="77777777" w:rsidR="00CF6566" w:rsidRDefault="00CF6566" w:rsidP="00EB5708"/>
          <w:p w14:paraId="25281FB6" w14:textId="77777777" w:rsidR="00CF6566" w:rsidRDefault="00CF6566" w:rsidP="00EB5708"/>
          <w:p w14:paraId="548C5EAF" w14:textId="77777777" w:rsidR="00CF6566" w:rsidRDefault="00CF6566" w:rsidP="00EB5708"/>
          <w:p w14:paraId="69C5344D" w14:textId="77777777" w:rsidR="00CF6566" w:rsidRDefault="00CF6566" w:rsidP="00EB5708"/>
          <w:p w14:paraId="0241393D" w14:textId="77777777" w:rsidR="00CF6566" w:rsidRDefault="00CF6566" w:rsidP="00EB5708"/>
          <w:p w14:paraId="20917A30" w14:textId="77777777" w:rsidR="00CF6566" w:rsidRDefault="00CF6566" w:rsidP="00EB5708"/>
          <w:p w14:paraId="67E7FA02" w14:textId="77777777" w:rsidR="00CF6566" w:rsidRDefault="00CF6566" w:rsidP="00EB5708"/>
          <w:p w14:paraId="4641CACC" w14:textId="77777777" w:rsidR="00CF6566" w:rsidRDefault="00CF6566" w:rsidP="00EB5708"/>
          <w:p w14:paraId="5EB3C8A9" w14:textId="77777777" w:rsidR="00CF6566" w:rsidRDefault="00CF6566" w:rsidP="00EB5708"/>
          <w:p w14:paraId="74F2DC9B" w14:textId="77777777" w:rsidR="00CF6566" w:rsidRDefault="00CF6566" w:rsidP="00EB5708"/>
          <w:p w14:paraId="1A7EE73C" w14:textId="77777777" w:rsidR="00CF6566" w:rsidRDefault="00CF6566" w:rsidP="00EB5708"/>
          <w:p w14:paraId="027E0ED2" w14:textId="77777777" w:rsidR="00CF6566" w:rsidRDefault="00CF6566" w:rsidP="00EB5708"/>
          <w:p w14:paraId="7EA7BC3B" w14:textId="77777777" w:rsidR="00CF6566" w:rsidRDefault="00CF6566" w:rsidP="00EB5708"/>
          <w:p w14:paraId="38AE564B" w14:textId="77777777" w:rsidR="00CF6566" w:rsidRDefault="00CF6566" w:rsidP="00EB5708"/>
          <w:p w14:paraId="66BF5CFB" w14:textId="77777777" w:rsidR="00CF6566" w:rsidRDefault="00CF6566" w:rsidP="00EB5708"/>
          <w:p w14:paraId="149F27AB" w14:textId="77777777" w:rsidR="00CF6566" w:rsidRDefault="00CF6566" w:rsidP="00EB5708"/>
          <w:p w14:paraId="74A94827" w14:textId="77777777" w:rsidR="00CF6566" w:rsidRDefault="00CF6566" w:rsidP="00EB5708"/>
          <w:p w14:paraId="0709BA5D" w14:textId="77777777" w:rsidR="00CF6566" w:rsidRDefault="00CF6566" w:rsidP="00EB5708"/>
          <w:p w14:paraId="64E22661" w14:textId="77777777" w:rsidR="00CF6566" w:rsidRDefault="00CF6566" w:rsidP="00EB5708"/>
          <w:p w14:paraId="2C3C8740" w14:textId="77777777" w:rsidR="00B4091F" w:rsidRDefault="00B4091F" w:rsidP="00EB5708"/>
          <w:p w14:paraId="4F543D9F" w14:textId="77777777" w:rsidR="00CF6566" w:rsidRPr="00152558" w:rsidRDefault="00CF6566" w:rsidP="00B1245D"/>
        </w:tc>
        <w:tc>
          <w:tcPr>
            <w:tcW w:w="5400" w:type="dxa"/>
            <w:tcBorders>
              <w:left w:val="nil"/>
              <w:bottom w:val="single" w:sz="4" w:space="0" w:color="auto"/>
            </w:tcBorders>
          </w:tcPr>
          <w:p w14:paraId="6DCCCDFB" w14:textId="77777777" w:rsidR="00910822" w:rsidRPr="00922E54" w:rsidRDefault="00910822" w:rsidP="00EB5708">
            <w:pPr>
              <w:bidi/>
              <w:rPr>
                <w:sz w:val="20"/>
              </w:rPr>
            </w:pPr>
            <w:r w:rsidRPr="00922E54">
              <w:rPr>
                <w:rFonts w:cs="Arial"/>
                <w:sz w:val="20"/>
                <w:vertAlign w:val="superscript"/>
              </w:rPr>
              <w:lastRenderedPageBreak/>
              <w:t>1</w:t>
            </w:r>
            <w:r w:rsidRPr="00922E54">
              <w:rPr>
                <w:rFonts w:cs="Arial"/>
                <w:sz w:val="20"/>
                <w:rtl/>
              </w:rPr>
              <w:t xml:space="preserve"> م. 22 من ق.ش.ع</w:t>
            </w:r>
          </w:p>
          <w:p w14:paraId="6507127D" w14:textId="77777777" w:rsidR="00910822" w:rsidRPr="00922E54" w:rsidRDefault="00910822" w:rsidP="00EB5708">
            <w:pPr>
              <w:bidi/>
              <w:rPr>
                <w:sz w:val="20"/>
              </w:rPr>
            </w:pPr>
            <w:r w:rsidRPr="00922E54">
              <w:rPr>
                <w:rFonts w:cs="Arial"/>
                <w:sz w:val="20"/>
                <w:vertAlign w:val="superscript"/>
              </w:rPr>
              <w:t>2</w:t>
            </w:r>
            <w:r w:rsidRPr="00922E54">
              <w:rPr>
                <w:rFonts w:cs="Arial"/>
                <w:sz w:val="20"/>
                <w:rtl/>
              </w:rPr>
              <w:t xml:space="preserve"> م. 34 من ق.ش.ع</w:t>
            </w:r>
          </w:p>
          <w:p w14:paraId="5B5D2C6F" w14:textId="77777777" w:rsidR="00910822" w:rsidRPr="00922E54" w:rsidRDefault="00910822" w:rsidP="00EB5708">
            <w:pPr>
              <w:bidi/>
              <w:rPr>
                <w:sz w:val="20"/>
              </w:rPr>
            </w:pPr>
            <w:r w:rsidRPr="00922E54">
              <w:rPr>
                <w:rFonts w:cs="Arial"/>
                <w:sz w:val="20"/>
                <w:vertAlign w:val="superscript"/>
              </w:rPr>
              <w:t>3</w:t>
            </w:r>
            <w:r w:rsidRPr="00922E54">
              <w:rPr>
                <w:rFonts w:cs="Arial"/>
                <w:sz w:val="20"/>
                <w:rtl/>
              </w:rPr>
              <w:t xml:space="preserve"> م. 34 من ق.ش.ع</w:t>
            </w:r>
          </w:p>
          <w:p w14:paraId="207E952A" w14:textId="77777777" w:rsidR="00910822" w:rsidRPr="00922E54" w:rsidRDefault="00910822" w:rsidP="00EB5708">
            <w:pPr>
              <w:bidi/>
              <w:rPr>
                <w:sz w:val="20"/>
              </w:rPr>
            </w:pPr>
            <w:r w:rsidRPr="00922E54">
              <w:rPr>
                <w:rFonts w:cs="Arial"/>
                <w:sz w:val="20"/>
                <w:vertAlign w:val="superscript"/>
              </w:rPr>
              <w:t>4</w:t>
            </w:r>
            <w:r w:rsidRPr="00922E54">
              <w:rPr>
                <w:rFonts w:cs="Arial"/>
                <w:sz w:val="20"/>
                <w:rtl/>
              </w:rPr>
              <w:t xml:space="preserve"> م. 35 من ق.ش.ع</w:t>
            </w:r>
          </w:p>
          <w:p w14:paraId="332D22E2" w14:textId="77777777" w:rsidR="00910822" w:rsidRDefault="00910822" w:rsidP="00EB5708">
            <w:pPr>
              <w:bidi/>
            </w:pPr>
            <w:r w:rsidRPr="00922E54">
              <w:rPr>
                <w:rFonts w:cs="Arial"/>
                <w:sz w:val="20"/>
                <w:vertAlign w:val="superscript"/>
              </w:rPr>
              <w:t>5</w:t>
            </w:r>
            <w:r w:rsidRPr="00922E54">
              <w:rPr>
                <w:rFonts w:cs="Arial"/>
                <w:sz w:val="20"/>
                <w:rtl/>
              </w:rPr>
              <w:t xml:space="preserve"> م. 37 من ق.ش.ع</w:t>
            </w:r>
          </w:p>
        </w:tc>
      </w:tr>
      <w:tr w:rsidR="00F17AC2" w14:paraId="028ABA85" w14:textId="77777777" w:rsidTr="00700D56">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5A9A45BC" w14:textId="77777777" w:rsidR="00F17AC2" w:rsidRPr="000D67A3" w:rsidRDefault="00F17AC2" w:rsidP="00F17AC2">
            <w:pPr>
              <w:jc w:val="center"/>
              <w:rPr>
                <w:b/>
                <w:bCs/>
                <w:sz w:val="28"/>
                <w:szCs w:val="28"/>
              </w:rPr>
            </w:pPr>
          </w:p>
          <w:p w14:paraId="6B722957" w14:textId="77777777" w:rsidR="00F17AC2" w:rsidRPr="000D67A3" w:rsidRDefault="00F17AC2" w:rsidP="00F17AC2">
            <w:pPr>
              <w:jc w:val="center"/>
              <w:rPr>
                <w:b/>
                <w:bCs/>
                <w:sz w:val="28"/>
                <w:szCs w:val="28"/>
              </w:rPr>
            </w:pPr>
            <w:r w:rsidRPr="000D67A3">
              <w:rPr>
                <w:b/>
                <w:bCs/>
                <w:sz w:val="28"/>
                <w:szCs w:val="28"/>
              </w:rPr>
              <w:t>Section 1</w:t>
            </w:r>
          </w:p>
          <w:p w14:paraId="15A8EBF7" w14:textId="77777777" w:rsidR="00F17AC2" w:rsidRPr="000D67A3" w:rsidRDefault="00F17AC2" w:rsidP="00F17AC2">
            <w:pPr>
              <w:jc w:val="center"/>
            </w:pPr>
            <w:r w:rsidRPr="000D67A3">
              <w:rPr>
                <w:b/>
                <w:bCs/>
                <w:sz w:val="20"/>
              </w:rPr>
              <w:t>Special Provisions for Bid Submission and Contract Awarding</w:t>
            </w:r>
          </w:p>
          <w:p w14:paraId="0C7111DD" w14:textId="77777777" w:rsidR="00F17AC2" w:rsidRPr="000D67A3" w:rsidRDefault="00F17AC2" w:rsidP="00F17AC2">
            <w:pPr>
              <w:pStyle w:val="Heading2"/>
              <w:numPr>
                <w:ilvl w:val="0"/>
                <w:numId w:val="0"/>
              </w:numPr>
              <w:ind w:left="-19"/>
              <w:rPr>
                <w:rFonts w:asciiTheme="minorBidi" w:hAnsiTheme="minorBidi" w:cstheme="minorBidi"/>
                <w:sz w:val="20"/>
                <w:szCs w:val="20"/>
              </w:rPr>
            </w:pPr>
            <w:bookmarkStart w:id="2" w:name="_Toc159921137"/>
            <w:r w:rsidRPr="000D67A3">
              <w:rPr>
                <w:rFonts w:asciiTheme="minorBidi" w:hAnsiTheme="minorBidi" w:cstheme="minorBidi"/>
                <w:sz w:val="20"/>
                <w:szCs w:val="20"/>
              </w:rPr>
              <w:t>Article 1: Identification of the Contract and its Subject</w:t>
            </w:r>
            <w:bookmarkEnd w:id="2"/>
          </w:p>
          <w:p w14:paraId="68C7086D" w14:textId="1356476C" w:rsidR="00F17AC2" w:rsidRPr="000D67A3" w:rsidRDefault="00F17AC2" w:rsidP="00F17AC2">
            <w:pPr>
              <w:pStyle w:val="ListParagraph"/>
              <w:numPr>
                <w:ilvl w:val="0"/>
                <w:numId w:val="18"/>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sz w:val="20"/>
                <w:szCs w:val="20"/>
              </w:rPr>
              <w:t xml:space="preserve">MIC1 issues, in accordance with the provisions of the Public Procurement Law, by means of a sealed envelope, a public request for tender for the contract awarding of </w:t>
            </w:r>
            <w:r w:rsidR="00340400">
              <w:rPr>
                <w:rFonts w:asciiTheme="minorBidi" w:hAnsiTheme="minorBidi" w:cstheme="minorBidi"/>
                <w:b/>
                <w:bCs/>
                <w:color w:val="0D0D0D" w:themeColor="text1" w:themeTint="F2"/>
                <w:sz w:val="20"/>
                <w:szCs w:val="20"/>
              </w:rPr>
              <w:t>EXFO Upgrade needed Hardware</w:t>
            </w:r>
            <w:r w:rsidRPr="000D67A3">
              <w:rPr>
                <w:rFonts w:asciiTheme="minorBidi" w:hAnsiTheme="minorBidi" w:cstheme="minorBidi"/>
                <w:color w:val="0D0D0D" w:themeColor="text1" w:themeTint="F2"/>
                <w:sz w:val="20"/>
                <w:szCs w:val="20"/>
              </w:rPr>
              <w:t xml:space="preserve"> in accordance with this Tender document and its appendices, all of which are considered an integral part thereof.</w:t>
            </w:r>
          </w:p>
          <w:p w14:paraId="369B1FD4" w14:textId="77777777" w:rsidR="00F17AC2" w:rsidRPr="000D67A3" w:rsidRDefault="00F17AC2" w:rsidP="00F17AC2">
            <w:pPr>
              <w:pStyle w:val="ListParagraph"/>
              <w:numPr>
                <w:ilvl w:val="0"/>
                <w:numId w:val="18"/>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In the event of any conflict between the provisions of this Tender document and the provisions of the Public Procurement Law, the provisions of the Public Procurement Law shall apply.</w:t>
            </w:r>
          </w:p>
          <w:p w14:paraId="7820E6DF" w14:textId="77777777" w:rsidR="00F17AC2" w:rsidRPr="000D67A3" w:rsidRDefault="00F17AC2" w:rsidP="00F17AC2">
            <w:pPr>
              <w:pStyle w:val="ListParagraph"/>
              <w:numPr>
                <w:ilvl w:val="0"/>
                <w:numId w:val="18"/>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The contract awarding shall be published on the central electronic platform of the Public Procurement Authority and on the specific website of MIC1 (https://www.alfa.com.lb/en/businessopportunity).</w:t>
            </w:r>
          </w:p>
          <w:p w14:paraId="2145F791" w14:textId="77777777" w:rsidR="00F17AC2" w:rsidRPr="000D67A3" w:rsidRDefault="00F17AC2" w:rsidP="00F17AC2">
            <w:pPr>
              <w:pStyle w:val="ListParagraph"/>
              <w:numPr>
                <w:ilvl w:val="0"/>
                <w:numId w:val="18"/>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Appendices to the Tender document (When applicable)</w:t>
            </w:r>
          </w:p>
          <w:p w14:paraId="14374793" w14:textId="77777777" w:rsidR="00F17AC2" w:rsidRPr="000D67A3" w:rsidRDefault="00F17AC2" w:rsidP="00F17AC2">
            <w:pPr>
              <w:pStyle w:val="ListParagraph"/>
              <w:numPr>
                <w:ilvl w:val="0"/>
                <w:numId w:val="19"/>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 xml:space="preserve">Appendix 1: Technical specifications </w:t>
            </w:r>
          </w:p>
          <w:p w14:paraId="27C19A56" w14:textId="77777777" w:rsidR="00F17AC2" w:rsidRPr="000D67A3" w:rsidRDefault="00F17AC2" w:rsidP="00F17AC2">
            <w:pPr>
              <w:pStyle w:val="ListParagraph"/>
              <w:numPr>
                <w:ilvl w:val="0"/>
                <w:numId w:val="19"/>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Appendix 2: Declaration/Undertaking document</w:t>
            </w:r>
          </w:p>
          <w:p w14:paraId="494A971B" w14:textId="77777777" w:rsidR="00F17AC2" w:rsidRPr="000D67A3" w:rsidRDefault="00F17AC2" w:rsidP="00F17AC2">
            <w:pPr>
              <w:pStyle w:val="ListParagraph"/>
              <w:numPr>
                <w:ilvl w:val="0"/>
                <w:numId w:val="19"/>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 xml:space="preserve">Appendix 3: Integrity Declaration </w:t>
            </w:r>
          </w:p>
          <w:p w14:paraId="21AAB44E" w14:textId="05B018F2" w:rsidR="004713A9" w:rsidRPr="004713A9" w:rsidRDefault="00F17AC2" w:rsidP="004713A9">
            <w:pPr>
              <w:pStyle w:val="ListParagraph"/>
              <w:numPr>
                <w:ilvl w:val="0"/>
                <w:numId w:val="19"/>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Appendix 4: Bid Security Letter</w:t>
            </w:r>
          </w:p>
          <w:p w14:paraId="3661285A" w14:textId="73938236" w:rsidR="00F17AC2" w:rsidRPr="004713A9" w:rsidRDefault="00F17AC2" w:rsidP="00F17AC2">
            <w:pPr>
              <w:pStyle w:val="ListParagraph"/>
              <w:numPr>
                <w:ilvl w:val="0"/>
                <w:numId w:val="19"/>
              </w:numPr>
              <w:bidi w:val="0"/>
              <w:spacing w:line="276" w:lineRule="auto"/>
              <w:ind w:left="431"/>
              <w:contextualSpacing/>
              <w:jc w:val="both"/>
              <w:rPr>
                <w:rFonts w:asciiTheme="minorBidi" w:hAnsiTheme="minorBidi" w:cstheme="minorBidi"/>
                <w:color w:val="0D0D0D" w:themeColor="text1" w:themeTint="F2"/>
                <w:sz w:val="20"/>
                <w:szCs w:val="20"/>
              </w:rPr>
            </w:pPr>
            <w:r w:rsidRPr="004713A9">
              <w:rPr>
                <w:rFonts w:asciiTheme="minorBidi" w:hAnsiTheme="minorBidi" w:cstheme="minorBidi"/>
                <w:color w:val="0D0D0D" w:themeColor="text1" w:themeTint="F2"/>
                <w:sz w:val="20"/>
                <w:szCs w:val="20"/>
              </w:rPr>
              <w:t xml:space="preserve">Appendix 5: </w:t>
            </w:r>
            <w:r w:rsidR="004713A9" w:rsidRPr="004713A9">
              <w:rPr>
                <w:rFonts w:asciiTheme="minorBidi" w:eastAsia="Cambria" w:hAnsiTheme="minorBidi" w:cstheme="minorBidi"/>
                <w:color w:val="000000"/>
                <w:sz w:val="20"/>
                <w:szCs w:val="20"/>
              </w:rPr>
              <w:t>Non-Disclosure Agreement</w:t>
            </w:r>
          </w:p>
          <w:p w14:paraId="1EF81E9E" w14:textId="6784AEE4" w:rsidR="004713A9" w:rsidRPr="004713A9" w:rsidRDefault="004713A9" w:rsidP="004713A9">
            <w:pPr>
              <w:pStyle w:val="ListParagraph"/>
              <w:numPr>
                <w:ilvl w:val="0"/>
                <w:numId w:val="19"/>
              </w:numPr>
              <w:bidi w:val="0"/>
              <w:spacing w:line="276" w:lineRule="auto"/>
              <w:ind w:left="431"/>
              <w:contextualSpacing/>
              <w:jc w:val="both"/>
              <w:rPr>
                <w:rFonts w:asciiTheme="minorBidi" w:hAnsiTheme="minorBidi" w:cstheme="minorBidi"/>
                <w:color w:val="0D0D0D" w:themeColor="text1" w:themeTint="F2"/>
                <w:sz w:val="20"/>
                <w:szCs w:val="20"/>
              </w:rPr>
            </w:pPr>
            <w:r>
              <w:rPr>
                <w:rFonts w:asciiTheme="minorBidi" w:eastAsia="Cambria" w:hAnsiTheme="minorBidi" w:cstheme="minorBidi"/>
                <w:color w:val="000000"/>
                <w:sz w:val="20"/>
                <w:szCs w:val="20"/>
              </w:rPr>
              <w:t>Appendix 6: Supplier Compliance Form</w:t>
            </w:r>
          </w:p>
          <w:p w14:paraId="4855CE20" w14:textId="77777777" w:rsidR="00F17AC2" w:rsidRPr="000D67A3" w:rsidRDefault="00F17AC2" w:rsidP="00F17AC2">
            <w:pPr>
              <w:pStyle w:val="ListParagraph"/>
              <w:numPr>
                <w:ilvl w:val="0"/>
                <w:numId w:val="18"/>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 xml:space="preserve">This Tender document can be accessed, and a copy thereof can be obtained through </w:t>
            </w:r>
            <w:hyperlink r:id="rId12" w:history="1">
              <w:r w:rsidRPr="000D67A3">
                <w:rPr>
                  <w:rStyle w:val="Hyperlink"/>
                  <w:rFonts w:asciiTheme="minorBidi" w:hAnsiTheme="minorBidi" w:cstheme="minorBidi"/>
                  <w:color w:val="0D0D0D" w:themeColor="text1" w:themeTint="F2"/>
                  <w:sz w:val="20"/>
                  <w:szCs w:val="20"/>
                </w:rPr>
                <w:t>Technology.Purchasing@alfamobile.com.lb</w:t>
              </w:r>
            </w:hyperlink>
            <w:r w:rsidRPr="000D67A3">
              <w:rPr>
                <w:rStyle w:val="Hyperlink"/>
                <w:rFonts w:asciiTheme="minorBidi" w:hAnsiTheme="minorBidi" w:cstheme="minorBidi"/>
                <w:color w:val="0D0D0D" w:themeColor="text1" w:themeTint="F2"/>
                <w:sz w:val="20"/>
                <w:szCs w:val="20"/>
                <w:u w:val="none"/>
              </w:rPr>
              <w:t xml:space="preserve"> </w:t>
            </w:r>
            <w:r w:rsidRPr="000D67A3">
              <w:rPr>
                <w:rFonts w:asciiTheme="minorBidi" w:hAnsiTheme="minorBidi" w:cstheme="minorBidi"/>
                <w:color w:val="0D0D0D" w:themeColor="text1" w:themeTint="F2"/>
                <w:sz w:val="20"/>
                <w:szCs w:val="20"/>
              </w:rPr>
              <w:t>and it shall be also published on the central electronic platform of the Public Procurement Authority.</w:t>
            </w:r>
            <w:r w:rsidRPr="000D67A3">
              <w:rPr>
                <w:rFonts w:asciiTheme="minorBidi" w:hAnsiTheme="minorBidi" w:cstheme="minorBidi"/>
                <w:strike/>
                <w:color w:val="0D0D0D" w:themeColor="text1" w:themeTint="F2"/>
                <w:sz w:val="20"/>
                <w:szCs w:val="20"/>
              </w:rPr>
              <w:t xml:space="preserve"> </w:t>
            </w:r>
          </w:p>
          <w:p w14:paraId="1ED17BC4" w14:textId="77777777" w:rsidR="00F17AC2" w:rsidRPr="000D67A3" w:rsidRDefault="00F17AC2" w:rsidP="00F17AC2">
            <w:pPr>
              <w:pStyle w:val="ListParagraph"/>
              <w:numPr>
                <w:ilvl w:val="0"/>
                <w:numId w:val="18"/>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The provisions of the Public Procurement Law and other applicable regulations apply to this Bid/Tender document.</w:t>
            </w:r>
          </w:p>
          <w:p w14:paraId="6585D562" w14:textId="77777777" w:rsidR="00F17AC2" w:rsidRPr="000D67A3" w:rsidRDefault="00F17AC2" w:rsidP="00F17AC2">
            <w:pPr>
              <w:pStyle w:val="Heading2"/>
              <w:numPr>
                <w:ilvl w:val="0"/>
                <w:numId w:val="0"/>
              </w:numPr>
              <w:spacing w:before="0"/>
              <w:ind w:left="-19"/>
              <w:rPr>
                <w:rFonts w:asciiTheme="minorBidi" w:hAnsiTheme="minorBidi" w:cstheme="minorBidi"/>
                <w:color w:val="0D0D0D" w:themeColor="text1" w:themeTint="F2"/>
                <w:sz w:val="20"/>
                <w:szCs w:val="20"/>
              </w:rPr>
            </w:pPr>
            <w:bookmarkStart w:id="3" w:name="_Toc159921138"/>
          </w:p>
          <w:p w14:paraId="5A57FFDE" w14:textId="77777777" w:rsidR="00F17AC2" w:rsidRPr="000D67A3" w:rsidRDefault="00F17AC2" w:rsidP="00F17AC2">
            <w:pPr>
              <w:pStyle w:val="Heading2"/>
              <w:numPr>
                <w:ilvl w:val="0"/>
                <w:numId w:val="0"/>
              </w:numPr>
              <w:spacing w:before="0"/>
              <w:ind w:left="-19"/>
              <w:rPr>
                <w:rFonts w:asciiTheme="minorBidi" w:hAnsiTheme="minorBidi" w:cstheme="minorBidi"/>
                <w:sz w:val="20"/>
                <w:szCs w:val="20"/>
              </w:rPr>
            </w:pPr>
          </w:p>
          <w:p w14:paraId="7CFFDDBB" w14:textId="77777777" w:rsidR="00F17AC2" w:rsidRPr="000D67A3" w:rsidRDefault="00F17AC2" w:rsidP="00F17AC2">
            <w:pPr>
              <w:pStyle w:val="Heading2"/>
              <w:numPr>
                <w:ilvl w:val="0"/>
                <w:numId w:val="0"/>
              </w:numPr>
              <w:spacing w:before="0"/>
              <w:ind w:left="-19"/>
              <w:rPr>
                <w:rFonts w:asciiTheme="minorBidi" w:hAnsiTheme="minorBidi" w:cstheme="minorBidi"/>
                <w:sz w:val="20"/>
                <w:szCs w:val="20"/>
              </w:rPr>
            </w:pPr>
          </w:p>
          <w:p w14:paraId="7EEA5953" w14:textId="77777777" w:rsidR="00F17AC2" w:rsidRPr="000D67A3" w:rsidRDefault="00F17AC2" w:rsidP="00F17AC2">
            <w:pPr>
              <w:pStyle w:val="Heading2"/>
              <w:numPr>
                <w:ilvl w:val="0"/>
                <w:numId w:val="0"/>
              </w:numPr>
              <w:spacing w:before="0"/>
              <w:ind w:left="-19"/>
              <w:rPr>
                <w:rFonts w:asciiTheme="minorBidi" w:hAnsiTheme="minorBidi" w:cstheme="minorBidi"/>
                <w:sz w:val="20"/>
                <w:szCs w:val="20"/>
              </w:rPr>
            </w:pPr>
          </w:p>
          <w:p w14:paraId="7F71B1DF" w14:textId="77777777" w:rsidR="00F17AC2" w:rsidRPr="000D67A3" w:rsidRDefault="00F17AC2" w:rsidP="00F17AC2">
            <w:pPr>
              <w:pStyle w:val="Heading2"/>
              <w:numPr>
                <w:ilvl w:val="0"/>
                <w:numId w:val="0"/>
              </w:numPr>
              <w:spacing w:before="0"/>
              <w:ind w:left="-19"/>
              <w:rPr>
                <w:rFonts w:asciiTheme="minorBidi" w:hAnsiTheme="minorBidi" w:cstheme="minorBidi"/>
                <w:sz w:val="20"/>
                <w:szCs w:val="20"/>
              </w:rPr>
            </w:pPr>
          </w:p>
          <w:p w14:paraId="47C1A76E" w14:textId="77777777" w:rsidR="00F17AC2" w:rsidRPr="000D67A3" w:rsidRDefault="00F17AC2" w:rsidP="00F17AC2">
            <w:pPr>
              <w:pStyle w:val="Heading2"/>
              <w:numPr>
                <w:ilvl w:val="0"/>
                <w:numId w:val="0"/>
              </w:numPr>
              <w:spacing w:before="0"/>
              <w:ind w:left="-19"/>
              <w:rPr>
                <w:rFonts w:asciiTheme="minorBidi" w:hAnsiTheme="minorBidi" w:cstheme="minorBidi"/>
                <w:sz w:val="20"/>
                <w:szCs w:val="20"/>
              </w:rPr>
            </w:pPr>
          </w:p>
          <w:p w14:paraId="6B4104B2" w14:textId="77777777" w:rsidR="00F17AC2" w:rsidRPr="000D67A3" w:rsidRDefault="00F17AC2" w:rsidP="00F17AC2">
            <w:pPr>
              <w:pStyle w:val="Heading2"/>
              <w:numPr>
                <w:ilvl w:val="0"/>
                <w:numId w:val="0"/>
              </w:numPr>
              <w:spacing w:before="0"/>
              <w:ind w:left="-19"/>
              <w:rPr>
                <w:rFonts w:asciiTheme="minorBidi" w:hAnsiTheme="minorBidi" w:cstheme="minorBidi"/>
                <w:sz w:val="20"/>
                <w:szCs w:val="20"/>
              </w:rPr>
            </w:pPr>
          </w:p>
          <w:p w14:paraId="385E036C" w14:textId="77777777" w:rsidR="00F17AC2" w:rsidRPr="000D67A3" w:rsidRDefault="00F17AC2" w:rsidP="00F17AC2">
            <w:pPr>
              <w:pStyle w:val="Heading2"/>
              <w:numPr>
                <w:ilvl w:val="0"/>
                <w:numId w:val="0"/>
              </w:numPr>
              <w:spacing w:before="0"/>
              <w:ind w:left="-19"/>
              <w:rPr>
                <w:rFonts w:asciiTheme="minorBidi" w:hAnsiTheme="minorBidi" w:cstheme="minorBidi"/>
                <w:sz w:val="20"/>
                <w:szCs w:val="20"/>
              </w:rPr>
            </w:pPr>
          </w:p>
          <w:p w14:paraId="09B6094D" w14:textId="77777777" w:rsidR="00F17AC2" w:rsidRPr="000D67A3" w:rsidRDefault="00F17AC2" w:rsidP="00F17AC2">
            <w:pPr>
              <w:rPr>
                <w:lang w:val="en-GB" w:eastAsia="fr-FR"/>
              </w:rPr>
            </w:pPr>
          </w:p>
          <w:p w14:paraId="278F71E4" w14:textId="77777777" w:rsidR="00F17AC2" w:rsidRPr="000D67A3" w:rsidRDefault="00F17AC2" w:rsidP="00F17AC2">
            <w:pPr>
              <w:rPr>
                <w:lang w:val="en-GB" w:eastAsia="fr-FR"/>
              </w:rPr>
            </w:pPr>
          </w:p>
          <w:p w14:paraId="45110408" w14:textId="77777777" w:rsidR="00F17AC2" w:rsidRPr="000D67A3" w:rsidRDefault="00F17AC2" w:rsidP="00F17AC2">
            <w:pPr>
              <w:pStyle w:val="Heading2"/>
              <w:numPr>
                <w:ilvl w:val="0"/>
                <w:numId w:val="0"/>
              </w:numPr>
              <w:spacing w:before="0"/>
              <w:rPr>
                <w:rFonts w:asciiTheme="minorBidi" w:hAnsiTheme="minorBidi" w:cstheme="minorBidi"/>
                <w:sz w:val="20"/>
                <w:szCs w:val="20"/>
              </w:rPr>
            </w:pPr>
          </w:p>
          <w:p w14:paraId="38D47655" w14:textId="77777777" w:rsidR="00F17AC2" w:rsidRDefault="00F17AC2" w:rsidP="00F17AC2">
            <w:pPr>
              <w:pStyle w:val="Heading2"/>
              <w:numPr>
                <w:ilvl w:val="0"/>
                <w:numId w:val="0"/>
              </w:numPr>
              <w:spacing w:before="0"/>
              <w:ind w:left="-19"/>
              <w:rPr>
                <w:rFonts w:asciiTheme="minorBidi" w:hAnsiTheme="minorBidi" w:cstheme="minorBidi"/>
                <w:sz w:val="20"/>
                <w:szCs w:val="20"/>
              </w:rPr>
            </w:pPr>
            <w:r w:rsidRPr="000D67A3">
              <w:rPr>
                <w:rFonts w:asciiTheme="minorBidi" w:hAnsiTheme="minorBidi" w:cstheme="minorBidi"/>
                <w:sz w:val="20"/>
                <w:szCs w:val="20"/>
              </w:rPr>
              <w:t>Article 2: Bidders Eligible for Participation in this Contract</w:t>
            </w:r>
            <w:bookmarkEnd w:id="3"/>
          </w:p>
          <w:p w14:paraId="6C7B23AA" w14:textId="77777777" w:rsidR="00E439D0" w:rsidRPr="00E439D0" w:rsidRDefault="00E439D0" w:rsidP="00E439D0">
            <w:pPr>
              <w:rPr>
                <w:lang w:val="en-GB" w:eastAsia="fr-FR"/>
              </w:rPr>
            </w:pPr>
          </w:p>
          <w:p w14:paraId="69FFB2E7" w14:textId="34207AA9" w:rsidR="00882E4C" w:rsidRPr="00882E4C" w:rsidRDefault="00F17AC2" w:rsidP="00882E4C">
            <w:pPr>
              <w:spacing w:line="276" w:lineRule="auto"/>
              <w:contextualSpacing/>
              <w:jc w:val="both"/>
              <w:rPr>
                <w:rFonts w:asciiTheme="minorBidi" w:hAnsiTheme="minorBidi" w:cstheme="minorBidi"/>
                <w:color w:val="0D0D0D" w:themeColor="text1" w:themeTint="F2"/>
                <w:sz w:val="20"/>
              </w:rPr>
            </w:pPr>
            <w:r w:rsidRPr="00882E4C">
              <w:rPr>
                <w:rFonts w:asciiTheme="minorBidi" w:hAnsiTheme="minorBidi" w:cstheme="minorBidi"/>
                <w:color w:val="0D0D0D" w:themeColor="text1" w:themeTint="F2"/>
                <w:sz w:val="20"/>
              </w:rPr>
              <w:t>This request for tender is restricted to companies</w:t>
            </w:r>
            <w:r w:rsidR="00A70B36" w:rsidRPr="00882E4C">
              <w:rPr>
                <w:rFonts w:asciiTheme="minorBidi" w:hAnsiTheme="minorBidi" w:cstheme="minorBidi"/>
                <w:color w:val="0D0D0D" w:themeColor="text1" w:themeTint="F2"/>
                <w:sz w:val="20"/>
              </w:rPr>
              <w:t xml:space="preserve"> which are</w:t>
            </w:r>
            <w:r w:rsidR="00882E4C" w:rsidRPr="00882E4C">
              <w:rPr>
                <w:rFonts w:asciiTheme="minorBidi" w:hAnsiTheme="minorBidi" w:cstheme="minorBidi"/>
                <w:color w:val="0D0D0D" w:themeColor="text1" w:themeTint="F2"/>
                <w:sz w:val="20"/>
              </w:rPr>
              <w:t xml:space="preserve"> </w:t>
            </w:r>
            <w:r w:rsidR="0004155B" w:rsidRPr="00882E4C">
              <w:rPr>
                <w:rFonts w:asciiTheme="minorBidi" w:hAnsiTheme="minorBidi" w:cstheme="minorBidi"/>
                <w:sz w:val="20"/>
                <w:lang w:val="en-US"/>
              </w:rPr>
              <w:t>HP and DELL-EMC partners</w:t>
            </w:r>
            <w:r w:rsidR="00882E4C" w:rsidRPr="00882E4C">
              <w:rPr>
                <w:rFonts w:asciiTheme="minorBidi" w:hAnsiTheme="minorBidi" w:cstheme="minorBidi"/>
                <w:sz w:val="20"/>
                <w:lang w:val="en-US"/>
              </w:rPr>
              <w:t>:</w:t>
            </w:r>
          </w:p>
          <w:p w14:paraId="0A385F3D" w14:textId="02E80E2E" w:rsidR="00882E4C" w:rsidRPr="00860A91" w:rsidRDefault="0004155B" w:rsidP="00882E4C">
            <w:pPr>
              <w:pStyle w:val="ListParagraph"/>
              <w:numPr>
                <w:ilvl w:val="0"/>
                <w:numId w:val="19"/>
              </w:numPr>
              <w:bidi w:val="0"/>
              <w:spacing w:line="276" w:lineRule="auto"/>
              <w:contextualSpacing/>
              <w:jc w:val="both"/>
              <w:rPr>
                <w:rFonts w:asciiTheme="minorBidi" w:hAnsiTheme="minorBidi" w:cstheme="minorBidi"/>
                <w:color w:val="0D0D0D" w:themeColor="text1" w:themeTint="F2"/>
                <w:sz w:val="20"/>
              </w:rPr>
            </w:pPr>
            <w:r w:rsidRPr="00882E4C">
              <w:rPr>
                <w:rFonts w:asciiTheme="minorBidi" w:hAnsiTheme="minorBidi" w:cstheme="minorBidi"/>
                <w:sz w:val="20"/>
              </w:rPr>
              <w:t xml:space="preserve">certified to sell, implement, and support enterprise </w:t>
            </w:r>
            <w:r w:rsidR="00482C9C" w:rsidRPr="00882E4C">
              <w:rPr>
                <w:rFonts w:asciiTheme="minorBidi" w:hAnsiTheme="minorBidi" w:cstheme="minorBidi"/>
                <w:sz w:val="20"/>
              </w:rPr>
              <w:t>grade systems</w:t>
            </w:r>
            <w:r w:rsidRPr="00882E4C">
              <w:rPr>
                <w:rFonts w:asciiTheme="minorBidi" w:hAnsiTheme="minorBidi" w:cstheme="minorBidi"/>
                <w:sz w:val="20"/>
              </w:rPr>
              <w:t xml:space="preserve"> on the Lebanese territory </w:t>
            </w:r>
          </w:p>
          <w:p w14:paraId="40246528" w14:textId="2A38D3B4" w:rsidR="00882E4C" w:rsidRPr="00860A91" w:rsidRDefault="0004155B" w:rsidP="00882E4C">
            <w:pPr>
              <w:pStyle w:val="ListParagraph"/>
              <w:numPr>
                <w:ilvl w:val="0"/>
                <w:numId w:val="19"/>
              </w:numPr>
              <w:bidi w:val="0"/>
              <w:spacing w:line="276" w:lineRule="auto"/>
              <w:contextualSpacing/>
              <w:jc w:val="both"/>
              <w:rPr>
                <w:rFonts w:asciiTheme="minorBidi" w:hAnsiTheme="minorBidi" w:cstheme="minorBidi"/>
                <w:color w:val="0D0D0D" w:themeColor="text1" w:themeTint="F2"/>
                <w:sz w:val="20"/>
                <w:lang w:val="en-GB" w:eastAsia="fr-FR"/>
              </w:rPr>
            </w:pPr>
            <w:r w:rsidRPr="00860A91">
              <w:rPr>
                <w:rFonts w:asciiTheme="minorBidi" w:hAnsiTheme="minorBidi" w:cstheme="minorBidi"/>
                <w:color w:val="0D0D0D" w:themeColor="text1" w:themeTint="F2"/>
                <w:sz w:val="20"/>
              </w:rPr>
              <w:t>hold Titanium</w:t>
            </w:r>
            <w:r w:rsidR="00C827B2" w:rsidRPr="00860A91">
              <w:rPr>
                <w:rFonts w:asciiTheme="minorBidi" w:hAnsiTheme="minorBidi" w:cstheme="minorBidi"/>
                <w:color w:val="0D0D0D" w:themeColor="text1" w:themeTint="F2"/>
                <w:sz w:val="20"/>
              </w:rPr>
              <w:t>, P</w:t>
            </w:r>
            <w:r w:rsidRPr="00860A91">
              <w:rPr>
                <w:rFonts w:asciiTheme="minorBidi" w:hAnsiTheme="minorBidi" w:cstheme="minorBidi"/>
                <w:color w:val="0D0D0D" w:themeColor="text1" w:themeTint="F2"/>
                <w:sz w:val="20"/>
              </w:rPr>
              <w:t xml:space="preserve">latinum </w:t>
            </w:r>
            <w:r w:rsidR="00C827B2" w:rsidRPr="00860A91">
              <w:rPr>
                <w:rFonts w:asciiTheme="minorBidi" w:hAnsiTheme="minorBidi" w:cstheme="minorBidi"/>
                <w:color w:val="0D0D0D" w:themeColor="text1" w:themeTint="F2"/>
                <w:sz w:val="20"/>
              </w:rPr>
              <w:t xml:space="preserve">or Gold </w:t>
            </w:r>
            <w:r w:rsidRPr="00860A91">
              <w:rPr>
                <w:rFonts w:asciiTheme="minorBidi" w:hAnsiTheme="minorBidi" w:cstheme="minorBidi"/>
                <w:color w:val="0D0D0D" w:themeColor="text1" w:themeTint="F2"/>
                <w:sz w:val="20"/>
              </w:rPr>
              <w:t xml:space="preserve">partnership with </w:t>
            </w:r>
            <w:r w:rsidR="00C827B2" w:rsidRPr="00860A91">
              <w:rPr>
                <w:rFonts w:asciiTheme="minorBidi" w:hAnsiTheme="minorBidi" w:cstheme="minorBidi"/>
                <w:color w:val="0D0D0D" w:themeColor="text1" w:themeTint="F2"/>
                <w:sz w:val="20"/>
              </w:rPr>
              <w:t xml:space="preserve">qualifications and </w:t>
            </w:r>
            <w:r w:rsidR="00994404" w:rsidRPr="00860A91">
              <w:rPr>
                <w:rFonts w:asciiTheme="minorBidi" w:hAnsiTheme="minorBidi" w:cstheme="minorBidi"/>
                <w:color w:val="0D0D0D" w:themeColor="text1" w:themeTint="F2"/>
                <w:sz w:val="20"/>
              </w:rPr>
              <w:t>certification</w:t>
            </w:r>
            <w:r w:rsidRPr="00860A91">
              <w:rPr>
                <w:rFonts w:asciiTheme="minorBidi" w:hAnsiTheme="minorBidi" w:cstheme="minorBidi"/>
                <w:color w:val="0D0D0D" w:themeColor="text1" w:themeTint="F2"/>
                <w:sz w:val="20"/>
              </w:rPr>
              <w:t xml:space="preserve"> in servers, storage, networking and implementation services</w:t>
            </w:r>
          </w:p>
          <w:p w14:paraId="41002709" w14:textId="42E80C9B" w:rsidR="00F17AC2" w:rsidRPr="00882E4C" w:rsidRDefault="00F17AC2" w:rsidP="00882E4C">
            <w:pPr>
              <w:pStyle w:val="ListParagraph"/>
              <w:numPr>
                <w:ilvl w:val="0"/>
                <w:numId w:val="19"/>
              </w:numPr>
              <w:bidi w:val="0"/>
              <w:spacing w:line="276" w:lineRule="auto"/>
              <w:contextualSpacing/>
              <w:jc w:val="both"/>
              <w:rPr>
                <w:rFonts w:asciiTheme="minorBidi" w:hAnsiTheme="minorBidi" w:cstheme="minorBidi"/>
                <w:sz w:val="20"/>
                <w:lang w:val="en-GB" w:eastAsia="fr-FR"/>
              </w:rPr>
            </w:pPr>
            <w:r w:rsidRPr="00860A91">
              <w:rPr>
                <w:rFonts w:asciiTheme="minorBidi" w:hAnsiTheme="minorBidi" w:cstheme="minorBidi"/>
                <w:color w:val="0D0D0D" w:themeColor="text1" w:themeTint="F2"/>
                <w:sz w:val="20"/>
              </w:rPr>
              <w:t xml:space="preserve">have signed a non-disclosure agreement </w:t>
            </w:r>
            <w:r w:rsidRPr="00882E4C">
              <w:rPr>
                <w:rFonts w:asciiTheme="minorBidi" w:hAnsiTheme="minorBidi" w:cstheme="minorBidi"/>
                <w:color w:val="0D0D0D" w:themeColor="text1" w:themeTint="F2"/>
                <w:sz w:val="20"/>
              </w:rPr>
              <w:t>or a confidentiality agreement with MIC1 and</w:t>
            </w:r>
            <w:r w:rsidR="00882E4C" w:rsidRPr="00882E4C">
              <w:rPr>
                <w:rFonts w:asciiTheme="minorBidi" w:hAnsiTheme="minorBidi" w:cstheme="minorBidi"/>
                <w:color w:val="0D0D0D" w:themeColor="text1" w:themeTint="F2"/>
                <w:sz w:val="20"/>
              </w:rPr>
              <w:t>/or</w:t>
            </w:r>
            <w:r w:rsidRPr="00882E4C">
              <w:rPr>
                <w:rFonts w:asciiTheme="minorBidi" w:hAnsiTheme="minorBidi" w:cstheme="minorBidi"/>
                <w:color w:val="0D0D0D" w:themeColor="text1" w:themeTint="F2"/>
                <w:sz w:val="20"/>
              </w:rPr>
              <w:t xml:space="preserve"> have received an invitation letter from MIC1 to participate in the RFT.</w:t>
            </w:r>
          </w:p>
          <w:p w14:paraId="3DE66B26" w14:textId="77777777" w:rsidR="00F17AC2" w:rsidRPr="000D67A3" w:rsidRDefault="00F17AC2" w:rsidP="00F17AC2">
            <w:pPr>
              <w:pStyle w:val="Heading2"/>
              <w:numPr>
                <w:ilvl w:val="0"/>
                <w:numId w:val="0"/>
              </w:numPr>
              <w:ind w:left="521" w:hanging="576"/>
              <w:rPr>
                <w:rFonts w:asciiTheme="minorBidi" w:hAnsiTheme="minorBidi" w:cstheme="minorBidi"/>
                <w:color w:val="0D0D0D" w:themeColor="text1" w:themeTint="F2"/>
                <w:sz w:val="20"/>
                <w:szCs w:val="20"/>
              </w:rPr>
            </w:pPr>
            <w:bookmarkStart w:id="4" w:name="_Toc159921139"/>
            <w:r w:rsidRPr="000D67A3">
              <w:rPr>
                <w:rFonts w:asciiTheme="minorBidi" w:hAnsiTheme="minorBidi" w:cstheme="minorBidi"/>
                <w:color w:val="0D0D0D" w:themeColor="text1" w:themeTint="F2"/>
                <w:sz w:val="20"/>
                <w:szCs w:val="20"/>
              </w:rPr>
              <w:t>Article 3: Method of Contract Awarding</w:t>
            </w:r>
            <w:bookmarkEnd w:id="4"/>
          </w:p>
          <w:p w14:paraId="4BA95357" w14:textId="77777777" w:rsidR="00F17AC2" w:rsidRPr="000D67A3" w:rsidRDefault="00F17AC2" w:rsidP="00F17AC2">
            <w:pPr>
              <w:pStyle w:val="ListParagraph"/>
              <w:numPr>
                <w:ilvl w:val="0"/>
                <w:numId w:val="20"/>
              </w:numPr>
              <w:bidi w:val="0"/>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Contract Awarding is conducted through a public request for tender</w:t>
            </w:r>
            <w:r w:rsidRPr="000D67A3">
              <w:rPr>
                <w:rFonts w:asciiTheme="minorBidi" w:hAnsiTheme="minorBidi" w:cstheme="minorBidi"/>
                <w:strike/>
                <w:color w:val="0D0D0D" w:themeColor="text1" w:themeTint="F2"/>
                <w:sz w:val="20"/>
                <w:szCs w:val="20"/>
              </w:rPr>
              <w:t xml:space="preserve"> </w:t>
            </w:r>
            <w:r w:rsidRPr="000D67A3">
              <w:rPr>
                <w:rFonts w:asciiTheme="minorBidi" w:hAnsiTheme="minorBidi" w:cstheme="minorBidi"/>
                <w:color w:val="0D0D0D" w:themeColor="text1" w:themeTint="F2"/>
                <w:sz w:val="20"/>
                <w:szCs w:val="20"/>
              </w:rPr>
              <w:t xml:space="preserve">based on the best technical and commercial scoring </w:t>
            </w:r>
            <w:r w:rsidRPr="000D67A3">
              <w:rPr>
                <w:rFonts w:asciiTheme="minorBidi" w:hAnsiTheme="minorBidi" w:cstheme="minorBidi"/>
                <w:color w:val="0D0D0D" w:themeColor="text1" w:themeTint="F2"/>
                <w:sz w:val="20"/>
              </w:rPr>
              <w:t>(Please refer to the enclosed scoring sheet document)</w:t>
            </w:r>
            <w:r w:rsidRPr="000D67A3">
              <w:rPr>
                <w:rFonts w:asciiTheme="minorBidi" w:hAnsiTheme="minorBidi" w:cstheme="minorBidi"/>
                <w:strike/>
                <w:color w:val="0D0D0D" w:themeColor="text1" w:themeTint="F2"/>
                <w:sz w:val="20"/>
                <w:szCs w:val="20"/>
              </w:rPr>
              <w:t>.</w:t>
            </w:r>
          </w:p>
          <w:p w14:paraId="39EF15D6" w14:textId="77777777" w:rsidR="00F17AC2" w:rsidRPr="000D67A3" w:rsidRDefault="00F17AC2" w:rsidP="00F17AC2">
            <w:pPr>
              <w:ind w:left="431"/>
              <w:rPr>
                <w:rFonts w:asciiTheme="minorBidi" w:hAnsiTheme="minorBidi" w:cstheme="minorBidi"/>
                <w:color w:val="0D0D0D" w:themeColor="text1" w:themeTint="F2"/>
                <w:sz w:val="20"/>
              </w:rPr>
            </w:pPr>
          </w:p>
          <w:p w14:paraId="2425756E" w14:textId="77777777" w:rsidR="00F17AC2" w:rsidRPr="000D67A3" w:rsidRDefault="00F17AC2" w:rsidP="00F17AC2">
            <w:pPr>
              <w:pStyle w:val="ListParagraph"/>
              <w:numPr>
                <w:ilvl w:val="0"/>
                <w:numId w:val="20"/>
              </w:numPr>
              <w:bidi w:val="0"/>
              <w:spacing w:after="200" w:line="276" w:lineRule="auto"/>
              <w:ind w:left="431"/>
              <w:contextualSpacing/>
              <w:jc w:val="both"/>
              <w:rPr>
                <w:rFonts w:asciiTheme="minorBidi" w:hAnsiTheme="minorBidi" w:cstheme="minorBidi"/>
                <w:strike/>
                <w:color w:val="0D0D0D" w:themeColor="text1" w:themeTint="F2"/>
                <w:sz w:val="20"/>
                <w:szCs w:val="20"/>
              </w:rPr>
            </w:pPr>
            <w:r w:rsidRPr="000D67A3">
              <w:rPr>
                <w:rFonts w:asciiTheme="minorBidi" w:hAnsiTheme="minorBidi" w:cstheme="minorBidi"/>
                <w:color w:val="0D0D0D" w:themeColor="text1" w:themeTint="F2"/>
                <w:sz w:val="20"/>
                <w:szCs w:val="20"/>
              </w:rPr>
              <w:t>The provisional award is given to the bidder accepted administratively and technically, who has submitted the best technical proposal and the lowest commission.</w:t>
            </w:r>
            <w:r w:rsidRPr="000D67A3">
              <w:rPr>
                <w:rFonts w:asciiTheme="minorBidi" w:hAnsiTheme="minorBidi" w:cstheme="minorBidi"/>
                <w:strike/>
                <w:color w:val="0D0D0D" w:themeColor="text1" w:themeTint="F2"/>
                <w:sz w:val="20"/>
                <w:szCs w:val="20"/>
              </w:rPr>
              <w:t xml:space="preserve"> </w:t>
            </w:r>
          </w:p>
          <w:p w14:paraId="4C16C9C3" w14:textId="77777777" w:rsidR="00F17AC2" w:rsidRPr="000D67A3" w:rsidRDefault="00F17AC2" w:rsidP="00F17AC2">
            <w:pPr>
              <w:pStyle w:val="ListParagraph"/>
              <w:bidi w:val="0"/>
              <w:ind w:left="431"/>
              <w:rPr>
                <w:rFonts w:asciiTheme="minorBidi" w:hAnsiTheme="minorBidi" w:cstheme="minorBidi"/>
                <w:strike/>
                <w:color w:val="FF0000"/>
                <w:sz w:val="20"/>
                <w:szCs w:val="20"/>
              </w:rPr>
            </w:pPr>
          </w:p>
          <w:p w14:paraId="21471EA6" w14:textId="77777777" w:rsidR="00F17AC2" w:rsidRPr="000D67A3" w:rsidRDefault="00F17AC2" w:rsidP="00F17AC2">
            <w:pPr>
              <w:pStyle w:val="ListParagraph"/>
              <w:numPr>
                <w:ilvl w:val="0"/>
                <w:numId w:val="20"/>
              </w:numPr>
              <w:bidi w:val="0"/>
              <w:ind w:left="431"/>
              <w:jc w:val="both"/>
              <w:rPr>
                <w:rFonts w:asciiTheme="minorBidi" w:hAnsiTheme="minorBidi" w:cstheme="minorBidi"/>
                <w:sz w:val="20"/>
                <w:szCs w:val="20"/>
              </w:rPr>
            </w:pPr>
            <w:r w:rsidRPr="000D67A3">
              <w:rPr>
                <w:rFonts w:asciiTheme="minorBidi" w:hAnsiTheme="minorBidi" w:cstheme="minorBidi"/>
                <w:sz w:val="20"/>
                <w:szCs w:val="20"/>
              </w:rPr>
              <w:t xml:space="preserve">If prices are equal among bidders, the tender is re-conducted through sealed envelopes among the bidders themselves in the same session. If they refuse to submit new quotations or if their prices remain equal, the winning bidder is determined by drawing lots among the bidders with equal offers. </w:t>
            </w:r>
          </w:p>
          <w:p w14:paraId="406F93DB" w14:textId="77777777" w:rsidR="00F17AC2" w:rsidRPr="000D67A3" w:rsidRDefault="00F17AC2" w:rsidP="00F17AC2">
            <w:pPr>
              <w:jc w:val="both"/>
              <w:rPr>
                <w:sz w:val="20"/>
              </w:rPr>
            </w:pPr>
          </w:p>
          <w:p w14:paraId="13881253" w14:textId="77777777" w:rsidR="00F17AC2" w:rsidRPr="000D67A3" w:rsidRDefault="00F17AC2" w:rsidP="00F17AC2">
            <w:pPr>
              <w:rPr>
                <w:sz w:val="20"/>
              </w:rPr>
            </w:pPr>
          </w:p>
          <w:p w14:paraId="6633C4DB" w14:textId="77777777" w:rsidR="00F17AC2" w:rsidRPr="000D67A3" w:rsidRDefault="00F17AC2" w:rsidP="00F17AC2">
            <w:pPr>
              <w:pStyle w:val="Heading2"/>
              <w:numPr>
                <w:ilvl w:val="0"/>
                <w:numId w:val="0"/>
              </w:numPr>
              <w:spacing w:before="0"/>
              <w:rPr>
                <w:rFonts w:asciiTheme="minorBidi" w:hAnsiTheme="minorBidi" w:cstheme="minorBidi"/>
                <w:sz w:val="20"/>
                <w:szCs w:val="20"/>
              </w:rPr>
            </w:pPr>
            <w:bookmarkStart w:id="5" w:name="_Toc159921140"/>
            <w:r w:rsidRPr="000D67A3">
              <w:rPr>
                <w:rFonts w:asciiTheme="minorBidi" w:hAnsiTheme="minorBidi" w:cstheme="minorBidi"/>
                <w:sz w:val="20"/>
                <w:szCs w:val="20"/>
              </w:rPr>
              <w:t>Article 4: Conditions for the Participation of the Eligible Bidders</w:t>
            </w:r>
            <w:bookmarkEnd w:id="5"/>
            <w:r w:rsidRPr="000D67A3">
              <w:rPr>
                <w:rFonts w:asciiTheme="minorBidi" w:hAnsiTheme="minorBidi" w:cstheme="minorBidi"/>
                <w:sz w:val="20"/>
                <w:szCs w:val="20"/>
              </w:rPr>
              <w:t xml:space="preserve">  </w:t>
            </w:r>
          </w:p>
          <w:p w14:paraId="6B13E311" w14:textId="77777777" w:rsidR="00F17AC2" w:rsidRPr="000D67A3" w:rsidRDefault="00F17AC2" w:rsidP="00F17AC2">
            <w:pPr>
              <w:rPr>
                <w:lang w:val="en-GB" w:eastAsia="fr-FR"/>
              </w:rPr>
            </w:pPr>
          </w:p>
          <w:p w14:paraId="74FAF763" w14:textId="77777777" w:rsidR="00F17AC2" w:rsidRPr="000D67A3" w:rsidRDefault="00F17AC2" w:rsidP="00F17AC2">
            <w:pPr>
              <w:pStyle w:val="ListParagraph"/>
              <w:numPr>
                <w:ilvl w:val="0"/>
                <w:numId w:val="21"/>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Bidders shall meet the following conditions, declared in accordance with the required documents in the First section of this Article mentioned below as (First: Envelope No. (1) Administrative Documents and Transactions) :</w:t>
            </w:r>
          </w:p>
          <w:p w14:paraId="5AF186AD" w14:textId="77777777" w:rsidR="00F17AC2" w:rsidRPr="000D67A3" w:rsidRDefault="00F17AC2" w:rsidP="00F17AC2">
            <w:pPr>
              <w:pStyle w:val="ListParagraph"/>
              <w:numPr>
                <w:ilvl w:val="0"/>
                <w:numId w:val="22"/>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That there is no proven violation, by the bidders, of professional ethics generally accepted and stipulated in the relevant provisions, if any;</w:t>
            </w:r>
          </w:p>
          <w:p w14:paraId="7EC88278" w14:textId="77777777" w:rsidR="00F17AC2" w:rsidRPr="000D67A3" w:rsidRDefault="00F17AC2" w:rsidP="00F17AC2">
            <w:pPr>
              <w:pStyle w:val="ListParagraph"/>
              <w:numPr>
                <w:ilvl w:val="0"/>
                <w:numId w:val="22"/>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That they have the legal capacity to enter into the procurement contract;</w:t>
            </w:r>
          </w:p>
          <w:p w14:paraId="6D423DD0" w14:textId="77777777" w:rsidR="00F17AC2" w:rsidRPr="000D67A3" w:rsidRDefault="00F17AC2" w:rsidP="00F17AC2">
            <w:pPr>
              <w:pStyle w:val="ListParagraph"/>
              <w:numPr>
                <w:ilvl w:val="0"/>
                <w:numId w:val="22"/>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That they have fulfilled their obligations to pay taxes and social security contributions; </w:t>
            </w:r>
          </w:p>
          <w:p w14:paraId="214A3718" w14:textId="77777777" w:rsidR="00F17AC2" w:rsidRPr="000D67A3" w:rsidRDefault="00F17AC2" w:rsidP="00F17AC2">
            <w:pPr>
              <w:pStyle w:val="ListParagraph"/>
              <w:numPr>
                <w:ilvl w:val="0"/>
                <w:numId w:val="22"/>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That they have not been convicted, neither their directors nor employees involved with the procurement process, by a court decision of any </w:t>
            </w:r>
            <w:r w:rsidRPr="000D67A3">
              <w:rPr>
                <w:rFonts w:asciiTheme="minorBidi" w:hAnsiTheme="minorBidi" w:cstheme="minorBidi"/>
                <w:sz w:val="20"/>
                <w:szCs w:val="20"/>
              </w:rPr>
              <w:lastRenderedPageBreak/>
              <w:t>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3730682A" w14:textId="77777777" w:rsidR="00F17AC2" w:rsidRPr="000D67A3" w:rsidRDefault="00F17AC2" w:rsidP="00F17AC2">
            <w:pPr>
              <w:pStyle w:val="ListParagraph"/>
              <w:numPr>
                <w:ilvl w:val="0"/>
                <w:numId w:val="22"/>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That they are not the subject of legal proceedings for insolvency or bankruptcy, or were declared bankrupt by a court of law; </w:t>
            </w:r>
          </w:p>
          <w:p w14:paraId="5718E1EE" w14:textId="77777777" w:rsidR="00F17AC2" w:rsidRPr="000D67A3" w:rsidRDefault="00F17AC2" w:rsidP="00F17AC2">
            <w:pPr>
              <w:pStyle w:val="ListParagraph"/>
              <w:numPr>
                <w:ilvl w:val="0"/>
                <w:numId w:val="22"/>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That they have not been convicted by a court decision - even if the verdict can still be appealed - of usury or money laundering; </w:t>
            </w:r>
          </w:p>
          <w:p w14:paraId="70A05D05" w14:textId="77777777" w:rsidR="00F17AC2" w:rsidRPr="000D67A3" w:rsidRDefault="00F17AC2" w:rsidP="00F17AC2">
            <w:pPr>
              <w:pStyle w:val="ListParagraph"/>
              <w:numPr>
                <w:ilvl w:val="0"/>
                <w:numId w:val="22"/>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That they have not participated in the decision-making process of the contracting authority or have any conflict of interest, or any material interest linking them to any of the decision makers; </w:t>
            </w:r>
          </w:p>
          <w:p w14:paraId="531D88CB" w14:textId="77777777" w:rsidR="00F17AC2" w:rsidRPr="000D67A3" w:rsidRDefault="00F17AC2" w:rsidP="00F17AC2">
            <w:pPr>
              <w:pStyle w:val="ListParagraph"/>
              <w:numPr>
                <w:ilvl w:val="0"/>
                <w:numId w:val="22"/>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Any other conditions set forth by the contracting authority in the tender documents that are commensurate with the required works;</w:t>
            </w:r>
          </w:p>
          <w:p w14:paraId="2F15B6E1" w14:textId="77777777" w:rsidR="00F17AC2" w:rsidRPr="000D67A3" w:rsidRDefault="00F17AC2" w:rsidP="00F17AC2">
            <w:pPr>
              <w:pStyle w:val="ListParagraph"/>
              <w:numPr>
                <w:ilvl w:val="0"/>
                <w:numId w:val="22"/>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Certificate from the Ministry of Economy proving compliance with the provisions of the Law on Boycott of Israel for foreign companies (added by Law No. 309, dated April 19, 2023)</w:t>
            </w:r>
            <w:r w:rsidRPr="000D67A3">
              <w:rPr>
                <w:rFonts w:asciiTheme="minorBidi" w:hAnsiTheme="minorBidi" w:cstheme="minorBidi"/>
                <w:sz w:val="20"/>
                <w:szCs w:val="20"/>
                <w:rtl/>
              </w:rPr>
              <w:t>.</w:t>
            </w:r>
          </w:p>
          <w:p w14:paraId="6F159520" w14:textId="77777777" w:rsidR="00F17AC2" w:rsidRPr="000D67A3" w:rsidRDefault="00F17AC2" w:rsidP="00F17AC2">
            <w:pPr>
              <w:pStyle w:val="ListParagraph"/>
              <w:numPr>
                <w:ilvl w:val="0"/>
                <w:numId w:val="22"/>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Declaration of the economic beneficiaries (according to Law No. 309, dated April 19, 2023)</w:t>
            </w:r>
            <w:r w:rsidRPr="000D67A3">
              <w:rPr>
                <w:rFonts w:asciiTheme="minorBidi" w:hAnsiTheme="minorBidi" w:cstheme="minorBidi"/>
                <w:sz w:val="20"/>
                <w:szCs w:val="20"/>
                <w:rtl/>
              </w:rPr>
              <w:t>.</w:t>
            </w:r>
          </w:p>
          <w:p w14:paraId="2A06E017" w14:textId="77777777" w:rsidR="00F17AC2" w:rsidRPr="000D67A3" w:rsidRDefault="00F17AC2" w:rsidP="00F17AC2">
            <w:pPr>
              <w:pStyle w:val="ListParagraph"/>
              <w:bidi w:val="0"/>
              <w:ind w:left="521"/>
              <w:rPr>
                <w:rFonts w:asciiTheme="minorBidi" w:hAnsiTheme="minorBidi" w:cstheme="minorBidi"/>
                <w:sz w:val="20"/>
                <w:szCs w:val="20"/>
              </w:rPr>
            </w:pPr>
          </w:p>
          <w:p w14:paraId="64CFA8BF" w14:textId="77777777" w:rsidR="00F17AC2" w:rsidRPr="000D67A3" w:rsidRDefault="00F17AC2" w:rsidP="00F17AC2">
            <w:pPr>
              <w:pStyle w:val="ListParagraph"/>
              <w:numPr>
                <w:ilvl w:val="0"/>
                <w:numId w:val="21"/>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The bid must be submitted clearly and unequivocally </w:t>
            </w:r>
            <w:r w:rsidRPr="000D67A3">
              <w:rPr>
                <w:rFonts w:asciiTheme="minorBidi" w:hAnsiTheme="minorBidi" w:cstheme="minorBidi"/>
                <w:sz w:val="20"/>
                <w:szCs w:val="20"/>
                <w:u w:val="single"/>
              </w:rPr>
              <w:t>without any deletion, alteration, or modification</w:t>
            </w:r>
            <w:r w:rsidRPr="000D67A3">
              <w:rPr>
                <w:rFonts w:asciiTheme="minorBidi" w:hAnsiTheme="minorBidi" w:cstheme="minorBidi"/>
                <w:sz w:val="20"/>
                <w:szCs w:val="20"/>
              </w:rPr>
              <w:t>.</w:t>
            </w:r>
          </w:p>
          <w:p w14:paraId="0D8991CA" w14:textId="77777777" w:rsidR="00F17AC2" w:rsidRPr="000D67A3" w:rsidRDefault="00F17AC2" w:rsidP="00F17AC2">
            <w:pPr>
              <w:pStyle w:val="ListParagraph"/>
              <w:bidi w:val="0"/>
              <w:ind w:left="521"/>
              <w:rPr>
                <w:rFonts w:asciiTheme="minorBidi" w:hAnsiTheme="minorBidi" w:cstheme="minorBidi"/>
                <w:sz w:val="20"/>
                <w:szCs w:val="20"/>
              </w:rPr>
            </w:pPr>
          </w:p>
          <w:p w14:paraId="71AAA329" w14:textId="0F975D2A" w:rsidR="00F17AC2" w:rsidRPr="000D67A3" w:rsidRDefault="00F17AC2" w:rsidP="00F17AC2">
            <w:pPr>
              <w:pStyle w:val="ListParagraph"/>
              <w:numPr>
                <w:ilvl w:val="0"/>
                <w:numId w:val="21"/>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The bidders state in their offer that they have reviewed this Tender document and its complementary documents and have obtained a copy. They accept and undertake to adhere to all the conditions outlined therein without any reservations or exceptions. The bidder submits their offer on this basis and affixes financial stamps worth </w:t>
            </w:r>
            <w:r w:rsidR="00A80CBE">
              <w:rPr>
                <w:rFonts w:asciiTheme="minorBidi" w:hAnsiTheme="minorBidi" w:cstheme="minorBidi"/>
                <w:sz w:val="20"/>
                <w:szCs w:val="20"/>
              </w:rPr>
              <w:t xml:space="preserve">one million </w:t>
            </w:r>
            <w:r w:rsidRPr="000D67A3">
              <w:rPr>
                <w:rFonts w:asciiTheme="minorBidi" w:hAnsiTheme="minorBidi" w:cstheme="minorBidi"/>
                <w:sz w:val="20"/>
                <w:szCs w:val="20"/>
              </w:rPr>
              <w:t>Lebanese pounds covering all the documents (a copy of the declaration is attached to this document).</w:t>
            </w:r>
          </w:p>
          <w:p w14:paraId="3A423F40" w14:textId="77777777" w:rsidR="00F17AC2" w:rsidRPr="000D67A3" w:rsidRDefault="00F17AC2" w:rsidP="00F17AC2">
            <w:pPr>
              <w:ind w:left="521"/>
              <w:rPr>
                <w:rFonts w:asciiTheme="minorBidi" w:hAnsiTheme="minorBidi" w:cstheme="minorBidi"/>
                <w:sz w:val="20"/>
              </w:rPr>
            </w:pPr>
          </w:p>
          <w:p w14:paraId="1A814EB2" w14:textId="77777777" w:rsidR="00F17AC2" w:rsidRPr="000D67A3" w:rsidRDefault="00F17AC2" w:rsidP="00F17AC2">
            <w:pPr>
              <w:pStyle w:val="ListParagraph"/>
              <w:numPr>
                <w:ilvl w:val="0"/>
                <w:numId w:val="21"/>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Any bid containing reservations or exceptions is rejected</w:t>
            </w:r>
            <w:r w:rsidRPr="000D67A3">
              <w:rPr>
                <w:rFonts w:asciiTheme="minorBidi" w:hAnsiTheme="minorBidi" w:cstheme="minorBidi"/>
                <w:sz w:val="20"/>
                <w:szCs w:val="20"/>
                <w:rtl/>
              </w:rPr>
              <w:t>.</w:t>
            </w:r>
          </w:p>
          <w:p w14:paraId="6DB4D156" w14:textId="77777777" w:rsidR="00F17AC2" w:rsidRPr="000D67A3" w:rsidRDefault="00F17AC2" w:rsidP="00F17AC2">
            <w:pPr>
              <w:pStyle w:val="ListParagraph"/>
              <w:bidi w:val="0"/>
              <w:ind w:left="521"/>
              <w:rPr>
                <w:rFonts w:asciiTheme="minorBidi" w:hAnsiTheme="minorBidi" w:cstheme="minorBidi"/>
                <w:sz w:val="20"/>
                <w:szCs w:val="20"/>
              </w:rPr>
            </w:pPr>
          </w:p>
          <w:p w14:paraId="4CCFC5CE" w14:textId="77777777" w:rsidR="00F17AC2" w:rsidRPr="000D67A3" w:rsidRDefault="00F17AC2" w:rsidP="00F17AC2">
            <w:pPr>
              <w:pStyle w:val="ListParagraph"/>
              <w:numPr>
                <w:ilvl w:val="0"/>
                <w:numId w:val="21"/>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The bidder mentions in their offer a clear address and place of residence for prompt communication.</w:t>
            </w:r>
          </w:p>
          <w:p w14:paraId="59E44986" w14:textId="77777777" w:rsidR="00F17AC2" w:rsidRPr="000D67A3" w:rsidRDefault="00F17AC2" w:rsidP="00F17AC2">
            <w:pPr>
              <w:rPr>
                <w:sz w:val="20"/>
              </w:rPr>
            </w:pPr>
          </w:p>
          <w:p w14:paraId="25E583C8" w14:textId="77777777" w:rsidR="00F17AC2" w:rsidRPr="000D67A3" w:rsidRDefault="00F17AC2" w:rsidP="00F17AC2">
            <w:pPr>
              <w:rPr>
                <w:sz w:val="20"/>
              </w:rPr>
            </w:pPr>
          </w:p>
          <w:p w14:paraId="70FD4AEC" w14:textId="77777777" w:rsidR="00F17AC2" w:rsidRPr="000D67A3" w:rsidRDefault="00F17AC2" w:rsidP="00F17AC2">
            <w:pPr>
              <w:jc w:val="both"/>
              <w:rPr>
                <w:rFonts w:asciiTheme="minorBidi" w:hAnsiTheme="minorBidi" w:cstheme="minorBidi"/>
                <w:b/>
                <w:bCs/>
                <w:sz w:val="20"/>
              </w:rPr>
            </w:pPr>
            <w:r w:rsidRPr="000D67A3">
              <w:rPr>
                <w:rFonts w:asciiTheme="minorBidi" w:hAnsiTheme="minorBidi" w:cstheme="minorBidi"/>
                <w:b/>
                <w:bCs/>
                <w:sz w:val="20"/>
              </w:rPr>
              <w:t xml:space="preserve">First: Envelope No. (1) Administrative Documents and Transactions </w:t>
            </w:r>
          </w:p>
          <w:p w14:paraId="40303393" w14:textId="77777777" w:rsidR="00F17AC2" w:rsidRPr="000D67A3" w:rsidRDefault="00F17AC2" w:rsidP="00F17AC2">
            <w:pPr>
              <w:jc w:val="both"/>
              <w:rPr>
                <w:rFonts w:asciiTheme="minorBidi" w:hAnsiTheme="minorBidi" w:cstheme="minorBidi"/>
                <w:b/>
                <w:bCs/>
                <w:sz w:val="20"/>
              </w:rPr>
            </w:pPr>
          </w:p>
          <w:p w14:paraId="1437615A" w14:textId="77777777" w:rsidR="00F17AC2" w:rsidRPr="000D67A3" w:rsidRDefault="00F17AC2" w:rsidP="00F17AC2">
            <w:pPr>
              <w:pStyle w:val="ListParagraph"/>
              <w:numPr>
                <w:ilvl w:val="0"/>
                <w:numId w:val="23"/>
              </w:numPr>
              <w:bidi w:val="0"/>
              <w:contextualSpacing/>
              <w:jc w:val="both"/>
              <w:rPr>
                <w:rFonts w:asciiTheme="minorBidi" w:hAnsiTheme="minorBidi" w:cstheme="minorBidi"/>
                <w:b/>
                <w:bCs/>
                <w:sz w:val="20"/>
                <w:szCs w:val="20"/>
              </w:rPr>
            </w:pPr>
            <w:r w:rsidRPr="000D67A3">
              <w:rPr>
                <w:rFonts w:asciiTheme="minorBidi" w:hAnsiTheme="minorBidi" w:cstheme="minorBidi"/>
                <w:b/>
                <w:bCs/>
                <w:sz w:val="20"/>
                <w:szCs w:val="20"/>
              </w:rPr>
              <w:t>General Conditions</w:t>
            </w:r>
            <w:r w:rsidRPr="000D67A3">
              <w:rPr>
                <w:rFonts w:asciiTheme="minorBidi" w:hAnsiTheme="minorBidi" w:cstheme="minorBidi"/>
                <w:b/>
                <w:bCs/>
                <w:sz w:val="20"/>
                <w:szCs w:val="20"/>
                <w:rtl/>
              </w:rPr>
              <w:t>:</w:t>
            </w:r>
          </w:p>
          <w:p w14:paraId="2B9E7018" w14:textId="77777777" w:rsidR="00F17AC2" w:rsidRPr="000D67A3" w:rsidRDefault="00F17AC2" w:rsidP="00F17AC2">
            <w:pPr>
              <w:pStyle w:val="ListParagraph"/>
              <w:bidi w:val="0"/>
              <w:rPr>
                <w:rFonts w:asciiTheme="minorBidi" w:hAnsiTheme="minorBidi" w:cstheme="minorBidi"/>
                <w:b/>
                <w:bCs/>
                <w:sz w:val="20"/>
                <w:szCs w:val="20"/>
              </w:rPr>
            </w:pPr>
          </w:p>
          <w:p w14:paraId="783F1D9C" w14:textId="074E0C71"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Undertaking Letter (Declaration), according to the attached form, signed and stamped by the bidder, this Undertaking includes the bidder's confirmation of their commitment to the price and </w:t>
            </w:r>
            <w:r w:rsidRPr="000D67A3">
              <w:rPr>
                <w:rFonts w:asciiTheme="minorBidi" w:hAnsiTheme="minorBidi" w:cstheme="minorBidi"/>
                <w:sz w:val="20"/>
                <w:szCs w:val="20"/>
              </w:rPr>
              <w:lastRenderedPageBreak/>
              <w:t xml:space="preserve">the validity of the offer. A financial stamp of </w:t>
            </w:r>
            <w:r w:rsidR="002616B2">
              <w:rPr>
                <w:rFonts w:asciiTheme="minorBidi" w:hAnsiTheme="minorBidi" w:cstheme="minorBidi"/>
                <w:sz w:val="20"/>
                <w:szCs w:val="20"/>
              </w:rPr>
              <w:t>1,000</w:t>
            </w:r>
            <w:r w:rsidRPr="000D67A3">
              <w:rPr>
                <w:rFonts w:asciiTheme="minorBidi" w:hAnsiTheme="minorBidi" w:cstheme="minorBidi"/>
                <w:sz w:val="20"/>
                <w:szCs w:val="20"/>
              </w:rPr>
              <w:t>,000 L.L. is affixed.</w:t>
            </w:r>
          </w:p>
          <w:p w14:paraId="285FE229" w14:textId="77777777" w:rsidR="00F17AC2" w:rsidRPr="000D67A3" w:rsidRDefault="00F17AC2" w:rsidP="00F17AC2">
            <w:pPr>
              <w:pStyle w:val="ListParagraph"/>
              <w:bidi w:val="0"/>
              <w:ind w:left="791"/>
              <w:rPr>
                <w:rFonts w:asciiTheme="minorBidi" w:hAnsiTheme="minorBidi" w:cstheme="minorBidi"/>
                <w:sz w:val="20"/>
                <w:szCs w:val="20"/>
              </w:rPr>
            </w:pPr>
          </w:p>
          <w:p w14:paraId="0173F55F" w14:textId="77777777"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Commercial Circular specifying the authorized signatory of the bidder and a sample of their signature.</w:t>
            </w:r>
          </w:p>
          <w:p w14:paraId="5898F302" w14:textId="77777777" w:rsidR="00F17AC2" w:rsidRPr="000D67A3" w:rsidRDefault="00F17AC2" w:rsidP="00F17AC2">
            <w:pPr>
              <w:pStyle w:val="ListParagraph"/>
              <w:bidi w:val="0"/>
              <w:ind w:left="791"/>
              <w:rPr>
                <w:rFonts w:asciiTheme="minorBidi" w:hAnsiTheme="minorBidi" w:cstheme="minorBidi"/>
                <w:sz w:val="20"/>
                <w:szCs w:val="20"/>
              </w:rPr>
            </w:pPr>
          </w:p>
          <w:p w14:paraId="7EAF8816" w14:textId="77777777"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Legal Authorization: If the offer is signed by someone other than the person authorized to sign according to the commercial circular, it must be notarized by a notary public.</w:t>
            </w:r>
          </w:p>
          <w:p w14:paraId="2F04C308" w14:textId="77777777" w:rsidR="00F17AC2" w:rsidRPr="000D67A3" w:rsidRDefault="00F17AC2" w:rsidP="00F17AC2">
            <w:pPr>
              <w:pStyle w:val="ListParagraph"/>
              <w:bidi w:val="0"/>
              <w:ind w:left="791"/>
              <w:rPr>
                <w:rFonts w:asciiTheme="minorBidi" w:hAnsiTheme="minorBidi" w:cstheme="minorBidi"/>
                <w:sz w:val="20"/>
                <w:szCs w:val="20"/>
              </w:rPr>
            </w:pPr>
          </w:p>
          <w:p w14:paraId="64BADA4D" w14:textId="77777777"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Police Record of the Authorized Signatory or his “legal representative”, not exceeding three months from the bid opening date.</w:t>
            </w:r>
          </w:p>
          <w:p w14:paraId="6F55B85A" w14:textId="77777777" w:rsidR="00F17AC2" w:rsidRPr="000D67A3" w:rsidRDefault="00F17AC2" w:rsidP="00F17AC2">
            <w:pPr>
              <w:pStyle w:val="ListParagraph"/>
              <w:bidi w:val="0"/>
              <w:ind w:left="791"/>
              <w:rPr>
                <w:rFonts w:asciiTheme="minorBidi" w:hAnsiTheme="minorBidi" w:cstheme="minorBidi"/>
                <w:sz w:val="20"/>
                <w:szCs w:val="20"/>
              </w:rPr>
            </w:pPr>
          </w:p>
          <w:p w14:paraId="468E429D" w14:textId="77777777"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Partnership Contract legalized by a notary public if required.</w:t>
            </w:r>
          </w:p>
          <w:p w14:paraId="5A9E6CDB" w14:textId="77777777" w:rsidR="00F17AC2" w:rsidRPr="000D67A3" w:rsidRDefault="00F17AC2" w:rsidP="00F17AC2">
            <w:pPr>
              <w:pStyle w:val="ListParagraph"/>
              <w:bidi w:val="0"/>
              <w:ind w:left="791"/>
              <w:rPr>
                <w:rFonts w:asciiTheme="minorBidi" w:hAnsiTheme="minorBidi" w:cstheme="minorBidi"/>
                <w:sz w:val="20"/>
                <w:szCs w:val="20"/>
              </w:rPr>
            </w:pPr>
          </w:p>
          <w:p w14:paraId="0AC2F603" w14:textId="77777777"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74648C81" w14:textId="77777777" w:rsidR="00F17AC2" w:rsidRPr="000D67A3" w:rsidRDefault="00F17AC2" w:rsidP="00F17AC2">
            <w:pPr>
              <w:pStyle w:val="ListParagraph"/>
              <w:bidi w:val="0"/>
              <w:ind w:left="791"/>
              <w:rPr>
                <w:rFonts w:asciiTheme="minorBidi" w:hAnsiTheme="minorBidi" w:cstheme="minorBidi"/>
                <w:sz w:val="20"/>
                <w:szCs w:val="20"/>
              </w:rPr>
            </w:pPr>
          </w:p>
          <w:p w14:paraId="506F32A3" w14:textId="77777777"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Registration Certificate issued by the Ministry of Finance – Department of Revenue.</w:t>
            </w:r>
          </w:p>
          <w:p w14:paraId="54F68821" w14:textId="77777777" w:rsidR="00F17AC2" w:rsidRPr="000D67A3" w:rsidRDefault="00F17AC2" w:rsidP="00F17AC2">
            <w:pPr>
              <w:pStyle w:val="ListParagraph"/>
              <w:bidi w:val="0"/>
              <w:ind w:left="791"/>
              <w:rPr>
                <w:rFonts w:asciiTheme="minorBidi" w:hAnsiTheme="minorBidi" w:cstheme="minorBidi"/>
                <w:sz w:val="20"/>
                <w:szCs w:val="20"/>
              </w:rPr>
            </w:pPr>
          </w:p>
          <w:p w14:paraId="10D14FEE" w14:textId="77777777"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Certificate issued by the Ministry of Finance proving the bidder's compliance with tax obligations.</w:t>
            </w:r>
          </w:p>
          <w:p w14:paraId="48F40D31" w14:textId="77777777" w:rsidR="00F17AC2" w:rsidRPr="000D67A3" w:rsidRDefault="00F17AC2" w:rsidP="00F17AC2">
            <w:pPr>
              <w:pStyle w:val="ListParagraph"/>
              <w:bidi w:val="0"/>
              <w:ind w:left="791"/>
              <w:rPr>
                <w:rFonts w:asciiTheme="minorBidi" w:hAnsiTheme="minorBidi" w:cstheme="minorBidi"/>
                <w:sz w:val="20"/>
                <w:szCs w:val="20"/>
              </w:rPr>
            </w:pPr>
          </w:p>
          <w:p w14:paraId="55AADF53" w14:textId="77777777"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Clearance Certificate from the National Social Security Fund “comprehensive or valid for participation in public tenders and bids” valid on the date of the bid opening session, stating that the bidder has paid all his subscriptions (the bidder must be registered before the National Social Security Fund and any statement mentioning the phrase “unregistered institution” will be rejected).</w:t>
            </w:r>
          </w:p>
          <w:p w14:paraId="17465AC8" w14:textId="77777777" w:rsidR="00F17AC2" w:rsidRPr="000D67A3" w:rsidRDefault="00F17AC2" w:rsidP="00F17AC2">
            <w:pPr>
              <w:ind w:left="791"/>
              <w:rPr>
                <w:rFonts w:asciiTheme="minorBidi" w:hAnsiTheme="minorBidi" w:cstheme="minorBidi"/>
                <w:sz w:val="20"/>
              </w:rPr>
            </w:pPr>
          </w:p>
          <w:p w14:paraId="01156627" w14:textId="77777777"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Certificate issued by the Municipality, proving full payment of municipal fees by the bidder, issued by the municipality within its jurisdiction based on the commercial registration certificate.</w:t>
            </w:r>
          </w:p>
          <w:p w14:paraId="2CFCA230" w14:textId="77777777" w:rsidR="00F17AC2" w:rsidRPr="000D67A3" w:rsidRDefault="00F17AC2" w:rsidP="00F17AC2">
            <w:pPr>
              <w:ind w:left="791"/>
              <w:rPr>
                <w:rFonts w:asciiTheme="minorBidi" w:hAnsiTheme="minorBidi" w:cstheme="minorBidi"/>
                <w:sz w:val="20"/>
              </w:rPr>
            </w:pPr>
          </w:p>
          <w:p w14:paraId="72E6D1DE" w14:textId="77777777"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Comprehensive Certificate issued by the Commercial Register showing founders, members, contributors, or partners, authorized signatories, the manager, capital, the bidder's activity, and ongoing liabilities.</w:t>
            </w:r>
          </w:p>
          <w:p w14:paraId="1C0E3377" w14:textId="77777777" w:rsidR="00F17AC2" w:rsidRPr="000D67A3" w:rsidRDefault="00F17AC2" w:rsidP="00F17AC2">
            <w:pPr>
              <w:pStyle w:val="ListParagraph"/>
              <w:ind w:left="791"/>
              <w:rPr>
                <w:rFonts w:asciiTheme="minorBidi" w:hAnsiTheme="minorBidi" w:cstheme="minorBidi"/>
                <w:sz w:val="20"/>
                <w:szCs w:val="20"/>
              </w:rPr>
            </w:pPr>
          </w:p>
          <w:p w14:paraId="67D91732" w14:textId="77777777"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Certificate issued by the relevant authorities proving that the bidder is not in a state of bankruptcy.</w:t>
            </w:r>
          </w:p>
          <w:p w14:paraId="0E5BD77F" w14:textId="77777777" w:rsidR="00F17AC2" w:rsidRPr="000D67A3" w:rsidRDefault="00F17AC2" w:rsidP="00F17AC2">
            <w:pPr>
              <w:pStyle w:val="ListParagraph"/>
              <w:ind w:left="791"/>
              <w:rPr>
                <w:rFonts w:asciiTheme="minorBidi" w:hAnsiTheme="minorBidi" w:cstheme="minorBidi"/>
                <w:sz w:val="20"/>
                <w:szCs w:val="20"/>
              </w:rPr>
            </w:pPr>
          </w:p>
          <w:p w14:paraId="7466E00D" w14:textId="77777777"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lastRenderedPageBreak/>
              <w:t>Certificate issued by the relevant authorities proving that the bidder is not in a state of judicial liquidation.</w:t>
            </w:r>
          </w:p>
          <w:p w14:paraId="29AE466A" w14:textId="77777777" w:rsidR="00F17AC2" w:rsidRPr="000D67A3" w:rsidRDefault="00F17AC2" w:rsidP="00F17AC2">
            <w:pPr>
              <w:pStyle w:val="ListParagraph"/>
              <w:ind w:left="791"/>
              <w:rPr>
                <w:rFonts w:asciiTheme="minorBidi" w:hAnsiTheme="minorBidi" w:cstheme="minorBidi"/>
                <w:sz w:val="20"/>
                <w:szCs w:val="20"/>
              </w:rPr>
            </w:pPr>
          </w:p>
          <w:p w14:paraId="1DD0155F" w14:textId="77777777"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Bid security as required in </w:t>
            </w:r>
            <w:bookmarkStart w:id="6" w:name="_Hlk154567384"/>
            <w:r w:rsidRPr="000D67A3">
              <w:rPr>
                <w:rFonts w:asciiTheme="minorBidi" w:hAnsiTheme="minorBidi" w:cstheme="minorBidi"/>
                <w:sz w:val="20"/>
                <w:szCs w:val="20"/>
              </w:rPr>
              <w:t>the specific Tender document of the procurement project</w:t>
            </w:r>
            <w:bookmarkEnd w:id="6"/>
            <w:r w:rsidRPr="000D67A3">
              <w:rPr>
                <w:rFonts w:asciiTheme="minorBidi" w:hAnsiTheme="minorBidi" w:cstheme="minorBidi"/>
                <w:sz w:val="20"/>
                <w:szCs w:val="20"/>
              </w:rPr>
              <w:t>, in accordance with Articles 34 and 36 of the Public Procurement Law.</w:t>
            </w:r>
          </w:p>
          <w:p w14:paraId="52D08E37" w14:textId="77777777" w:rsidR="00F17AC2" w:rsidRPr="000D67A3" w:rsidRDefault="00F17AC2" w:rsidP="00F17AC2">
            <w:pPr>
              <w:pStyle w:val="ListParagraph"/>
              <w:ind w:left="791"/>
              <w:rPr>
                <w:rFonts w:asciiTheme="minorBidi" w:hAnsiTheme="minorBidi" w:cstheme="minorBidi"/>
                <w:sz w:val="20"/>
                <w:szCs w:val="20"/>
              </w:rPr>
            </w:pPr>
          </w:p>
          <w:p w14:paraId="25ECB05E" w14:textId="77777777"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Declaration from the Bidder identifying the economic beneficiary/beneficiaries according to Form M18 issued by the Ministry of Finance (any natural person who owns or effectively controls the ultimate outcome of the activity practiced by the bidder, either directly or indirectly, whether the bidder is a natural person or a legal entity.)</w:t>
            </w:r>
          </w:p>
          <w:p w14:paraId="0436DE91" w14:textId="77777777" w:rsidR="00F17AC2" w:rsidRPr="000D67A3" w:rsidRDefault="00F17AC2" w:rsidP="00F17AC2">
            <w:pPr>
              <w:pStyle w:val="ListParagraph"/>
              <w:ind w:left="791"/>
              <w:rPr>
                <w:rFonts w:asciiTheme="minorBidi" w:hAnsiTheme="minorBidi" w:cstheme="minorBidi"/>
                <w:sz w:val="20"/>
                <w:szCs w:val="20"/>
              </w:rPr>
            </w:pPr>
          </w:p>
          <w:p w14:paraId="4805210A" w14:textId="77777777"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Copies of Identification Cards (ID/Passport) for the economic beneficiary/beneficiaries.</w:t>
            </w:r>
          </w:p>
          <w:p w14:paraId="07D15799" w14:textId="77777777" w:rsidR="00F17AC2" w:rsidRPr="000D67A3" w:rsidRDefault="00F17AC2" w:rsidP="00F17AC2">
            <w:pPr>
              <w:pStyle w:val="ListParagraph"/>
              <w:ind w:left="791"/>
              <w:rPr>
                <w:rFonts w:asciiTheme="minorBidi" w:hAnsiTheme="minorBidi" w:cstheme="minorBidi"/>
                <w:sz w:val="20"/>
                <w:szCs w:val="20"/>
              </w:rPr>
            </w:pPr>
          </w:p>
          <w:p w14:paraId="051A4FB1" w14:textId="77777777" w:rsidR="00F17AC2" w:rsidRPr="000D67A3" w:rsidRDefault="00F17AC2" w:rsidP="00F17AC2">
            <w:pPr>
              <w:pStyle w:val="ListParagraph"/>
              <w:numPr>
                <w:ilvl w:val="0"/>
                <w:numId w:val="24"/>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5D6FFB3C" w14:textId="77777777" w:rsidR="00F17AC2" w:rsidRDefault="00F17AC2" w:rsidP="00F17AC2">
            <w:pPr>
              <w:pStyle w:val="ListParagraph"/>
              <w:numPr>
                <w:ilvl w:val="0"/>
                <w:numId w:val="24"/>
              </w:numPr>
              <w:bidi w:val="0"/>
              <w:ind w:left="791"/>
              <w:rPr>
                <w:rFonts w:asciiTheme="minorBidi" w:hAnsiTheme="minorBidi" w:cstheme="minorBidi"/>
                <w:sz w:val="20"/>
              </w:rPr>
            </w:pPr>
            <w:r w:rsidRPr="000D67A3">
              <w:rPr>
                <w:rFonts w:asciiTheme="minorBidi" w:hAnsiTheme="minorBidi" w:cstheme="minorBidi"/>
                <w:sz w:val="20"/>
              </w:rPr>
              <w:t>Integrity Declaration Document signed by the bidder in accordance with the prescribed format (attached herewith).</w:t>
            </w:r>
          </w:p>
          <w:p w14:paraId="6C42184D" w14:textId="77777777" w:rsidR="005D414D" w:rsidRDefault="005D414D" w:rsidP="005D414D">
            <w:pPr>
              <w:rPr>
                <w:rFonts w:asciiTheme="minorBidi" w:hAnsiTheme="minorBidi" w:cstheme="minorBidi"/>
                <w:sz w:val="20"/>
              </w:rPr>
            </w:pPr>
          </w:p>
          <w:p w14:paraId="767D8581" w14:textId="77777777" w:rsidR="005D414D" w:rsidRDefault="005D414D" w:rsidP="005D414D">
            <w:pPr>
              <w:rPr>
                <w:rFonts w:asciiTheme="minorBidi" w:hAnsiTheme="minorBidi" w:cstheme="minorBidi"/>
                <w:sz w:val="20"/>
              </w:rPr>
            </w:pPr>
          </w:p>
          <w:p w14:paraId="303EF687" w14:textId="77777777" w:rsidR="005D414D" w:rsidRDefault="005D414D" w:rsidP="005D414D">
            <w:pPr>
              <w:rPr>
                <w:rFonts w:asciiTheme="minorBidi" w:hAnsiTheme="minorBidi" w:cstheme="minorBidi"/>
                <w:sz w:val="20"/>
              </w:rPr>
            </w:pPr>
          </w:p>
          <w:p w14:paraId="46187B32" w14:textId="77777777" w:rsidR="005D414D" w:rsidRDefault="005D414D" w:rsidP="005D414D">
            <w:pPr>
              <w:rPr>
                <w:rFonts w:asciiTheme="minorBidi" w:hAnsiTheme="minorBidi" w:cstheme="minorBidi"/>
                <w:sz w:val="20"/>
              </w:rPr>
            </w:pPr>
          </w:p>
          <w:p w14:paraId="588577A7" w14:textId="77777777" w:rsidR="005D414D" w:rsidRDefault="005D414D" w:rsidP="005D414D">
            <w:pPr>
              <w:rPr>
                <w:rFonts w:asciiTheme="minorBidi" w:hAnsiTheme="minorBidi" w:cstheme="minorBidi"/>
                <w:sz w:val="20"/>
              </w:rPr>
            </w:pPr>
          </w:p>
          <w:p w14:paraId="6CDBB876" w14:textId="77777777" w:rsidR="005D414D" w:rsidRDefault="005D414D" w:rsidP="005D414D">
            <w:pPr>
              <w:rPr>
                <w:rFonts w:asciiTheme="minorBidi" w:hAnsiTheme="minorBidi" w:cstheme="minorBidi"/>
                <w:sz w:val="20"/>
              </w:rPr>
            </w:pPr>
          </w:p>
          <w:p w14:paraId="77FB2CC5" w14:textId="77777777" w:rsidR="005D414D" w:rsidRDefault="005D414D" w:rsidP="005D414D">
            <w:pPr>
              <w:rPr>
                <w:rFonts w:asciiTheme="minorBidi" w:hAnsiTheme="minorBidi" w:cstheme="minorBidi"/>
                <w:sz w:val="20"/>
              </w:rPr>
            </w:pPr>
          </w:p>
          <w:p w14:paraId="3F1AEAC3" w14:textId="77777777" w:rsidR="005D414D" w:rsidRDefault="005D414D" w:rsidP="005D414D">
            <w:pPr>
              <w:rPr>
                <w:rFonts w:asciiTheme="minorBidi" w:hAnsiTheme="minorBidi" w:cstheme="minorBidi"/>
                <w:sz w:val="20"/>
              </w:rPr>
            </w:pPr>
          </w:p>
          <w:p w14:paraId="38A32D06" w14:textId="77777777" w:rsidR="005D414D" w:rsidRDefault="005D414D" w:rsidP="005D414D">
            <w:pPr>
              <w:rPr>
                <w:rFonts w:asciiTheme="minorBidi" w:hAnsiTheme="minorBidi" w:cstheme="minorBidi"/>
                <w:sz w:val="20"/>
              </w:rPr>
            </w:pPr>
          </w:p>
          <w:p w14:paraId="79968C82" w14:textId="77777777" w:rsidR="005D414D" w:rsidRDefault="005D414D" w:rsidP="005D414D">
            <w:pPr>
              <w:rPr>
                <w:rFonts w:asciiTheme="minorBidi" w:hAnsiTheme="minorBidi" w:cstheme="minorBidi"/>
                <w:sz w:val="20"/>
              </w:rPr>
            </w:pPr>
          </w:p>
          <w:p w14:paraId="56438529" w14:textId="77777777" w:rsidR="005D414D" w:rsidRDefault="005D414D" w:rsidP="005D414D">
            <w:pPr>
              <w:rPr>
                <w:rFonts w:asciiTheme="minorBidi" w:hAnsiTheme="minorBidi" w:cstheme="minorBidi"/>
                <w:sz w:val="20"/>
              </w:rPr>
            </w:pPr>
          </w:p>
          <w:p w14:paraId="10D55E09" w14:textId="77777777" w:rsidR="005D414D" w:rsidRDefault="005D414D" w:rsidP="005D414D">
            <w:pPr>
              <w:rPr>
                <w:rFonts w:asciiTheme="minorBidi" w:hAnsiTheme="minorBidi" w:cstheme="minorBidi"/>
                <w:sz w:val="20"/>
              </w:rPr>
            </w:pPr>
          </w:p>
          <w:p w14:paraId="640CE5A9" w14:textId="77777777" w:rsidR="005D414D" w:rsidRDefault="005D414D" w:rsidP="005D414D">
            <w:pPr>
              <w:rPr>
                <w:rFonts w:asciiTheme="minorBidi" w:hAnsiTheme="minorBidi" w:cstheme="minorBidi"/>
                <w:sz w:val="20"/>
              </w:rPr>
            </w:pPr>
          </w:p>
          <w:p w14:paraId="1567C0B5" w14:textId="77777777" w:rsidR="005D414D" w:rsidRDefault="005D414D" w:rsidP="005D414D">
            <w:pPr>
              <w:rPr>
                <w:rFonts w:asciiTheme="minorBidi" w:hAnsiTheme="minorBidi" w:cstheme="minorBidi"/>
                <w:sz w:val="20"/>
              </w:rPr>
            </w:pPr>
          </w:p>
          <w:p w14:paraId="0A00C581" w14:textId="77777777" w:rsidR="005D414D" w:rsidRDefault="005D414D" w:rsidP="005D414D">
            <w:pPr>
              <w:rPr>
                <w:rFonts w:asciiTheme="minorBidi" w:hAnsiTheme="minorBidi" w:cstheme="minorBidi"/>
                <w:sz w:val="20"/>
              </w:rPr>
            </w:pPr>
          </w:p>
          <w:p w14:paraId="1F00E462" w14:textId="77777777" w:rsidR="005D414D" w:rsidRDefault="005D414D" w:rsidP="005D414D">
            <w:pPr>
              <w:rPr>
                <w:rFonts w:asciiTheme="minorBidi" w:hAnsiTheme="minorBidi" w:cstheme="minorBidi"/>
                <w:sz w:val="20"/>
              </w:rPr>
            </w:pPr>
          </w:p>
          <w:p w14:paraId="215704F5" w14:textId="77777777" w:rsidR="005D414D" w:rsidRDefault="005D414D" w:rsidP="005D414D">
            <w:pPr>
              <w:rPr>
                <w:rFonts w:asciiTheme="minorBidi" w:hAnsiTheme="minorBidi" w:cstheme="minorBidi"/>
                <w:sz w:val="20"/>
              </w:rPr>
            </w:pPr>
          </w:p>
          <w:p w14:paraId="3A28E854" w14:textId="77777777" w:rsidR="005D414D" w:rsidRDefault="005D414D" w:rsidP="005D414D">
            <w:pPr>
              <w:rPr>
                <w:rFonts w:asciiTheme="minorBidi" w:hAnsiTheme="minorBidi" w:cstheme="minorBidi"/>
                <w:sz w:val="20"/>
              </w:rPr>
            </w:pPr>
          </w:p>
          <w:p w14:paraId="2CC92A7A" w14:textId="77777777" w:rsidR="005D414D" w:rsidRDefault="005D414D" w:rsidP="005D414D">
            <w:pPr>
              <w:rPr>
                <w:rFonts w:asciiTheme="minorBidi" w:hAnsiTheme="minorBidi" w:cstheme="minorBidi"/>
                <w:sz w:val="20"/>
              </w:rPr>
            </w:pPr>
          </w:p>
          <w:p w14:paraId="16A1DEBE" w14:textId="77777777" w:rsidR="005D414D" w:rsidRDefault="005D414D" w:rsidP="005D414D">
            <w:pPr>
              <w:rPr>
                <w:rFonts w:asciiTheme="minorBidi" w:hAnsiTheme="minorBidi" w:cstheme="minorBidi"/>
                <w:sz w:val="20"/>
              </w:rPr>
            </w:pPr>
          </w:p>
          <w:p w14:paraId="01E458C6" w14:textId="77777777" w:rsidR="005D414D" w:rsidRDefault="005D414D" w:rsidP="005D414D">
            <w:pPr>
              <w:rPr>
                <w:rFonts w:asciiTheme="minorBidi" w:hAnsiTheme="minorBidi" w:cstheme="minorBidi"/>
                <w:sz w:val="20"/>
              </w:rPr>
            </w:pPr>
          </w:p>
          <w:p w14:paraId="7C97058E" w14:textId="77777777" w:rsidR="005D414D" w:rsidRDefault="005D414D" w:rsidP="005D414D">
            <w:pPr>
              <w:rPr>
                <w:rFonts w:asciiTheme="minorBidi" w:hAnsiTheme="minorBidi" w:cstheme="minorBidi"/>
                <w:sz w:val="20"/>
              </w:rPr>
            </w:pPr>
          </w:p>
          <w:p w14:paraId="1A612411" w14:textId="77777777" w:rsidR="005D414D" w:rsidRDefault="005D414D" w:rsidP="005D414D">
            <w:pPr>
              <w:rPr>
                <w:rFonts w:asciiTheme="minorBidi" w:hAnsiTheme="minorBidi" w:cstheme="minorBidi"/>
                <w:sz w:val="20"/>
              </w:rPr>
            </w:pPr>
          </w:p>
          <w:p w14:paraId="7C1128C7" w14:textId="77777777" w:rsidR="005D414D" w:rsidRDefault="005D414D" w:rsidP="005D414D">
            <w:pPr>
              <w:rPr>
                <w:rFonts w:asciiTheme="minorBidi" w:hAnsiTheme="minorBidi" w:cstheme="minorBidi"/>
                <w:sz w:val="20"/>
              </w:rPr>
            </w:pPr>
          </w:p>
          <w:p w14:paraId="3FE0770F" w14:textId="77777777" w:rsidR="005D414D" w:rsidRDefault="005D414D" w:rsidP="005D414D">
            <w:pPr>
              <w:rPr>
                <w:rFonts w:asciiTheme="minorBidi" w:hAnsiTheme="minorBidi" w:cstheme="minorBidi"/>
                <w:sz w:val="20"/>
              </w:rPr>
            </w:pPr>
          </w:p>
          <w:p w14:paraId="6CE0BB81" w14:textId="77777777" w:rsidR="00A55EE8" w:rsidRDefault="00A55EE8" w:rsidP="005D414D">
            <w:pPr>
              <w:rPr>
                <w:rFonts w:asciiTheme="minorBidi" w:hAnsiTheme="minorBidi" w:cstheme="minorBidi"/>
                <w:sz w:val="20"/>
              </w:rPr>
            </w:pPr>
          </w:p>
          <w:p w14:paraId="2B6A2EE5" w14:textId="77777777" w:rsidR="00A55EE8" w:rsidRDefault="00A55EE8" w:rsidP="005D414D">
            <w:pPr>
              <w:rPr>
                <w:rFonts w:asciiTheme="minorBidi" w:hAnsiTheme="minorBidi" w:cstheme="minorBidi"/>
                <w:sz w:val="20"/>
              </w:rPr>
            </w:pPr>
          </w:p>
          <w:p w14:paraId="169CA449" w14:textId="77777777" w:rsidR="00A55EE8" w:rsidRDefault="00A55EE8" w:rsidP="005D414D">
            <w:pPr>
              <w:rPr>
                <w:rFonts w:asciiTheme="minorBidi" w:hAnsiTheme="minorBidi" w:cstheme="minorBidi"/>
                <w:sz w:val="20"/>
              </w:rPr>
            </w:pPr>
          </w:p>
          <w:p w14:paraId="38D50EBF" w14:textId="77777777" w:rsidR="00A55EE8" w:rsidRDefault="00A55EE8" w:rsidP="005D414D">
            <w:pPr>
              <w:rPr>
                <w:rFonts w:asciiTheme="minorBidi" w:hAnsiTheme="minorBidi" w:cstheme="minorBidi"/>
                <w:sz w:val="20"/>
              </w:rPr>
            </w:pPr>
          </w:p>
          <w:p w14:paraId="7D335BD1" w14:textId="77777777" w:rsidR="00A55EE8" w:rsidRDefault="00A55EE8" w:rsidP="005D414D">
            <w:pPr>
              <w:rPr>
                <w:rFonts w:asciiTheme="minorBidi" w:hAnsiTheme="minorBidi" w:cstheme="minorBidi"/>
                <w:sz w:val="20"/>
              </w:rPr>
            </w:pPr>
          </w:p>
          <w:p w14:paraId="2B0F9E5B" w14:textId="77777777" w:rsidR="00A55EE8" w:rsidRDefault="00A55EE8" w:rsidP="005D414D">
            <w:pPr>
              <w:rPr>
                <w:rFonts w:asciiTheme="minorBidi" w:hAnsiTheme="minorBidi" w:cstheme="minorBidi"/>
                <w:sz w:val="20"/>
              </w:rPr>
            </w:pPr>
          </w:p>
          <w:p w14:paraId="437D1467" w14:textId="77777777" w:rsidR="00A55EE8" w:rsidRPr="005D414D" w:rsidRDefault="00A55EE8" w:rsidP="005D414D">
            <w:pPr>
              <w:rPr>
                <w:rFonts w:asciiTheme="minorBidi" w:hAnsiTheme="minorBidi" w:cstheme="minorBidi"/>
                <w:sz w:val="20"/>
              </w:rPr>
            </w:pPr>
          </w:p>
          <w:p w14:paraId="2C062702" w14:textId="77777777" w:rsidR="00F17AC2" w:rsidRPr="000D67A3" w:rsidRDefault="00F17AC2" w:rsidP="00F17AC2">
            <w:pPr>
              <w:pStyle w:val="ListParagraph"/>
              <w:bidi w:val="0"/>
              <w:ind w:left="791"/>
              <w:rPr>
                <w:rFonts w:asciiTheme="minorBidi" w:hAnsiTheme="minorBidi" w:cstheme="minorBidi"/>
                <w:sz w:val="20"/>
              </w:rPr>
            </w:pPr>
          </w:p>
          <w:p w14:paraId="03133506" w14:textId="77777777" w:rsidR="00F17AC2" w:rsidRPr="000D67A3" w:rsidRDefault="00F17AC2" w:rsidP="00F17AC2">
            <w:pPr>
              <w:pStyle w:val="ListParagraph"/>
              <w:numPr>
                <w:ilvl w:val="0"/>
                <w:numId w:val="23"/>
              </w:numPr>
              <w:bidi w:val="0"/>
              <w:ind w:left="431"/>
              <w:contextualSpacing/>
              <w:jc w:val="both"/>
              <w:rPr>
                <w:rFonts w:asciiTheme="minorBidi" w:hAnsiTheme="minorBidi" w:cstheme="minorBidi"/>
                <w:b/>
                <w:bCs/>
                <w:sz w:val="20"/>
                <w:szCs w:val="20"/>
              </w:rPr>
            </w:pPr>
            <w:r w:rsidRPr="000D67A3">
              <w:rPr>
                <w:rFonts w:asciiTheme="minorBidi" w:hAnsiTheme="minorBidi" w:cstheme="minorBidi"/>
                <w:b/>
                <w:bCs/>
                <w:sz w:val="20"/>
                <w:szCs w:val="20"/>
              </w:rPr>
              <w:t>Special Conditions Regarding the Subject of the Contract</w:t>
            </w:r>
            <w:r w:rsidRPr="000D67A3">
              <w:rPr>
                <w:rFonts w:asciiTheme="minorBidi" w:hAnsiTheme="minorBidi" w:cstheme="minorBidi"/>
                <w:b/>
                <w:bCs/>
                <w:sz w:val="20"/>
                <w:szCs w:val="20"/>
                <w:rtl/>
              </w:rPr>
              <w:t>:</w:t>
            </w:r>
          </w:p>
          <w:p w14:paraId="12E5CAA0" w14:textId="77777777" w:rsidR="00F17AC2" w:rsidRPr="000D67A3" w:rsidRDefault="00F17AC2" w:rsidP="00F17AC2">
            <w:pPr>
              <w:pStyle w:val="ListParagraph"/>
              <w:bidi w:val="0"/>
              <w:ind w:left="431"/>
              <w:contextualSpacing/>
              <w:jc w:val="both"/>
              <w:rPr>
                <w:rFonts w:asciiTheme="minorBidi" w:hAnsiTheme="minorBidi" w:cstheme="minorBidi"/>
                <w:b/>
                <w:bCs/>
                <w:sz w:val="20"/>
                <w:szCs w:val="20"/>
              </w:rPr>
            </w:pPr>
          </w:p>
          <w:p w14:paraId="149B0C62" w14:textId="77777777" w:rsidR="00F17AC2" w:rsidRDefault="00F17AC2" w:rsidP="00F17AC2">
            <w:pPr>
              <w:pStyle w:val="ListParagraph"/>
              <w:bidi w:val="0"/>
              <w:ind w:left="523"/>
              <w:contextualSpacing/>
              <w:jc w:val="both"/>
              <w:rPr>
                <w:rFonts w:asciiTheme="minorBidi" w:hAnsiTheme="minorBidi" w:cstheme="minorBidi"/>
                <w:b/>
                <w:bCs/>
                <w:color w:val="0D0D0D" w:themeColor="text1" w:themeTint="F2"/>
                <w:sz w:val="20"/>
                <w:szCs w:val="20"/>
                <w:rtl/>
              </w:rPr>
            </w:pPr>
            <w:r w:rsidRPr="000D67A3">
              <w:rPr>
                <w:rFonts w:asciiTheme="minorBidi" w:hAnsiTheme="minorBidi" w:cstheme="minorBidi"/>
                <w:color w:val="0D0D0D" w:themeColor="text1" w:themeTint="F2"/>
                <w:sz w:val="20"/>
                <w:szCs w:val="20"/>
              </w:rPr>
              <w:t xml:space="preserve">Technical proposal according to the required specifications in the </w:t>
            </w:r>
            <w:r w:rsidRPr="000D67A3">
              <w:rPr>
                <w:rFonts w:asciiTheme="minorBidi" w:hAnsiTheme="minorBidi" w:cstheme="minorBidi"/>
                <w:b/>
                <w:bCs/>
                <w:color w:val="0D0D0D" w:themeColor="text1" w:themeTint="F2"/>
                <w:sz w:val="20"/>
                <w:szCs w:val="20"/>
              </w:rPr>
              <w:t>Appendix (1).</w:t>
            </w:r>
          </w:p>
          <w:p w14:paraId="67924105" w14:textId="77777777" w:rsidR="004911F9" w:rsidRDefault="004911F9" w:rsidP="004911F9">
            <w:pPr>
              <w:pStyle w:val="ListParagraph"/>
              <w:bidi w:val="0"/>
              <w:ind w:left="523"/>
              <w:contextualSpacing/>
              <w:jc w:val="both"/>
              <w:rPr>
                <w:rFonts w:asciiTheme="minorBidi" w:hAnsiTheme="minorBidi" w:cstheme="minorBidi"/>
                <w:color w:val="0D0D0D" w:themeColor="text1" w:themeTint="F2"/>
                <w:sz w:val="20"/>
                <w:szCs w:val="20"/>
              </w:rPr>
            </w:pPr>
          </w:p>
          <w:p w14:paraId="574DF670" w14:textId="77777777" w:rsidR="005D414D" w:rsidRDefault="005D414D" w:rsidP="005D414D">
            <w:pPr>
              <w:pStyle w:val="ListParagraph"/>
              <w:bidi w:val="0"/>
              <w:ind w:left="523"/>
              <w:contextualSpacing/>
              <w:jc w:val="both"/>
              <w:rPr>
                <w:rFonts w:asciiTheme="minorBidi" w:hAnsiTheme="minorBidi" w:cstheme="minorBidi"/>
                <w:color w:val="0D0D0D" w:themeColor="text1" w:themeTint="F2"/>
                <w:sz w:val="20"/>
                <w:szCs w:val="20"/>
              </w:rPr>
            </w:pPr>
          </w:p>
          <w:p w14:paraId="219D2DCA" w14:textId="77777777" w:rsidR="00F17AC2" w:rsidRPr="000D67A3" w:rsidRDefault="00F17AC2" w:rsidP="00F17AC2">
            <w:pPr>
              <w:pStyle w:val="ListParagraph"/>
              <w:numPr>
                <w:ilvl w:val="0"/>
                <w:numId w:val="23"/>
              </w:numPr>
              <w:bidi w:val="0"/>
              <w:ind w:left="431"/>
              <w:contextualSpacing/>
              <w:jc w:val="both"/>
              <w:rPr>
                <w:rFonts w:asciiTheme="minorBidi" w:hAnsiTheme="minorBidi" w:cstheme="minorBidi"/>
                <w:b/>
                <w:bCs/>
                <w:sz w:val="20"/>
                <w:szCs w:val="20"/>
              </w:rPr>
            </w:pPr>
            <w:r w:rsidRPr="000D67A3">
              <w:rPr>
                <w:rFonts w:asciiTheme="minorBidi" w:hAnsiTheme="minorBidi" w:cstheme="minorBidi"/>
                <w:b/>
                <w:bCs/>
                <w:sz w:val="20"/>
                <w:szCs w:val="20"/>
              </w:rPr>
              <w:t>In case of the participation of a foreign bidder, the bidder must comply with one of the following conditions:</w:t>
            </w:r>
          </w:p>
          <w:p w14:paraId="25F25D53" w14:textId="77777777" w:rsidR="00F17AC2" w:rsidRPr="000D67A3" w:rsidRDefault="00F17AC2" w:rsidP="00F17AC2">
            <w:pPr>
              <w:pStyle w:val="ListParagraph"/>
              <w:bidi w:val="0"/>
              <w:ind w:left="431"/>
              <w:contextualSpacing/>
              <w:jc w:val="both"/>
              <w:rPr>
                <w:rFonts w:asciiTheme="minorBidi" w:hAnsiTheme="minorBidi" w:cstheme="minorBidi"/>
                <w:b/>
                <w:bCs/>
                <w:sz w:val="20"/>
                <w:szCs w:val="20"/>
              </w:rPr>
            </w:pPr>
          </w:p>
          <w:p w14:paraId="5DF302CE" w14:textId="77777777" w:rsidR="00F17AC2" w:rsidRPr="000D67A3" w:rsidRDefault="00F17AC2" w:rsidP="00F17AC2">
            <w:pPr>
              <w:pStyle w:val="ListParagraph"/>
              <w:numPr>
                <w:ilvl w:val="0"/>
                <w:numId w:val="27"/>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Is part of a coalition that includes at least one Lebanese company that meets the conditions required by the specific Tender document of the procurement project</w:t>
            </w:r>
            <w:r w:rsidRPr="000D67A3">
              <w:rPr>
                <w:rFonts w:asciiTheme="minorBidi" w:hAnsiTheme="minorBidi" w:cstheme="minorBidi"/>
                <w:sz w:val="20"/>
                <w:szCs w:val="20"/>
                <w:rtl/>
              </w:rPr>
              <w:t>.</w:t>
            </w:r>
          </w:p>
          <w:p w14:paraId="4EBF87E1" w14:textId="77777777" w:rsidR="00F17AC2" w:rsidRPr="000D67A3" w:rsidRDefault="00F17AC2" w:rsidP="00F17AC2">
            <w:pPr>
              <w:pStyle w:val="ListParagraph"/>
              <w:numPr>
                <w:ilvl w:val="0"/>
                <w:numId w:val="27"/>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The personal presence of the legal representative of the company to participate in the procurement proceedings</w:t>
            </w:r>
            <w:r w:rsidRPr="000D67A3">
              <w:rPr>
                <w:rFonts w:asciiTheme="minorBidi" w:hAnsiTheme="minorBidi" w:cstheme="minorBidi"/>
                <w:sz w:val="20"/>
                <w:szCs w:val="20"/>
                <w:rtl/>
              </w:rPr>
              <w:t>.</w:t>
            </w:r>
          </w:p>
          <w:p w14:paraId="24CCA3EC" w14:textId="77777777" w:rsidR="00F17AC2" w:rsidRPr="000D67A3" w:rsidRDefault="00F17AC2" w:rsidP="00F17AC2">
            <w:pPr>
              <w:pStyle w:val="ListParagraph"/>
              <w:numPr>
                <w:ilvl w:val="0"/>
                <w:numId w:val="27"/>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Has an authorized agent or representative in Lebanon responsible for signing the contract on its behalf</w:t>
            </w:r>
            <w:r w:rsidRPr="000D67A3">
              <w:rPr>
                <w:rFonts w:asciiTheme="minorBidi" w:hAnsiTheme="minorBidi" w:cstheme="minorBidi"/>
                <w:sz w:val="20"/>
                <w:szCs w:val="20"/>
                <w:rtl/>
              </w:rPr>
              <w:t>.</w:t>
            </w:r>
          </w:p>
          <w:p w14:paraId="59B95EC3" w14:textId="77777777" w:rsidR="00F17AC2" w:rsidRPr="000D67A3" w:rsidRDefault="00F17AC2" w:rsidP="00F17AC2">
            <w:pPr>
              <w:pStyle w:val="ListParagraph"/>
              <w:bidi w:val="0"/>
              <w:rPr>
                <w:sz w:val="20"/>
                <w:szCs w:val="20"/>
              </w:rPr>
            </w:pPr>
          </w:p>
          <w:p w14:paraId="37754A5D" w14:textId="77777777" w:rsidR="00F17AC2" w:rsidRPr="000D67A3" w:rsidRDefault="00F17AC2" w:rsidP="00F17AC2">
            <w:pPr>
              <w:pStyle w:val="ListParagraph"/>
              <w:bidi w:val="0"/>
              <w:ind w:left="0"/>
              <w:rPr>
                <w:rFonts w:asciiTheme="minorBidi" w:hAnsiTheme="minorBidi" w:cstheme="minorBidi"/>
                <w:sz w:val="20"/>
                <w:szCs w:val="20"/>
                <w:u w:val="single"/>
              </w:rPr>
            </w:pPr>
            <w:r w:rsidRPr="000D67A3">
              <w:rPr>
                <w:rFonts w:asciiTheme="minorBidi" w:hAnsiTheme="minorBidi" w:cstheme="minorBidi"/>
                <w:sz w:val="20"/>
                <w:szCs w:val="20"/>
                <w:u w:val="single"/>
              </w:rPr>
              <w:t>In addition to the above conditions, the foreign bidder must submit the following:</w:t>
            </w:r>
          </w:p>
          <w:p w14:paraId="29B29E5D" w14:textId="77777777" w:rsidR="00F17AC2" w:rsidRPr="000D67A3" w:rsidRDefault="00F17AC2" w:rsidP="00F17AC2">
            <w:pPr>
              <w:pStyle w:val="ListParagraph"/>
              <w:bidi w:val="0"/>
              <w:ind w:left="0"/>
              <w:rPr>
                <w:rFonts w:asciiTheme="minorBidi" w:hAnsiTheme="minorBidi" w:cstheme="minorBidi"/>
                <w:sz w:val="20"/>
                <w:szCs w:val="20"/>
                <w:u w:val="single"/>
              </w:rPr>
            </w:pPr>
          </w:p>
          <w:p w14:paraId="447221B0" w14:textId="77777777" w:rsidR="00F17AC2" w:rsidRPr="000D67A3" w:rsidRDefault="00F17AC2" w:rsidP="00F17AC2">
            <w:pPr>
              <w:pStyle w:val="ListParagraph"/>
              <w:numPr>
                <w:ilvl w:val="0"/>
                <w:numId w:val="28"/>
              </w:numPr>
              <w:bidi w:val="0"/>
              <w:ind w:left="360"/>
              <w:contextualSpacing/>
              <w:jc w:val="both"/>
              <w:rPr>
                <w:rFonts w:asciiTheme="minorBidi" w:hAnsiTheme="minorBidi" w:cstheme="minorBidi"/>
                <w:sz w:val="20"/>
                <w:szCs w:val="20"/>
              </w:rPr>
            </w:pPr>
            <w:r w:rsidRPr="000D67A3">
              <w:rPr>
                <w:rFonts w:asciiTheme="minorBidi" w:hAnsiTheme="minorBidi" w:cstheme="minorBidi"/>
                <w:sz w:val="20"/>
                <w:szCs w:val="20"/>
              </w:rPr>
              <w:t>Certificate registration of the company or certificate of establishment issued by the relevant authorities in their country</w:t>
            </w:r>
            <w:r w:rsidRPr="000D67A3">
              <w:rPr>
                <w:rFonts w:asciiTheme="minorBidi" w:hAnsiTheme="minorBidi" w:cstheme="minorBidi"/>
                <w:sz w:val="20"/>
                <w:szCs w:val="20"/>
                <w:rtl/>
              </w:rPr>
              <w:t>.</w:t>
            </w:r>
          </w:p>
          <w:p w14:paraId="698336D9" w14:textId="77777777" w:rsidR="00F17AC2" w:rsidRPr="000D67A3" w:rsidRDefault="00F17AC2" w:rsidP="00F17AC2">
            <w:pPr>
              <w:pStyle w:val="ListParagraph"/>
              <w:numPr>
                <w:ilvl w:val="0"/>
                <w:numId w:val="28"/>
              </w:numPr>
              <w:bidi w:val="0"/>
              <w:ind w:left="360"/>
              <w:contextualSpacing/>
              <w:jc w:val="both"/>
              <w:rPr>
                <w:rFonts w:asciiTheme="minorBidi" w:hAnsiTheme="minorBidi" w:cstheme="minorBidi"/>
                <w:sz w:val="20"/>
                <w:szCs w:val="20"/>
              </w:rPr>
            </w:pPr>
            <w:r w:rsidRPr="000D67A3">
              <w:rPr>
                <w:rFonts w:asciiTheme="minorBidi" w:hAnsiTheme="minorBidi" w:cstheme="minorBidi"/>
                <w:sz w:val="20"/>
                <w:szCs w:val="20"/>
              </w:rPr>
              <w:t>Certificate from the Lebanese Ministry of Economy and Trade confirming compliance with the provisions of the Law on Israel Boycott.</w:t>
            </w:r>
          </w:p>
          <w:p w14:paraId="69DC21D5" w14:textId="77777777" w:rsidR="00F17AC2" w:rsidRPr="000D67A3" w:rsidRDefault="00F17AC2" w:rsidP="00F17AC2">
            <w:pPr>
              <w:pStyle w:val="ListParagraph"/>
              <w:numPr>
                <w:ilvl w:val="0"/>
                <w:numId w:val="28"/>
              </w:numPr>
              <w:bidi w:val="0"/>
              <w:ind w:left="360"/>
              <w:contextualSpacing/>
              <w:jc w:val="both"/>
              <w:rPr>
                <w:rFonts w:asciiTheme="minorBidi" w:hAnsiTheme="minorBidi" w:cstheme="minorBidi"/>
                <w:sz w:val="20"/>
                <w:szCs w:val="20"/>
              </w:rPr>
            </w:pPr>
            <w:r w:rsidRPr="000D67A3">
              <w:rPr>
                <w:rFonts w:asciiTheme="minorBidi" w:hAnsiTheme="minorBidi" w:cstheme="minorBidi"/>
                <w:sz w:val="20"/>
                <w:szCs w:val="20"/>
              </w:rPr>
              <w:t>The required certificates according to paragraph (First) above, according to the laws of the country where the bidder is located, provided that these certificates are authenticated according to the regulations of the competent authorities.</w:t>
            </w:r>
          </w:p>
          <w:p w14:paraId="3D0AE403" w14:textId="77777777" w:rsidR="00F17AC2" w:rsidRPr="000D67A3" w:rsidRDefault="00F17AC2" w:rsidP="00F17AC2">
            <w:pPr>
              <w:rPr>
                <w:b/>
                <w:bCs/>
                <w:i/>
                <w:iCs/>
                <w:sz w:val="20"/>
                <w:lang w:val="en-US"/>
              </w:rPr>
            </w:pPr>
          </w:p>
          <w:p w14:paraId="65DA15B0" w14:textId="77777777" w:rsidR="00F17AC2" w:rsidRDefault="00F17AC2" w:rsidP="00F17AC2">
            <w:pPr>
              <w:rPr>
                <w:b/>
                <w:bCs/>
                <w:i/>
                <w:iCs/>
                <w:color w:val="FF0000"/>
                <w:sz w:val="20"/>
                <w:rtl/>
              </w:rPr>
            </w:pPr>
          </w:p>
          <w:p w14:paraId="72B81224" w14:textId="77777777" w:rsidR="00F17AC2" w:rsidRPr="000D67A3" w:rsidRDefault="00F17AC2" w:rsidP="00F17AC2">
            <w:pPr>
              <w:rPr>
                <w:b/>
                <w:bCs/>
                <w:i/>
                <w:iCs/>
                <w:color w:val="0D0D0D" w:themeColor="text1" w:themeTint="F2"/>
                <w:sz w:val="20"/>
              </w:rPr>
            </w:pPr>
            <w:r w:rsidRPr="000D67A3">
              <w:rPr>
                <w:b/>
                <w:bCs/>
                <w:i/>
                <w:iCs/>
                <w:color w:val="0D0D0D" w:themeColor="text1" w:themeTint="F2"/>
                <w:sz w:val="20"/>
              </w:rPr>
              <w:t>For certificates issued without an expiration date, the  validity date of each certificate is determined according to its nature, not exceeding six months from the date of the bid opening session.</w:t>
            </w:r>
          </w:p>
          <w:p w14:paraId="07BC13AF" w14:textId="77777777" w:rsidR="00A54F53" w:rsidRPr="00D24919" w:rsidRDefault="00A54F53" w:rsidP="00A54F53">
            <w:pPr>
              <w:ind w:left="360"/>
              <w:contextualSpacing/>
              <w:jc w:val="both"/>
              <w:rPr>
                <w:rFonts w:asciiTheme="minorBidi" w:hAnsiTheme="minorBidi" w:cstheme="minorBidi"/>
                <w:sz w:val="20"/>
              </w:rPr>
            </w:pPr>
          </w:p>
          <w:p w14:paraId="554BCB5B" w14:textId="77777777" w:rsidR="00A54F53" w:rsidRPr="00D24919" w:rsidRDefault="00A54F53" w:rsidP="00A54F53">
            <w:pPr>
              <w:ind w:left="360"/>
              <w:contextualSpacing/>
              <w:jc w:val="both"/>
              <w:rPr>
                <w:rFonts w:asciiTheme="minorBidi" w:hAnsiTheme="minorBidi" w:cstheme="minorBidi"/>
                <w:sz w:val="20"/>
              </w:rPr>
            </w:pPr>
            <w:r w:rsidRPr="00D24919">
              <w:rPr>
                <w:rFonts w:asciiTheme="minorBidi" w:hAnsiTheme="minorBidi" w:cstheme="minorBidi"/>
                <w:sz w:val="20"/>
              </w:rPr>
              <w:t xml:space="preserve">In addition, </w:t>
            </w:r>
            <w:r w:rsidRPr="00A54F53">
              <w:rPr>
                <w:rFonts w:asciiTheme="minorBidi" w:hAnsiTheme="minorBidi" w:cstheme="minorBidi"/>
                <w:b/>
                <w:bCs/>
                <w:sz w:val="20"/>
              </w:rPr>
              <w:t>envelope 1</w:t>
            </w:r>
            <w:r w:rsidRPr="00D24919">
              <w:rPr>
                <w:rFonts w:asciiTheme="minorBidi" w:hAnsiTheme="minorBidi" w:cstheme="minorBidi"/>
                <w:sz w:val="20"/>
              </w:rPr>
              <w:t xml:space="preserve"> should enclose the following documentation:</w:t>
            </w:r>
          </w:p>
          <w:p w14:paraId="57C55765" w14:textId="77777777" w:rsidR="00A54F53" w:rsidRPr="00D24919" w:rsidRDefault="00A54F53" w:rsidP="00A54F53">
            <w:pPr>
              <w:pStyle w:val="ListParagraph"/>
              <w:bidi w:val="0"/>
              <w:ind w:left="431" w:firstLine="708"/>
              <w:contextualSpacing/>
              <w:jc w:val="both"/>
              <w:rPr>
                <w:rFonts w:asciiTheme="minorBidi" w:hAnsiTheme="minorBidi" w:cstheme="minorBidi"/>
                <w:b/>
                <w:bCs/>
                <w:sz w:val="20"/>
                <w:szCs w:val="20"/>
              </w:rPr>
            </w:pPr>
          </w:p>
          <w:p w14:paraId="2A9D4F23" w14:textId="77777777" w:rsidR="00F17AC2" w:rsidRPr="000D67A3" w:rsidRDefault="00F17AC2" w:rsidP="00F17AC2">
            <w:pPr>
              <w:rPr>
                <w:b/>
                <w:bCs/>
                <w:i/>
                <w:iCs/>
                <w:color w:val="0D0D0D" w:themeColor="text1" w:themeTint="F2"/>
                <w:sz w:val="20"/>
              </w:rPr>
            </w:pPr>
          </w:p>
          <w:p w14:paraId="6FF1C269" w14:textId="77777777" w:rsidR="00F17AC2" w:rsidRPr="000D67A3" w:rsidRDefault="00F17AC2" w:rsidP="00F17AC2">
            <w:pPr>
              <w:pStyle w:val="ListParagraph"/>
              <w:numPr>
                <w:ilvl w:val="0"/>
                <w:numId w:val="23"/>
              </w:numPr>
              <w:bidi w:val="0"/>
              <w:ind w:left="427"/>
              <w:contextualSpacing/>
              <w:jc w:val="both"/>
              <w:rPr>
                <w:rFonts w:asciiTheme="minorBidi" w:hAnsiTheme="minorBidi" w:cstheme="minorBidi"/>
                <w:color w:val="0D0D0D" w:themeColor="text1" w:themeTint="F2"/>
                <w:sz w:val="20"/>
              </w:rPr>
            </w:pPr>
            <w:r w:rsidRPr="000D67A3">
              <w:rPr>
                <w:rFonts w:asciiTheme="minorBidi" w:hAnsiTheme="minorBidi" w:cstheme="minorBidi"/>
                <w:color w:val="0D0D0D" w:themeColor="text1" w:themeTint="F2"/>
                <w:sz w:val="20"/>
              </w:rPr>
              <w:t xml:space="preserve">A cover letter, in two copies, addressed to MIC1 showing the Bidder’s interest in submitting the Offer to the RFT (where the name of project as mentioned in this RFT is explicitly mentioned) duly signed and stamped by the authorized representative and listing the documents enclosed whether in hard or soft copy. The cover letter should also mention the names of partners (if any) that are participating under the umbrella of the company in question. </w:t>
            </w:r>
          </w:p>
          <w:p w14:paraId="28BC280A" w14:textId="77777777" w:rsidR="00F17AC2" w:rsidRDefault="00F17AC2" w:rsidP="00F17AC2">
            <w:pPr>
              <w:pStyle w:val="ListParagraph"/>
              <w:bidi w:val="0"/>
              <w:ind w:left="435" w:hanging="360"/>
              <w:contextualSpacing/>
              <w:jc w:val="both"/>
              <w:rPr>
                <w:rFonts w:asciiTheme="minorBidi" w:hAnsiTheme="minorBidi" w:cstheme="minorBidi"/>
                <w:color w:val="0D0D0D" w:themeColor="text1" w:themeTint="F2"/>
                <w:sz w:val="20"/>
                <w:szCs w:val="20"/>
              </w:rPr>
            </w:pPr>
          </w:p>
          <w:p w14:paraId="0CE2BE9D" w14:textId="77777777" w:rsidR="00A54F53" w:rsidRPr="000D67A3" w:rsidRDefault="00A54F53" w:rsidP="00A54F53">
            <w:pPr>
              <w:pStyle w:val="ListParagraph"/>
              <w:bidi w:val="0"/>
              <w:ind w:left="435" w:hanging="360"/>
              <w:contextualSpacing/>
              <w:jc w:val="both"/>
              <w:rPr>
                <w:rFonts w:asciiTheme="minorBidi" w:hAnsiTheme="minorBidi" w:cstheme="minorBidi"/>
                <w:color w:val="0D0D0D" w:themeColor="text1" w:themeTint="F2"/>
                <w:sz w:val="20"/>
                <w:szCs w:val="20"/>
              </w:rPr>
            </w:pPr>
          </w:p>
          <w:p w14:paraId="5558BEB4" w14:textId="565E6D2B" w:rsidR="00F17AC2" w:rsidRPr="000D67A3" w:rsidRDefault="00F17AC2" w:rsidP="00F17AC2">
            <w:pPr>
              <w:pStyle w:val="ListParagraph"/>
              <w:numPr>
                <w:ilvl w:val="0"/>
                <w:numId w:val="23"/>
              </w:numPr>
              <w:bidi w:val="0"/>
              <w:ind w:left="435"/>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 xml:space="preserve">Thus, the technical submission should be limited to the cover letters (2 copies) and the </w:t>
            </w:r>
            <w:r w:rsidR="00A54F53">
              <w:rPr>
                <w:rFonts w:asciiTheme="minorBidi" w:hAnsiTheme="minorBidi" w:cstheme="minorBidi"/>
                <w:color w:val="0D0D0D" w:themeColor="text1" w:themeTint="F2"/>
                <w:sz w:val="20"/>
                <w:szCs w:val="20"/>
              </w:rPr>
              <w:t>complete version of the filled compliance matrix on CD or USB in both EXCEL and PDF</w:t>
            </w:r>
            <w:r w:rsidR="005F05FE">
              <w:rPr>
                <w:rFonts w:asciiTheme="minorBidi" w:hAnsiTheme="minorBidi" w:cstheme="minorBidi"/>
                <w:color w:val="0D0D0D" w:themeColor="text1" w:themeTint="F2"/>
                <w:sz w:val="20"/>
                <w:szCs w:val="20"/>
              </w:rPr>
              <w:t>.</w:t>
            </w:r>
          </w:p>
          <w:p w14:paraId="4898ECA3" w14:textId="77777777" w:rsidR="00F17AC2" w:rsidRPr="000D67A3" w:rsidRDefault="00F17AC2" w:rsidP="00F17AC2">
            <w:pPr>
              <w:pStyle w:val="ListParagraph"/>
              <w:bidi w:val="0"/>
              <w:ind w:left="435" w:hanging="360"/>
              <w:contextualSpacing/>
              <w:jc w:val="both"/>
              <w:rPr>
                <w:rFonts w:asciiTheme="minorBidi" w:hAnsiTheme="minorBidi" w:cstheme="minorBidi"/>
                <w:color w:val="0D0D0D" w:themeColor="text1" w:themeTint="F2"/>
                <w:sz w:val="20"/>
                <w:szCs w:val="20"/>
              </w:rPr>
            </w:pPr>
          </w:p>
          <w:p w14:paraId="2DBAFC9D" w14:textId="77777777" w:rsidR="00F17AC2" w:rsidRPr="000D67A3" w:rsidRDefault="00F17AC2" w:rsidP="00F17AC2">
            <w:pPr>
              <w:pStyle w:val="ListParagraph"/>
              <w:numPr>
                <w:ilvl w:val="0"/>
                <w:numId w:val="23"/>
              </w:numPr>
              <w:bidi w:val="0"/>
              <w:ind w:left="435"/>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The complete version of the filled compliance matrix is not needed in hard copy, only on CD in both excel and PDF versions including bidder logo.</w:t>
            </w:r>
          </w:p>
          <w:p w14:paraId="7979CCE0" w14:textId="77777777" w:rsidR="00F17AC2" w:rsidRPr="000D67A3" w:rsidRDefault="00F17AC2" w:rsidP="00F17AC2">
            <w:pPr>
              <w:pStyle w:val="ListParagraph"/>
              <w:bidi w:val="0"/>
              <w:ind w:left="435" w:hanging="360"/>
              <w:contextualSpacing/>
              <w:jc w:val="both"/>
              <w:rPr>
                <w:rFonts w:asciiTheme="minorBidi" w:hAnsiTheme="minorBidi" w:cstheme="minorBidi"/>
                <w:color w:val="0D0D0D" w:themeColor="text1" w:themeTint="F2"/>
                <w:sz w:val="20"/>
                <w:szCs w:val="20"/>
              </w:rPr>
            </w:pPr>
          </w:p>
          <w:p w14:paraId="50B5B645" w14:textId="77777777" w:rsidR="00F17AC2" w:rsidRPr="000D67A3" w:rsidRDefault="00F17AC2" w:rsidP="00F17AC2">
            <w:pPr>
              <w:pStyle w:val="ListParagraph"/>
              <w:numPr>
                <w:ilvl w:val="0"/>
                <w:numId w:val="23"/>
              </w:numPr>
              <w:bidi w:val="0"/>
              <w:ind w:left="435"/>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The cover letter, however, should confirm that, in case selected, bidder commit to deliver according to the complete compliance matrix submitted as part of the technical response on the CD.</w:t>
            </w:r>
          </w:p>
          <w:p w14:paraId="661E4982" w14:textId="77777777" w:rsidR="00F17AC2" w:rsidRPr="000D67A3" w:rsidRDefault="00F17AC2" w:rsidP="00F17AC2">
            <w:pPr>
              <w:pStyle w:val="ListParagraph"/>
              <w:bidi w:val="0"/>
              <w:ind w:left="435" w:hanging="360"/>
              <w:contextualSpacing/>
              <w:jc w:val="both"/>
              <w:rPr>
                <w:rFonts w:asciiTheme="minorBidi" w:hAnsiTheme="minorBidi" w:cstheme="minorBidi"/>
                <w:color w:val="0D0D0D" w:themeColor="text1" w:themeTint="F2"/>
                <w:sz w:val="20"/>
                <w:szCs w:val="20"/>
              </w:rPr>
            </w:pPr>
          </w:p>
          <w:p w14:paraId="32F6F544" w14:textId="77777777" w:rsidR="00F17AC2" w:rsidRPr="000D67A3" w:rsidRDefault="00F17AC2" w:rsidP="00F17AC2">
            <w:pPr>
              <w:pStyle w:val="ListParagraph"/>
              <w:numPr>
                <w:ilvl w:val="0"/>
                <w:numId w:val="23"/>
              </w:numPr>
              <w:bidi w:val="0"/>
              <w:ind w:left="435"/>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 xml:space="preserve">No need to share a hard copy version of the executive summary or technical solution; it can be only part of the technical submission on CD.  </w:t>
            </w:r>
          </w:p>
          <w:p w14:paraId="472C00E7" w14:textId="77777777" w:rsidR="00F17AC2" w:rsidRPr="000D67A3" w:rsidRDefault="00F17AC2" w:rsidP="00F17AC2">
            <w:pPr>
              <w:pStyle w:val="ListParagraph"/>
              <w:bidi w:val="0"/>
              <w:ind w:left="435" w:hanging="360"/>
              <w:contextualSpacing/>
              <w:jc w:val="both"/>
              <w:rPr>
                <w:rFonts w:asciiTheme="minorBidi" w:hAnsiTheme="minorBidi" w:cstheme="minorBidi"/>
                <w:color w:val="0D0D0D" w:themeColor="text1" w:themeTint="F2"/>
                <w:sz w:val="20"/>
                <w:szCs w:val="20"/>
              </w:rPr>
            </w:pPr>
          </w:p>
          <w:p w14:paraId="7E2B7787" w14:textId="77777777" w:rsidR="00F17AC2" w:rsidRPr="000D67A3" w:rsidRDefault="00F17AC2" w:rsidP="00F17AC2">
            <w:pPr>
              <w:pStyle w:val="ListParagraph"/>
              <w:numPr>
                <w:ilvl w:val="0"/>
                <w:numId w:val="23"/>
              </w:numPr>
              <w:bidi w:val="0"/>
              <w:ind w:left="435"/>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3 labeled CDs with the complete Technical Offer to RFT, in WinWord, Compliance Matrix in MS Excel and in PDF format with company logo, unpriced BoM in MS Excel &amp; supporting technical documentation in WinWord or PDF format.</w:t>
            </w:r>
          </w:p>
          <w:p w14:paraId="059A11A8" w14:textId="77777777" w:rsidR="00F17AC2" w:rsidRPr="000D67A3" w:rsidRDefault="00F17AC2" w:rsidP="00F17AC2">
            <w:pPr>
              <w:ind w:left="435" w:hanging="360"/>
              <w:jc w:val="both"/>
              <w:rPr>
                <w:color w:val="0D0D0D" w:themeColor="text1" w:themeTint="F2"/>
                <w:szCs w:val="22"/>
              </w:rPr>
            </w:pPr>
          </w:p>
          <w:p w14:paraId="02A405DE" w14:textId="77777777" w:rsidR="00F17AC2" w:rsidRPr="000D67A3" w:rsidRDefault="00F17AC2" w:rsidP="00F17AC2">
            <w:pPr>
              <w:pStyle w:val="ListParagraph"/>
              <w:numPr>
                <w:ilvl w:val="0"/>
                <w:numId w:val="23"/>
              </w:numPr>
              <w:bidi w:val="0"/>
              <w:ind w:left="435"/>
              <w:rPr>
                <w:rFonts w:asciiTheme="minorBidi" w:hAnsiTheme="minorBidi" w:cstheme="minorBidi"/>
                <w:color w:val="0D0D0D" w:themeColor="text1" w:themeTint="F2"/>
                <w:sz w:val="20"/>
              </w:rPr>
            </w:pPr>
            <w:r w:rsidRPr="000D67A3">
              <w:rPr>
                <w:rFonts w:asciiTheme="minorBidi" w:hAnsiTheme="minorBidi" w:cstheme="minorBidi"/>
                <w:color w:val="0D0D0D" w:themeColor="text1" w:themeTint="F2"/>
                <w:sz w:val="20"/>
              </w:rPr>
              <w:t>A</w:t>
            </w:r>
            <w:r w:rsidRPr="000D67A3">
              <w:rPr>
                <w:color w:val="0D0D0D" w:themeColor="text1" w:themeTint="F2"/>
              </w:rPr>
              <w:t xml:space="preserve"> </w:t>
            </w:r>
            <w:r w:rsidRPr="000D67A3">
              <w:rPr>
                <w:rFonts w:asciiTheme="minorBidi" w:hAnsiTheme="minorBidi" w:cstheme="minorBidi"/>
                <w:color w:val="0D0D0D" w:themeColor="text1" w:themeTint="F2"/>
                <w:sz w:val="20"/>
              </w:rPr>
              <w:t xml:space="preserve">Bid Bond amounting </w:t>
            </w:r>
            <w:r w:rsidRPr="005D414D">
              <w:rPr>
                <w:rFonts w:asciiTheme="minorBidi" w:hAnsiTheme="minorBidi" w:cstheme="minorBidi"/>
                <w:b/>
                <w:bCs/>
                <w:color w:val="0D0D0D" w:themeColor="text1" w:themeTint="F2"/>
                <w:sz w:val="20"/>
              </w:rPr>
              <w:t>5,000 USD</w:t>
            </w:r>
            <w:r w:rsidRPr="000D67A3">
              <w:rPr>
                <w:rFonts w:asciiTheme="minorBidi" w:hAnsiTheme="minorBidi" w:cstheme="minorBidi"/>
                <w:color w:val="0D0D0D" w:themeColor="text1" w:themeTint="F2"/>
                <w:sz w:val="20"/>
              </w:rPr>
              <w:t xml:space="preserve"> from the participating bidders’ bank to MIC1 is requested. This bid bond is ruled by article 34 of the Public Procurement Law dated July 19th, 2021, and is considered as a major condition for the compliance to this Tender document and selection criteria. The validity of the Bid Bond should be for 208 days as of offers submission date (shall exceed the Offer’s validity by 28 days as per article 4.2.17. The Bid Bond can be provided as LG from bidders’ bank or in Cash, or banker’s cheque.</w:t>
            </w:r>
          </w:p>
          <w:p w14:paraId="6981D316" w14:textId="77777777" w:rsidR="00F17AC2" w:rsidRPr="000D67A3" w:rsidRDefault="00F17AC2" w:rsidP="00F17AC2">
            <w:pPr>
              <w:pStyle w:val="ListParagraph"/>
              <w:rPr>
                <w:rFonts w:asciiTheme="minorBidi" w:hAnsiTheme="minorBidi" w:cstheme="minorBidi"/>
                <w:color w:val="FF0000"/>
                <w:sz w:val="20"/>
              </w:rPr>
            </w:pPr>
          </w:p>
          <w:p w14:paraId="348BF11A" w14:textId="77777777" w:rsidR="00F17AC2" w:rsidRPr="000D67A3" w:rsidRDefault="00F17AC2" w:rsidP="00F17AC2">
            <w:pPr>
              <w:jc w:val="both"/>
              <w:rPr>
                <w:b/>
                <w:bCs/>
                <w:i/>
                <w:iCs/>
                <w:color w:val="0D0D0D" w:themeColor="text1" w:themeTint="F2"/>
                <w:sz w:val="20"/>
              </w:rPr>
            </w:pPr>
            <w:r w:rsidRPr="000D67A3">
              <w:rPr>
                <w:b/>
                <w:bCs/>
                <w:i/>
                <w:iCs/>
                <w:color w:val="0D0D0D" w:themeColor="text1" w:themeTint="F2"/>
                <w:sz w:val="20"/>
              </w:rPr>
              <w:t>No prices even Free of Charge (FoC) term shall be mentioned in the technical offer envelope whatsoever.</w:t>
            </w:r>
          </w:p>
          <w:p w14:paraId="77AD3175" w14:textId="77777777" w:rsidR="00F17AC2" w:rsidRPr="000D67A3" w:rsidRDefault="00F17AC2" w:rsidP="00F17AC2">
            <w:pPr>
              <w:jc w:val="both"/>
              <w:rPr>
                <w:rFonts w:asciiTheme="minorBidi" w:hAnsiTheme="minorBidi" w:cstheme="minorBidi"/>
                <w:b/>
                <w:bCs/>
                <w:i/>
                <w:iCs/>
                <w:color w:val="0D0D0D" w:themeColor="text1" w:themeTint="F2"/>
                <w:sz w:val="20"/>
                <w:lang w:eastAsia="ar-SA"/>
              </w:rPr>
            </w:pPr>
            <w:r w:rsidRPr="000D67A3">
              <w:rPr>
                <w:rFonts w:asciiTheme="minorBidi" w:hAnsiTheme="minorBidi" w:cstheme="minorBidi"/>
                <w:b/>
                <w:bCs/>
                <w:i/>
                <w:iCs/>
                <w:color w:val="0D0D0D" w:themeColor="text1" w:themeTint="F2"/>
                <w:sz w:val="20"/>
                <w:lang w:eastAsia="ar-SA"/>
              </w:rPr>
              <w:t>All submitted documents should be signed and stamped by the bidder.</w:t>
            </w:r>
          </w:p>
          <w:p w14:paraId="6AF3D75C" w14:textId="77777777" w:rsidR="00F17AC2" w:rsidRDefault="00F17AC2" w:rsidP="00F17AC2"/>
        </w:tc>
        <w:tc>
          <w:tcPr>
            <w:tcW w:w="5400" w:type="dxa"/>
            <w:tcBorders>
              <w:top w:val="single" w:sz="4" w:space="0" w:color="auto"/>
              <w:left w:val="single" w:sz="4" w:space="0" w:color="auto"/>
              <w:bottom w:val="single" w:sz="4" w:space="0" w:color="auto"/>
              <w:right w:val="single" w:sz="4" w:space="0" w:color="auto"/>
            </w:tcBorders>
          </w:tcPr>
          <w:p w14:paraId="2799DB09" w14:textId="77777777" w:rsidR="00F17AC2" w:rsidRPr="00852F07" w:rsidRDefault="00F17AC2" w:rsidP="00F17AC2">
            <w:pPr>
              <w:jc w:val="center"/>
              <w:rPr>
                <w:b/>
                <w:bCs/>
                <w:rtl/>
                <w:lang w:bidi="ar-LB"/>
              </w:rPr>
            </w:pPr>
            <w:bookmarkStart w:id="7" w:name="_Toc155776016"/>
            <w:bookmarkStart w:id="8" w:name="_Toc156302373"/>
            <w:bookmarkStart w:id="9" w:name="_Toc156560205"/>
            <w:bookmarkStart w:id="10" w:name="_Toc156565127"/>
            <w:bookmarkStart w:id="11" w:name="_Toc159404060"/>
            <w:bookmarkStart w:id="12" w:name="_Toc159405767"/>
            <w:bookmarkStart w:id="13" w:name="_Toc159921141"/>
            <w:r w:rsidRPr="00852F07">
              <w:rPr>
                <w:b/>
                <w:bCs/>
                <w:rtl/>
                <w:lang w:bidi="ar-LB"/>
              </w:rPr>
              <w:lastRenderedPageBreak/>
              <w:t>القسم الأول</w:t>
            </w:r>
            <w:bookmarkEnd w:id="7"/>
            <w:bookmarkEnd w:id="8"/>
            <w:bookmarkEnd w:id="9"/>
            <w:bookmarkEnd w:id="10"/>
            <w:bookmarkEnd w:id="11"/>
            <w:bookmarkEnd w:id="12"/>
            <w:bookmarkEnd w:id="13"/>
          </w:p>
          <w:p w14:paraId="5474B06D" w14:textId="77777777" w:rsidR="00F17AC2" w:rsidRDefault="00F17AC2" w:rsidP="00F17AC2">
            <w:pPr>
              <w:bidi/>
              <w:jc w:val="center"/>
              <w:rPr>
                <w:rFonts w:ascii="Simplified Arabic" w:hAnsi="Simplified Arabic" w:cs="Simplified Arabic"/>
                <w:b/>
                <w:bCs/>
                <w:szCs w:val="22"/>
                <w:rtl/>
                <w:lang w:bidi="ar-LB"/>
              </w:rPr>
            </w:pPr>
            <w:r w:rsidRPr="00CF6566">
              <w:rPr>
                <w:rFonts w:ascii="Simplified Arabic" w:hAnsi="Simplified Arabic" w:cs="Simplified Arabic"/>
                <w:b/>
                <w:bCs/>
                <w:szCs w:val="22"/>
                <w:rtl/>
                <w:lang w:bidi="ar-LB"/>
              </w:rPr>
              <w:t>أحكام خاصة بتقديم العروض وارساء التلزيم</w:t>
            </w:r>
          </w:p>
          <w:p w14:paraId="27D15B60" w14:textId="77777777" w:rsidR="00F17AC2" w:rsidRPr="00CF6566" w:rsidRDefault="00F17AC2" w:rsidP="00F17AC2">
            <w:pPr>
              <w:bidi/>
              <w:jc w:val="center"/>
              <w:rPr>
                <w:rFonts w:ascii="Simplified Arabic" w:hAnsi="Simplified Arabic" w:cs="Simplified Arabic"/>
                <w:b/>
                <w:bCs/>
                <w:szCs w:val="22"/>
                <w:rtl/>
                <w:lang w:bidi="ar-LB"/>
              </w:rPr>
            </w:pPr>
          </w:p>
          <w:p w14:paraId="1BA11C5E" w14:textId="25AB2C52" w:rsidR="00F17AC2" w:rsidRPr="00CF6566" w:rsidRDefault="00F17AC2" w:rsidP="00F17AC2">
            <w:pPr>
              <w:bidi/>
              <w:rPr>
                <w:rFonts w:ascii="Simplified Arabic" w:hAnsi="Simplified Arabic" w:cs="Simplified Arabic"/>
                <w:b/>
                <w:bCs/>
                <w:szCs w:val="22"/>
                <w:rtl/>
                <w:lang w:bidi="ar-LB"/>
              </w:rPr>
            </w:pPr>
            <w:r>
              <w:rPr>
                <w:rFonts w:ascii="Simplified Arabic" w:hAnsi="Simplified Arabic" w:cs="Simplified Arabic" w:hint="cs"/>
                <w:b/>
                <w:bCs/>
                <w:szCs w:val="22"/>
                <w:rtl/>
                <w:lang w:bidi="ar-LB"/>
              </w:rPr>
              <w:t>المادة 1:</w:t>
            </w:r>
            <w:r w:rsidRPr="00852F07">
              <w:rPr>
                <w:rFonts w:ascii="Simplified Arabic" w:hAnsi="Simplified Arabic" w:cs="Simplified Arabic"/>
                <w:b/>
                <w:bCs/>
                <w:szCs w:val="22"/>
                <w:rtl/>
                <w:lang w:bidi="ar-LB"/>
              </w:rPr>
              <w:tab/>
              <w:t>تحديد الصفقة وموضوعها</w:t>
            </w:r>
          </w:p>
          <w:p w14:paraId="57934567" w14:textId="2CC71741" w:rsidR="00F17AC2" w:rsidRPr="004B6617" w:rsidRDefault="00F17AC2" w:rsidP="00F17AC2">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تُجري (</w:t>
            </w:r>
            <w:r>
              <w:rPr>
                <w:sz w:val="20"/>
              </w:rPr>
              <w:t>MIC1</w:t>
            </w:r>
            <w:r w:rsidRPr="00CF6566">
              <w:rPr>
                <w:rFonts w:ascii="Simplified Arabic" w:eastAsia="Cambria" w:hAnsi="Simplified Arabic" w:cs="Simplified Arabic"/>
                <w:color w:val="000000"/>
                <w:szCs w:val="22"/>
                <w:rtl/>
              </w:rPr>
              <w:t xml:space="preserve">) وفقًا لأحكام قانون الشراء العام وبطريقة الظرف </w:t>
            </w:r>
            <w:r w:rsidRPr="00EA4CB7">
              <w:rPr>
                <w:rFonts w:ascii="Simplified Arabic" w:eastAsia="Cambria" w:hAnsi="Simplified Arabic" w:cs="Simplified Arabic"/>
                <w:color w:val="000000"/>
                <w:szCs w:val="22"/>
                <w:rtl/>
              </w:rPr>
              <w:t>المختوم مناقصة عمومية</w:t>
            </w:r>
            <w:r w:rsidRPr="00CF6566">
              <w:rPr>
                <w:rFonts w:ascii="Simplified Arabic" w:eastAsia="Cambria" w:hAnsi="Simplified Arabic" w:cs="Simplified Arabic"/>
                <w:color w:val="000000"/>
                <w:szCs w:val="22"/>
                <w:rtl/>
              </w:rPr>
              <w:t xml:space="preserve"> لتلزيم </w:t>
            </w:r>
            <w:r>
              <w:rPr>
                <w:rFonts w:asciiTheme="minorBidi" w:hAnsiTheme="minorBidi" w:cstheme="minorBidi"/>
                <w:b/>
                <w:bCs/>
                <w:color w:val="0D0D0D" w:themeColor="text1" w:themeTint="F2"/>
                <w:sz w:val="20"/>
              </w:rPr>
              <w:t>EXFO Upgrade needed Hardware</w:t>
            </w:r>
            <w:r w:rsidRPr="00CF6566">
              <w:rPr>
                <w:rFonts w:ascii="Simplified Arabic" w:eastAsia="Cambria" w:hAnsi="Simplified Arabic" w:cs="Simplified Arabic"/>
                <w:color w:val="000000"/>
                <w:szCs w:val="22"/>
                <w:rtl/>
              </w:rPr>
              <w:t xml:space="preserve"> وفق دفتر الشروط هذا</w:t>
            </w:r>
            <w:r w:rsidRPr="00CF6566">
              <w:rPr>
                <w:rFonts w:ascii="Simplified Arabic" w:eastAsia="Cambria" w:hAnsi="Simplified Arabic" w:cs="Simplified Arabic"/>
                <w:color w:val="000000"/>
                <w:szCs w:val="22"/>
                <w:rtl/>
                <w:lang w:bidi="ar-LB"/>
              </w:rPr>
              <w:t xml:space="preserve"> ومرفقاته </w:t>
            </w:r>
            <w:r w:rsidRPr="00CF6566">
              <w:rPr>
                <w:rFonts w:ascii="Simplified Arabic" w:eastAsia="Cambria" w:hAnsi="Simplified Arabic" w:cs="Simplified Arabic"/>
                <w:color w:val="000000"/>
                <w:szCs w:val="22"/>
                <w:rtl/>
              </w:rPr>
              <w:t>التي تُعتبر كلها جزأً لا يتجزأ منه.</w:t>
            </w:r>
          </w:p>
          <w:p w14:paraId="684C3B09" w14:textId="687D0DC7" w:rsidR="00F17AC2" w:rsidRPr="004B6617" w:rsidRDefault="00F17AC2" w:rsidP="00F17AC2">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tl/>
              </w:rPr>
            </w:pPr>
            <w:bookmarkStart w:id="14" w:name="_Hlk146103594"/>
            <w:r w:rsidRPr="00CF6566">
              <w:rPr>
                <w:rFonts w:ascii="Simplified Arabic" w:eastAsia="Cambria" w:hAnsi="Simplified Arabic" w:cs="Simplified Arabic"/>
                <w:color w:val="000000"/>
                <w:szCs w:val="22"/>
                <w:rtl/>
              </w:rPr>
              <w:t>عند التعارض بين أحكام دفتر الشروط هذا وأحكام قانون الشراء العام تطبق أحكام قانون الشراء العام.</w:t>
            </w:r>
          </w:p>
          <w:bookmarkEnd w:id="14"/>
          <w:p w14:paraId="4E7D65BE" w14:textId="4CB1382A" w:rsidR="00F17AC2" w:rsidRPr="000D67A3" w:rsidRDefault="00F17AC2" w:rsidP="00F17AC2">
            <w:pPr>
              <w:numPr>
                <w:ilvl w:val="0"/>
                <w:numId w:val="6"/>
              </w:numPr>
              <w:pBdr>
                <w:top w:val="nil"/>
                <w:left w:val="nil"/>
                <w:bottom w:val="nil"/>
                <w:right w:val="nil"/>
                <w:between w:val="nil"/>
              </w:pBdr>
              <w:bidi/>
              <w:jc w:val="both"/>
              <w:rPr>
                <w:rFonts w:ascii="Simplified Arabic" w:eastAsia="Cambria" w:hAnsi="Simplified Arabic" w:cs="Simplified Arabic"/>
                <w:color w:val="0D0D0D" w:themeColor="text1" w:themeTint="F2"/>
                <w:szCs w:val="22"/>
              </w:rPr>
            </w:pPr>
            <w:r w:rsidRPr="000D67A3">
              <w:rPr>
                <w:rFonts w:ascii="Simplified Arabic" w:eastAsia="Cambria" w:hAnsi="Simplified Arabic" w:cs="Simplified Arabic"/>
                <w:color w:val="0D0D0D" w:themeColor="text1" w:themeTint="F2"/>
                <w:szCs w:val="22"/>
                <w:rtl/>
              </w:rPr>
              <w:t>تتم الدعوة الى هذا التلزيم عبر الإعلان على المنصة الالكترونية المركزية لدى هيئة الشراء العام وعلى الموقع الالكتروني الخاص ب</w:t>
            </w:r>
            <w:r w:rsidRPr="000D67A3">
              <w:rPr>
                <w:rFonts w:asciiTheme="minorBidi" w:hAnsiTheme="minorBidi" w:cstheme="minorBidi"/>
                <w:color w:val="0D0D0D" w:themeColor="text1" w:themeTint="F2"/>
                <w:sz w:val="20"/>
              </w:rPr>
              <w:t>MIC1</w:t>
            </w:r>
            <w:r w:rsidRPr="000D67A3">
              <w:rPr>
                <w:rFonts w:ascii="Simplified Arabic" w:eastAsia="Cambria" w:hAnsi="Simplified Arabic" w:cs="Simplified Arabic"/>
                <w:color w:val="0D0D0D" w:themeColor="text1" w:themeTint="F2"/>
                <w:szCs w:val="22"/>
                <w:rtl/>
              </w:rPr>
              <w:t xml:space="preserve"> (</w:t>
            </w:r>
            <w:r w:rsidRPr="000D67A3">
              <w:rPr>
                <w:rFonts w:asciiTheme="minorBidi" w:hAnsiTheme="minorBidi" w:cstheme="minorBidi"/>
                <w:color w:val="0D0D0D" w:themeColor="text1" w:themeTint="F2"/>
                <w:sz w:val="20"/>
              </w:rPr>
              <w:t>https://www.alfa.com.lb/en/businessopportunity</w:t>
            </w:r>
            <w:r w:rsidRPr="000D67A3">
              <w:rPr>
                <w:rFonts w:ascii="Simplified Arabic" w:eastAsia="Cambria" w:hAnsi="Simplified Arabic" w:cs="Simplified Arabic"/>
                <w:color w:val="0D0D0D" w:themeColor="text1" w:themeTint="F2"/>
                <w:szCs w:val="22"/>
                <w:rtl/>
              </w:rPr>
              <w:t xml:space="preserve">) </w:t>
            </w:r>
          </w:p>
          <w:p w14:paraId="14384EE2" w14:textId="06139F77" w:rsidR="00F17AC2" w:rsidRPr="00625C11" w:rsidRDefault="00F17AC2" w:rsidP="00F17AC2">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Pr>
            </w:pPr>
            <w:r w:rsidRPr="00625C11">
              <w:rPr>
                <w:rFonts w:ascii="Simplified Arabic" w:eastAsia="Cambria" w:hAnsi="Simplified Arabic" w:cs="Simplified Arabic"/>
                <w:color w:val="000000"/>
                <w:szCs w:val="22"/>
                <w:rtl/>
              </w:rPr>
              <w:t>مرفقات دفتر الشروط</w:t>
            </w:r>
            <w:r w:rsidRPr="00625C11">
              <w:rPr>
                <w:rFonts w:ascii="Simplified Arabic" w:eastAsia="Cambria" w:hAnsi="Simplified Arabic" w:cs="Simplified Arabic"/>
                <w:color w:val="000000"/>
                <w:szCs w:val="22"/>
              </w:rPr>
              <w:t xml:space="preserve"> </w:t>
            </w:r>
          </w:p>
          <w:p w14:paraId="39D941F7" w14:textId="469B6CC0" w:rsidR="00F17AC2" w:rsidRPr="00D24919" w:rsidRDefault="00F17AC2" w:rsidP="00F17AC2">
            <w:pPr>
              <w:bidi/>
              <w:ind w:left="720"/>
              <w:jc w:val="both"/>
              <w:rPr>
                <w:rFonts w:ascii="Simplified Arabic" w:eastAsia="Cambria" w:hAnsi="Simplified Arabic" w:cs="Simplified Arabic"/>
                <w:color w:val="000000"/>
                <w:szCs w:val="22"/>
              </w:rPr>
            </w:pPr>
            <w:r w:rsidRPr="00D24919">
              <w:rPr>
                <w:rFonts w:ascii="Simplified Arabic" w:eastAsia="Cambria" w:hAnsi="Simplified Arabic" w:cs="Simplified Arabic"/>
                <w:color w:val="000000"/>
                <w:szCs w:val="22"/>
                <w:rtl/>
              </w:rPr>
              <w:t xml:space="preserve">الملحق رقم 1: </w:t>
            </w:r>
            <w:r w:rsidRPr="00D24919">
              <w:rPr>
                <w:rFonts w:ascii="Simplified Arabic" w:eastAsia="Cambria" w:hAnsi="Simplified Arabic" w:cs="Simplified Arabic" w:hint="eastAsia"/>
                <w:color w:val="000000"/>
                <w:szCs w:val="22"/>
                <w:rtl/>
              </w:rPr>
              <w:t>المواصفات</w:t>
            </w:r>
            <w:r w:rsidRPr="00D24919">
              <w:rPr>
                <w:rFonts w:ascii="Simplified Arabic" w:eastAsia="Cambria" w:hAnsi="Simplified Arabic" w:cs="Simplified Arabic"/>
                <w:color w:val="000000"/>
                <w:szCs w:val="22"/>
                <w:rtl/>
              </w:rPr>
              <w:t xml:space="preserve"> </w:t>
            </w:r>
            <w:r w:rsidRPr="00D24919">
              <w:rPr>
                <w:rFonts w:ascii="Simplified Arabic" w:eastAsia="Cambria" w:hAnsi="Simplified Arabic" w:cs="Simplified Arabic" w:hint="eastAsia"/>
                <w:color w:val="000000"/>
                <w:szCs w:val="22"/>
                <w:rtl/>
              </w:rPr>
              <w:t>الفنية</w:t>
            </w:r>
          </w:p>
          <w:p w14:paraId="43EC510D" w14:textId="77777777" w:rsidR="00F17AC2" w:rsidRDefault="00F17AC2" w:rsidP="00F17AC2">
            <w:pPr>
              <w:pStyle w:val="ListParagraph"/>
              <w:pBdr>
                <w:top w:val="nil"/>
                <w:left w:val="nil"/>
                <w:bottom w:val="nil"/>
                <w:right w:val="nil"/>
                <w:between w:val="nil"/>
              </w:pBdr>
              <w:spacing w:line="276" w:lineRule="auto"/>
              <w:contextualSpacing/>
              <w:jc w:val="both"/>
              <w:rPr>
                <w:rFonts w:ascii="Simplified Arabic" w:eastAsia="Cambria" w:hAnsi="Simplified Arabic" w:cs="Simplified Arabic"/>
                <w:color w:val="000000"/>
                <w:szCs w:val="22"/>
              </w:rPr>
            </w:pPr>
            <w:r w:rsidRPr="00625C11">
              <w:rPr>
                <w:rFonts w:ascii="Simplified Arabic" w:eastAsia="Cambria" w:hAnsi="Simplified Arabic" w:cs="Simplified Arabic"/>
                <w:color w:val="000000"/>
                <w:szCs w:val="22"/>
                <w:rtl/>
              </w:rPr>
              <w:t>الملحق رقم 2: مستند التصريح/التعهد</w:t>
            </w:r>
          </w:p>
          <w:p w14:paraId="2537FDD0" w14:textId="7FDFB33E" w:rsidR="00F17AC2" w:rsidRPr="00625C11" w:rsidRDefault="00F17AC2" w:rsidP="00F17AC2">
            <w:pPr>
              <w:pStyle w:val="ListParagraph"/>
              <w:pBdr>
                <w:top w:val="nil"/>
                <w:left w:val="nil"/>
                <w:bottom w:val="nil"/>
                <w:right w:val="nil"/>
                <w:between w:val="nil"/>
              </w:pBdr>
              <w:spacing w:line="276" w:lineRule="auto"/>
              <w:contextualSpacing/>
              <w:jc w:val="both"/>
              <w:rPr>
                <w:rFonts w:ascii="Simplified Arabic" w:eastAsia="Cambria" w:hAnsi="Simplified Arabic" w:cs="Simplified Arabic"/>
                <w:color w:val="000000"/>
                <w:szCs w:val="22"/>
              </w:rPr>
            </w:pPr>
            <w:r w:rsidRPr="00625C11">
              <w:rPr>
                <w:rFonts w:ascii="Simplified Arabic" w:eastAsia="Cambria" w:hAnsi="Simplified Arabic" w:cs="Simplified Arabic"/>
                <w:color w:val="000000"/>
                <w:szCs w:val="22"/>
                <w:rtl/>
              </w:rPr>
              <w:t>الملحق رقم 3 : مستند تصريح النزاهة</w:t>
            </w:r>
          </w:p>
          <w:p w14:paraId="7010C8B6" w14:textId="77777777" w:rsidR="00F17AC2" w:rsidRPr="00D24919" w:rsidRDefault="00F17AC2" w:rsidP="00F17AC2">
            <w:pPr>
              <w:pBdr>
                <w:top w:val="nil"/>
                <w:left w:val="nil"/>
                <w:bottom w:val="nil"/>
                <w:right w:val="nil"/>
                <w:between w:val="nil"/>
              </w:pBdr>
              <w:bidi/>
              <w:ind w:left="720"/>
              <w:jc w:val="both"/>
              <w:rPr>
                <w:rFonts w:ascii="Simplified Arabic" w:eastAsia="Cambria" w:hAnsi="Simplified Arabic" w:cs="Simplified Arabic"/>
                <w:color w:val="000000"/>
                <w:szCs w:val="22"/>
              </w:rPr>
            </w:pPr>
            <w:r w:rsidRPr="00D24919">
              <w:rPr>
                <w:rFonts w:ascii="Simplified Arabic" w:eastAsia="Cambria" w:hAnsi="Simplified Arabic" w:cs="Simplified Arabic"/>
                <w:color w:val="000000"/>
                <w:szCs w:val="22"/>
                <w:rtl/>
              </w:rPr>
              <w:t>الملحق رقم 4: نموذج ضمان العرض</w:t>
            </w:r>
          </w:p>
          <w:p w14:paraId="4EF0D824" w14:textId="77777777" w:rsidR="00F17AC2" w:rsidRPr="00D24919" w:rsidRDefault="00F17AC2" w:rsidP="00F17AC2">
            <w:pPr>
              <w:pBdr>
                <w:top w:val="nil"/>
                <w:left w:val="nil"/>
                <w:bottom w:val="nil"/>
                <w:right w:val="nil"/>
                <w:between w:val="nil"/>
              </w:pBdr>
              <w:bidi/>
              <w:ind w:left="720"/>
              <w:jc w:val="both"/>
              <w:rPr>
                <w:rFonts w:ascii="Simplified Arabic" w:eastAsia="Cambria" w:hAnsi="Simplified Arabic" w:cs="Simplified Arabic"/>
                <w:color w:val="000000"/>
                <w:szCs w:val="22"/>
              </w:rPr>
            </w:pPr>
            <w:r w:rsidRPr="00D24919">
              <w:rPr>
                <w:rFonts w:ascii="Simplified Arabic" w:eastAsia="Cambria" w:hAnsi="Simplified Arabic" w:cs="Simplified Arabic"/>
                <w:color w:val="000000"/>
                <w:szCs w:val="22"/>
                <w:rtl/>
              </w:rPr>
              <w:t xml:space="preserve">الملحق رقم 5: </w:t>
            </w:r>
            <w:r w:rsidRPr="00D24919">
              <w:rPr>
                <w:rFonts w:ascii="Simplified Arabic" w:eastAsia="Cambria" w:hAnsi="Simplified Arabic" w:cs="Simplified Arabic"/>
                <w:color w:val="000000"/>
                <w:szCs w:val="22"/>
              </w:rPr>
              <w:t>Non-Disclosure Agreement</w:t>
            </w:r>
          </w:p>
          <w:p w14:paraId="08A0B7D2" w14:textId="77777777" w:rsidR="00F17AC2" w:rsidRPr="00D24919" w:rsidRDefault="00F17AC2" w:rsidP="00F17AC2">
            <w:pPr>
              <w:pStyle w:val="ListParagraph"/>
              <w:pBdr>
                <w:top w:val="nil"/>
                <w:left w:val="nil"/>
                <w:bottom w:val="nil"/>
                <w:right w:val="nil"/>
                <w:between w:val="nil"/>
              </w:pBdr>
              <w:contextualSpacing/>
              <w:jc w:val="both"/>
              <w:rPr>
                <w:rFonts w:ascii="Simplified Arabic" w:hAnsi="Simplified Arabic" w:cs="Simplified Arabic"/>
                <w:sz w:val="22"/>
                <w:szCs w:val="22"/>
              </w:rPr>
            </w:pPr>
            <w:r w:rsidRPr="00D24919">
              <w:rPr>
                <w:rFonts w:ascii="Simplified Arabic" w:eastAsia="Cambria" w:hAnsi="Simplified Arabic" w:cs="Simplified Arabic"/>
                <w:color w:val="000000"/>
                <w:sz w:val="22"/>
                <w:szCs w:val="22"/>
                <w:rtl/>
              </w:rPr>
              <w:t xml:space="preserve">الملحق رقم 6: </w:t>
            </w:r>
            <w:r w:rsidRPr="00D24919">
              <w:rPr>
                <w:rFonts w:ascii="Simplified Arabic" w:eastAsia="Cambria" w:hAnsi="Simplified Arabic" w:cs="Simplified Arabic"/>
                <w:color w:val="000000"/>
                <w:sz w:val="22"/>
                <w:szCs w:val="22"/>
              </w:rPr>
              <w:t>Supplier Compliance Form</w:t>
            </w:r>
          </w:p>
          <w:p w14:paraId="73F95BAB" w14:textId="77777777" w:rsidR="00F17AC2" w:rsidRPr="000D67A3" w:rsidRDefault="00F17AC2" w:rsidP="00F17AC2">
            <w:pPr>
              <w:numPr>
                <w:ilvl w:val="0"/>
                <w:numId w:val="6"/>
              </w:numPr>
              <w:pBdr>
                <w:top w:val="nil"/>
                <w:left w:val="nil"/>
                <w:bottom w:val="nil"/>
                <w:right w:val="nil"/>
                <w:between w:val="nil"/>
              </w:pBdr>
              <w:bidi/>
              <w:jc w:val="both"/>
              <w:rPr>
                <w:rFonts w:ascii="Simplified Arabic" w:hAnsi="Simplified Arabic" w:cs="Simplified Arabic"/>
                <w:szCs w:val="22"/>
              </w:rPr>
            </w:pPr>
            <w:r w:rsidRPr="000D67A3">
              <w:rPr>
                <w:rFonts w:ascii="Simplified Arabic" w:hAnsi="Simplified Arabic" w:cs="Simplified Arabic"/>
                <w:szCs w:val="22"/>
                <w:rtl/>
                <w:lang w:bidi="ar-LB"/>
              </w:rPr>
              <w:t>يمكن الإطلاع على دفتر الشروط هذا والحصول على نسخة منه من (</w:t>
            </w:r>
            <w:r w:rsidRPr="000D67A3">
              <w:rPr>
                <w:rFonts w:ascii="Simplified Arabic" w:hAnsi="Simplified Arabic" w:cs="Simplified Arabic"/>
                <w:szCs w:val="22"/>
                <w:lang w:bidi="ar-LB"/>
              </w:rPr>
              <w:t>technology.purchasing@alfamobile.com.lb</w:t>
            </w:r>
            <w:r w:rsidRPr="000D67A3">
              <w:rPr>
                <w:rFonts w:ascii="Simplified Arabic" w:hAnsi="Simplified Arabic" w:cs="Simplified Arabic"/>
                <w:szCs w:val="22"/>
                <w:rtl/>
                <w:lang w:bidi="ar-LB"/>
              </w:rPr>
              <w:t xml:space="preserve">) ، كما يُنشر </w:t>
            </w:r>
            <w:r w:rsidRPr="000D67A3">
              <w:rPr>
                <w:rFonts w:ascii="Simplified Arabic" w:hAnsi="Simplified Arabic" w:cs="Simplified Arabic"/>
                <w:szCs w:val="22"/>
                <w:rtl/>
              </w:rPr>
              <w:t>على المنصة الالكترونية المركزية لدى هيئة الشراء العام.</w:t>
            </w:r>
          </w:p>
          <w:p w14:paraId="2E1E6EA1" w14:textId="77777777" w:rsidR="00F17AC2" w:rsidRPr="004B6617" w:rsidRDefault="00F17AC2" w:rsidP="00F17AC2">
            <w:pPr>
              <w:numPr>
                <w:ilvl w:val="0"/>
                <w:numId w:val="6"/>
              </w:numPr>
              <w:pBdr>
                <w:top w:val="nil"/>
                <w:left w:val="nil"/>
                <w:bottom w:val="nil"/>
                <w:right w:val="nil"/>
                <w:between w:val="nil"/>
              </w:pBdr>
              <w:bidi/>
              <w:jc w:val="both"/>
              <w:rPr>
                <w:rFonts w:ascii="Simplified Arabic" w:hAnsi="Simplified Arabic" w:cs="Simplified Arabic"/>
                <w:szCs w:val="22"/>
              </w:rPr>
            </w:pPr>
            <w:r w:rsidRPr="004B6617">
              <w:rPr>
                <w:rFonts w:ascii="Simplified Arabic" w:hAnsi="Simplified Arabic" w:cs="Simplified Arabic"/>
                <w:szCs w:val="22"/>
                <w:rtl/>
              </w:rPr>
              <w:t>يُطبق على دفتر الشروط هذا أحكام قانون الشراء العام والأنظمة الأخرى المرعية الإجراء.</w:t>
            </w:r>
          </w:p>
          <w:p w14:paraId="5374D3D5" w14:textId="77777777" w:rsidR="00F17AC2" w:rsidRDefault="00F17AC2" w:rsidP="00F17AC2">
            <w:pPr>
              <w:pBdr>
                <w:top w:val="nil"/>
                <w:left w:val="nil"/>
                <w:bottom w:val="nil"/>
                <w:right w:val="nil"/>
                <w:between w:val="nil"/>
              </w:pBdr>
              <w:bidi/>
              <w:ind w:left="720"/>
              <w:jc w:val="both"/>
              <w:rPr>
                <w:rFonts w:ascii="Simplified Arabic" w:hAnsi="Simplified Arabic" w:cs="Simplified Arabic"/>
                <w:szCs w:val="22"/>
              </w:rPr>
            </w:pPr>
          </w:p>
          <w:p w14:paraId="7016214C" w14:textId="77777777" w:rsidR="00F17AC2" w:rsidRDefault="00F17AC2" w:rsidP="00F17AC2">
            <w:pPr>
              <w:pBdr>
                <w:top w:val="nil"/>
                <w:left w:val="nil"/>
                <w:bottom w:val="nil"/>
                <w:right w:val="nil"/>
                <w:between w:val="nil"/>
              </w:pBdr>
              <w:bidi/>
              <w:ind w:left="720"/>
              <w:jc w:val="both"/>
              <w:rPr>
                <w:rFonts w:ascii="Simplified Arabic" w:hAnsi="Simplified Arabic" w:cs="Simplified Arabic"/>
                <w:szCs w:val="22"/>
              </w:rPr>
            </w:pPr>
          </w:p>
          <w:p w14:paraId="03F6313F" w14:textId="77777777" w:rsidR="00F17AC2" w:rsidRDefault="00F17AC2" w:rsidP="00F17AC2">
            <w:pPr>
              <w:pBdr>
                <w:top w:val="nil"/>
                <w:left w:val="nil"/>
                <w:bottom w:val="nil"/>
                <w:right w:val="nil"/>
                <w:between w:val="nil"/>
              </w:pBdr>
              <w:bidi/>
              <w:ind w:left="720"/>
              <w:jc w:val="both"/>
              <w:rPr>
                <w:rFonts w:ascii="Simplified Arabic" w:hAnsi="Simplified Arabic" w:cs="Simplified Arabic"/>
                <w:szCs w:val="22"/>
              </w:rPr>
            </w:pPr>
          </w:p>
          <w:p w14:paraId="69666BFE" w14:textId="77777777" w:rsidR="00F17AC2" w:rsidRDefault="00F17AC2" w:rsidP="00F17AC2">
            <w:pPr>
              <w:pBdr>
                <w:top w:val="nil"/>
                <w:left w:val="nil"/>
                <w:bottom w:val="nil"/>
                <w:right w:val="nil"/>
                <w:between w:val="nil"/>
              </w:pBdr>
              <w:bidi/>
              <w:ind w:left="720"/>
              <w:jc w:val="both"/>
              <w:rPr>
                <w:rFonts w:ascii="Simplified Arabic" w:hAnsi="Simplified Arabic" w:cs="Simplified Arabic"/>
                <w:szCs w:val="22"/>
              </w:rPr>
            </w:pPr>
          </w:p>
          <w:p w14:paraId="4304FD8C" w14:textId="77777777" w:rsidR="00F17AC2" w:rsidRDefault="00F17AC2" w:rsidP="00F17AC2">
            <w:pPr>
              <w:pBdr>
                <w:top w:val="nil"/>
                <w:left w:val="nil"/>
                <w:bottom w:val="nil"/>
                <w:right w:val="nil"/>
                <w:between w:val="nil"/>
              </w:pBdr>
              <w:bidi/>
              <w:ind w:left="720"/>
              <w:jc w:val="both"/>
              <w:rPr>
                <w:rFonts w:ascii="Simplified Arabic" w:hAnsi="Simplified Arabic" w:cs="Simplified Arabic"/>
                <w:szCs w:val="22"/>
              </w:rPr>
            </w:pPr>
          </w:p>
          <w:p w14:paraId="0B1C1F08" w14:textId="77777777" w:rsidR="00F17AC2" w:rsidRDefault="00F17AC2" w:rsidP="00F17AC2">
            <w:pPr>
              <w:pBdr>
                <w:top w:val="nil"/>
                <w:left w:val="nil"/>
                <w:bottom w:val="nil"/>
                <w:right w:val="nil"/>
                <w:between w:val="nil"/>
              </w:pBdr>
              <w:bidi/>
              <w:ind w:left="720"/>
              <w:jc w:val="both"/>
              <w:rPr>
                <w:rFonts w:ascii="Simplified Arabic" w:hAnsi="Simplified Arabic" w:cs="Simplified Arabic"/>
                <w:szCs w:val="22"/>
              </w:rPr>
            </w:pPr>
          </w:p>
          <w:p w14:paraId="1E76CCEE" w14:textId="77777777" w:rsidR="00F17AC2" w:rsidRDefault="00F17AC2" w:rsidP="00F17AC2">
            <w:pPr>
              <w:pBdr>
                <w:top w:val="nil"/>
                <w:left w:val="nil"/>
                <w:bottom w:val="nil"/>
                <w:right w:val="nil"/>
                <w:between w:val="nil"/>
              </w:pBdr>
              <w:bidi/>
              <w:ind w:left="720"/>
              <w:jc w:val="both"/>
              <w:rPr>
                <w:rFonts w:ascii="Simplified Arabic" w:hAnsi="Simplified Arabic" w:cs="Simplified Arabic"/>
                <w:szCs w:val="22"/>
              </w:rPr>
            </w:pPr>
          </w:p>
          <w:p w14:paraId="7D110241" w14:textId="77777777" w:rsidR="00F17AC2" w:rsidRDefault="00F17AC2" w:rsidP="00F17AC2">
            <w:pPr>
              <w:pBdr>
                <w:top w:val="nil"/>
                <w:left w:val="nil"/>
                <w:bottom w:val="nil"/>
                <w:right w:val="nil"/>
                <w:between w:val="nil"/>
              </w:pBdr>
              <w:bidi/>
              <w:ind w:left="720"/>
              <w:jc w:val="both"/>
              <w:rPr>
                <w:rFonts w:ascii="Simplified Arabic" w:hAnsi="Simplified Arabic" w:cs="Simplified Arabic"/>
                <w:szCs w:val="22"/>
              </w:rPr>
            </w:pPr>
          </w:p>
          <w:p w14:paraId="2B6CD223" w14:textId="77777777" w:rsidR="00F17AC2" w:rsidRDefault="00F17AC2" w:rsidP="00F17AC2">
            <w:pPr>
              <w:pBdr>
                <w:top w:val="nil"/>
                <w:left w:val="nil"/>
                <w:bottom w:val="nil"/>
                <w:right w:val="nil"/>
                <w:between w:val="nil"/>
              </w:pBdr>
              <w:bidi/>
              <w:ind w:left="720"/>
              <w:jc w:val="both"/>
              <w:rPr>
                <w:rFonts w:ascii="Simplified Arabic" w:hAnsi="Simplified Arabic" w:cs="Simplified Arabic"/>
                <w:szCs w:val="22"/>
              </w:rPr>
            </w:pPr>
          </w:p>
          <w:p w14:paraId="3AA936D3" w14:textId="77777777" w:rsidR="00F17AC2" w:rsidRDefault="00F17AC2" w:rsidP="00F17AC2">
            <w:pPr>
              <w:pBdr>
                <w:top w:val="nil"/>
                <w:left w:val="nil"/>
                <w:bottom w:val="nil"/>
                <w:right w:val="nil"/>
                <w:between w:val="nil"/>
              </w:pBdr>
              <w:bidi/>
              <w:ind w:left="720"/>
              <w:jc w:val="both"/>
              <w:rPr>
                <w:rFonts w:ascii="Simplified Arabic" w:hAnsi="Simplified Arabic" w:cs="Simplified Arabic"/>
                <w:szCs w:val="22"/>
              </w:rPr>
            </w:pPr>
          </w:p>
          <w:p w14:paraId="0E715258" w14:textId="2A0726F2" w:rsidR="00F17AC2" w:rsidRPr="00CF6566" w:rsidRDefault="00F17AC2" w:rsidP="00F17AC2">
            <w:pPr>
              <w:bidi/>
              <w:rPr>
                <w:rFonts w:ascii="Simplified Arabic" w:hAnsi="Simplified Arabic" w:cs="Simplified Arabic"/>
                <w:b/>
                <w:bCs/>
                <w:szCs w:val="22"/>
                <w:rtl/>
                <w:lang w:bidi="ar-LB"/>
              </w:rPr>
            </w:pPr>
            <w:r w:rsidRPr="006725B4">
              <w:rPr>
                <w:rFonts w:ascii="Simplified Arabic" w:hAnsi="Simplified Arabic" w:cs="Simplified Arabic" w:hint="cs"/>
                <w:b/>
                <w:bCs/>
                <w:szCs w:val="22"/>
                <w:rtl/>
                <w:lang w:bidi="ar-LB"/>
              </w:rPr>
              <w:lastRenderedPageBreak/>
              <w:t>المادة 2:</w:t>
            </w:r>
            <w:r w:rsidRPr="006725B4">
              <w:rPr>
                <w:rFonts w:ascii="Simplified Arabic" w:hAnsi="Simplified Arabic" w:cs="Simplified Arabic"/>
                <w:b/>
                <w:bCs/>
                <w:szCs w:val="22"/>
                <w:rtl/>
                <w:lang w:bidi="ar-LB"/>
              </w:rPr>
              <w:tab/>
              <w:t>العارضون المسموح لهم الإشتراك بهذه الصفقة</w:t>
            </w:r>
          </w:p>
          <w:p w14:paraId="62A9B9C0" w14:textId="77777777" w:rsidR="00F17AC2" w:rsidRDefault="00F17AC2" w:rsidP="00F17AC2">
            <w:pPr>
              <w:bidi/>
              <w:rPr>
                <w:rFonts w:ascii="Simplified Arabic" w:hAnsi="Simplified Arabic" w:cs="Simplified Arabic"/>
                <w:color w:val="0D0D0D" w:themeColor="text1" w:themeTint="F2"/>
                <w:szCs w:val="22"/>
              </w:rPr>
            </w:pPr>
          </w:p>
          <w:p w14:paraId="13AF24FB" w14:textId="77777777" w:rsidR="00482C9C" w:rsidRPr="00E439D0" w:rsidRDefault="00482C9C" w:rsidP="00482C9C">
            <w:pPr>
              <w:rPr>
                <w:lang w:val="en-GB" w:eastAsia="fr-FR"/>
              </w:rPr>
            </w:pPr>
          </w:p>
          <w:p w14:paraId="412A693B" w14:textId="77777777" w:rsidR="00482C9C" w:rsidRPr="00882E4C" w:rsidRDefault="00482C9C" w:rsidP="00482C9C">
            <w:pPr>
              <w:spacing w:line="276" w:lineRule="auto"/>
              <w:contextualSpacing/>
              <w:jc w:val="both"/>
              <w:rPr>
                <w:rFonts w:asciiTheme="minorBidi" w:hAnsiTheme="minorBidi" w:cstheme="minorBidi"/>
                <w:color w:val="0D0D0D" w:themeColor="text1" w:themeTint="F2"/>
                <w:sz w:val="20"/>
              </w:rPr>
            </w:pPr>
            <w:r w:rsidRPr="00882E4C">
              <w:rPr>
                <w:rFonts w:asciiTheme="minorBidi" w:hAnsiTheme="minorBidi" w:cstheme="minorBidi"/>
                <w:color w:val="0D0D0D" w:themeColor="text1" w:themeTint="F2"/>
                <w:sz w:val="20"/>
              </w:rPr>
              <w:t xml:space="preserve">This request for tender is restricted to companies which are </w:t>
            </w:r>
            <w:r w:rsidRPr="00882E4C">
              <w:rPr>
                <w:rFonts w:asciiTheme="minorBidi" w:hAnsiTheme="minorBidi" w:cstheme="minorBidi"/>
                <w:sz w:val="20"/>
                <w:lang w:val="en-US"/>
              </w:rPr>
              <w:t>HP and DELL-EMC partners:</w:t>
            </w:r>
          </w:p>
          <w:p w14:paraId="1313D12E" w14:textId="67BE086D" w:rsidR="00482C9C" w:rsidRPr="00882E4C" w:rsidRDefault="00482C9C" w:rsidP="00482C9C">
            <w:pPr>
              <w:pStyle w:val="ListParagraph"/>
              <w:numPr>
                <w:ilvl w:val="0"/>
                <w:numId w:val="19"/>
              </w:numPr>
              <w:bidi w:val="0"/>
              <w:spacing w:line="276" w:lineRule="auto"/>
              <w:contextualSpacing/>
              <w:jc w:val="both"/>
              <w:rPr>
                <w:rFonts w:asciiTheme="minorBidi" w:hAnsiTheme="minorBidi" w:cstheme="minorBidi"/>
                <w:sz w:val="20"/>
              </w:rPr>
            </w:pPr>
            <w:r w:rsidRPr="00882E4C">
              <w:rPr>
                <w:rFonts w:asciiTheme="minorBidi" w:hAnsiTheme="minorBidi" w:cstheme="minorBidi"/>
                <w:sz w:val="20"/>
              </w:rPr>
              <w:t xml:space="preserve">certified to sell, implement, and support enterprise grade systems on the Lebanese territory </w:t>
            </w:r>
          </w:p>
          <w:p w14:paraId="7A4C95E4" w14:textId="77777777" w:rsidR="00482C9C" w:rsidRPr="00882E4C" w:rsidRDefault="00482C9C" w:rsidP="00482C9C">
            <w:pPr>
              <w:pStyle w:val="ListParagraph"/>
              <w:numPr>
                <w:ilvl w:val="0"/>
                <w:numId w:val="19"/>
              </w:numPr>
              <w:bidi w:val="0"/>
              <w:spacing w:line="276" w:lineRule="auto"/>
              <w:contextualSpacing/>
              <w:jc w:val="both"/>
              <w:rPr>
                <w:rFonts w:asciiTheme="minorBidi" w:hAnsiTheme="minorBidi" w:cstheme="minorBidi"/>
                <w:sz w:val="20"/>
                <w:lang w:val="en-GB" w:eastAsia="fr-FR"/>
              </w:rPr>
            </w:pPr>
            <w:r w:rsidRPr="00882E4C">
              <w:rPr>
                <w:rFonts w:asciiTheme="minorBidi" w:hAnsiTheme="minorBidi" w:cstheme="minorBidi"/>
                <w:sz w:val="20"/>
              </w:rPr>
              <w:t>hold Titanium or Platinum partnership with certification in servers, storage, networking and implementation services</w:t>
            </w:r>
          </w:p>
          <w:p w14:paraId="671F5745" w14:textId="77777777" w:rsidR="00482C9C" w:rsidRPr="00882E4C" w:rsidRDefault="00482C9C" w:rsidP="00482C9C">
            <w:pPr>
              <w:pStyle w:val="ListParagraph"/>
              <w:numPr>
                <w:ilvl w:val="0"/>
                <w:numId w:val="19"/>
              </w:numPr>
              <w:bidi w:val="0"/>
              <w:spacing w:line="276" w:lineRule="auto"/>
              <w:contextualSpacing/>
              <w:jc w:val="both"/>
              <w:rPr>
                <w:rFonts w:asciiTheme="minorBidi" w:hAnsiTheme="minorBidi" w:cstheme="minorBidi"/>
                <w:sz w:val="20"/>
                <w:lang w:val="en-GB" w:eastAsia="fr-FR"/>
              </w:rPr>
            </w:pPr>
            <w:r w:rsidRPr="00882E4C">
              <w:rPr>
                <w:rFonts w:asciiTheme="minorBidi" w:hAnsiTheme="minorBidi" w:cstheme="minorBidi"/>
                <w:color w:val="0D0D0D" w:themeColor="text1" w:themeTint="F2"/>
                <w:sz w:val="20"/>
              </w:rPr>
              <w:t>have signed a non-disclosure agreement or a confidentiality agreement with MIC1 and/or have received an invitation letter from MIC1 to participate in the RFT.</w:t>
            </w:r>
          </w:p>
          <w:p w14:paraId="4ACC1E31" w14:textId="77777777" w:rsidR="00482C9C" w:rsidRPr="00482C9C" w:rsidRDefault="00482C9C" w:rsidP="00482C9C">
            <w:pPr>
              <w:bidi/>
              <w:rPr>
                <w:rFonts w:ascii="Simplified Arabic" w:hAnsi="Simplified Arabic" w:cs="Simplified Arabic"/>
                <w:b/>
                <w:bCs/>
                <w:szCs w:val="22"/>
                <w:rtl/>
                <w:lang w:val="en-GB" w:bidi="ar-LB"/>
              </w:rPr>
            </w:pPr>
          </w:p>
          <w:p w14:paraId="2AA765FC" w14:textId="60A630C4" w:rsidR="00F17AC2" w:rsidRPr="00852F07" w:rsidRDefault="00F17AC2" w:rsidP="00F17AC2">
            <w:pPr>
              <w:bidi/>
              <w:rPr>
                <w:rFonts w:ascii="Simplified Arabic" w:hAnsi="Simplified Arabic" w:cs="Simplified Arabic"/>
                <w:b/>
                <w:bCs/>
                <w:szCs w:val="22"/>
                <w:lang w:bidi="ar-LB"/>
              </w:rPr>
            </w:pPr>
            <w:r>
              <w:rPr>
                <w:rFonts w:ascii="Simplified Arabic" w:hAnsi="Simplified Arabic" w:cs="Simplified Arabic" w:hint="cs"/>
                <w:b/>
                <w:bCs/>
                <w:szCs w:val="22"/>
                <w:rtl/>
                <w:lang w:bidi="ar-LB"/>
              </w:rPr>
              <w:t>المادة 3:</w:t>
            </w:r>
            <w:r w:rsidRPr="00852F07">
              <w:rPr>
                <w:rFonts w:ascii="Simplified Arabic" w:hAnsi="Simplified Arabic" w:cs="Simplified Arabic"/>
                <w:b/>
                <w:bCs/>
                <w:szCs w:val="22"/>
                <w:rtl/>
                <w:lang w:bidi="ar-LB"/>
              </w:rPr>
              <w:tab/>
              <w:t>طريقة التلزيم والإرساء</w:t>
            </w:r>
          </w:p>
          <w:p w14:paraId="38F28500" w14:textId="77777777" w:rsidR="00F17AC2" w:rsidRDefault="00F17AC2" w:rsidP="00F17AC2">
            <w:pPr>
              <w:bidi/>
              <w:rPr>
                <w:rFonts w:ascii="Simplified Arabic" w:eastAsia="Cambria" w:hAnsi="Simplified Arabic" w:cs="Simplified Arabic"/>
                <w:color w:val="000000"/>
                <w:szCs w:val="22"/>
              </w:rPr>
            </w:pPr>
          </w:p>
          <w:p w14:paraId="2D50A191" w14:textId="77777777" w:rsidR="00F17AC2" w:rsidRPr="000D67A3" w:rsidRDefault="00F17AC2" w:rsidP="00F17AC2">
            <w:pPr>
              <w:numPr>
                <w:ilvl w:val="0"/>
                <w:numId w:val="10"/>
              </w:numPr>
              <w:pBdr>
                <w:top w:val="nil"/>
                <w:left w:val="nil"/>
                <w:bottom w:val="nil"/>
                <w:right w:val="nil"/>
                <w:between w:val="nil"/>
              </w:pBdr>
              <w:bidi/>
              <w:spacing w:after="240"/>
              <w:ind w:left="306" w:hanging="312"/>
              <w:jc w:val="both"/>
              <w:rPr>
                <w:rFonts w:ascii="Simplified Arabic" w:eastAsia="Cambria" w:hAnsi="Simplified Arabic" w:cs="Simplified Arabic"/>
                <w:color w:val="0D0D0D" w:themeColor="text1" w:themeTint="F2"/>
                <w:szCs w:val="22"/>
                <w:lang w:bidi="ar-LB"/>
              </w:rPr>
            </w:pPr>
            <w:r w:rsidRPr="000D67A3">
              <w:rPr>
                <w:rFonts w:ascii="Simplified Arabic" w:eastAsia="Cambria" w:hAnsi="Simplified Arabic" w:cs="Simplified Arabic"/>
                <w:color w:val="0D0D0D" w:themeColor="text1" w:themeTint="F2"/>
                <w:szCs w:val="22"/>
                <w:rtl/>
              </w:rPr>
              <w:t>يجري التلزيم بطريقة المناقصة</w:t>
            </w:r>
            <w:r w:rsidRPr="000D67A3">
              <w:rPr>
                <w:rFonts w:ascii="Simplified Arabic" w:eastAsia="Cambria" w:hAnsi="Simplified Arabic" w:cs="Simplified Arabic"/>
                <w:color w:val="0D0D0D" w:themeColor="text1" w:themeTint="F2"/>
                <w:szCs w:val="22"/>
                <w:lang w:bidi="ar-LB"/>
              </w:rPr>
              <w:t xml:space="preserve"> </w:t>
            </w:r>
            <w:r w:rsidRPr="000D67A3">
              <w:rPr>
                <w:rFonts w:ascii="Simplified Arabic" w:eastAsia="Cambria" w:hAnsi="Simplified Arabic" w:cs="Simplified Arabic"/>
                <w:color w:val="0D0D0D" w:themeColor="text1" w:themeTint="F2"/>
                <w:szCs w:val="22"/>
                <w:rtl/>
              </w:rPr>
              <w:t xml:space="preserve">على أساس تقديم </w:t>
            </w:r>
            <w:r w:rsidRPr="000D67A3">
              <w:rPr>
                <w:rFonts w:ascii="Simplified Arabic" w:eastAsia="Cambria" w:hAnsi="Simplified Arabic" w:cs="Simplified Arabic" w:hint="eastAsia"/>
                <w:color w:val="0D0D0D" w:themeColor="text1" w:themeTint="F2"/>
                <w:szCs w:val="22"/>
                <w:rtl/>
              </w:rPr>
              <w:t>العرض</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hint="eastAsia"/>
                <w:color w:val="0D0D0D" w:themeColor="text1" w:themeTint="F2"/>
                <w:szCs w:val="22"/>
                <w:rtl/>
              </w:rPr>
              <w:t>الأفضل</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hint="eastAsia"/>
                <w:color w:val="0D0D0D" w:themeColor="text1" w:themeTint="F2"/>
                <w:szCs w:val="22"/>
                <w:rtl/>
              </w:rPr>
              <w:t>تقنياً</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hint="eastAsia"/>
                <w:color w:val="0D0D0D" w:themeColor="text1" w:themeTint="F2"/>
                <w:szCs w:val="22"/>
                <w:rtl/>
              </w:rPr>
              <w:t>ومالياً</w:t>
            </w:r>
            <w:r w:rsidRPr="000D67A3">
              <w:rPr>
                <w:rFonts w:ascii="Simplified Arabic" w:eastAsia="Cambria" w:hAnsi="Simplified Arabic" w:cs="Simplified Arabic"/>
                <w:color w:val="0D0D0D" w:themeColor="text1" w:themeTint="F2"/>
                <w:szCs w:val="22"/>
                <w:rtl/>
              </w:rPr>
              <w:t>.</w:t>
            </w:r>
            <w:r w:rsidRPr="000D67A3">
              <w:rPr>
                <w:rFonts w:ascii="Simplified Arabic" w:eastAsia="Cambria" w:hAnsi="Simplified Arabic" w:cs="Simplified Arabic"/>
                <w:color w:val="0D0D0D" w:themeColor="text1" w:themeTint="F2"/>
                <w:szCs w:val="22"/>
                <w:rtl/>
                <w:lang w:bidi="ar-LB"/>
              </w:rPr>
              <w:t xml:space="preserve"> </w:t>
            </w:r>
          </w:p>
          <w:p w14:paraId="0952FD10" w14:textId="4D40D9F5" w:rsidR="00F17AC2" w:rsidRPr="000D67A3" w:rsidRDefault="00F17AC2" w:rsidP="00F17AC2">
            <w:pPr>
              <w:numPr>
                <w:ilvl w:val="0"/>
                <w:numId w:val="10"/>
              </w:numPr>
              <w:pBdr>
                <w:top w:val="nil"/>
                <w:left w:val="nil"/>
                <w:bottom w:val="nil"/>
                <w:right w:val="nil"/>
                <w:between w:val="nil"/>
              </w:pBdr>
              <w:bidi/>
              <w:spacing w:after="240"/>
              <w:ind w:left="306" w:hanging="312"/>
              <w:jc w:val="both"/>
              <w:rPr>
                <w:rFonts w:ascii="Simplified Arabic" w:hAnsi="Simplified Arabic" w:cs="Simplified Arabic"/>
                <w:color w:val="000000"/>
                <w:szCs w:val="22"/>
              </w:rPr>
            </w:pPr>
            <w:r w:rsidRPr="000D67A3">
              <w:rPr>
                <w:rFonts w:ascii="Simplified Arabic" w:hAnsi="Simplified Arabic" w:cs="Simplified Arabic"/>
                <w:color w:val="000000"/>
                <w:szCs w:val="22"/>
                <w:rtl/>
              </w:rPr>
              <w:t>يسند التلزيم مؤقتًا الى العارض المقبول شكلًا من الناحية الإدارية والفنية</w:t>
            </w:r>
            <w:r w:rsidRPr="000D67A3">
              <w:rPr>
                <w:rFonts w:ascii="Simplified Arabic" w:hAnsi="Simplified Arabic" w:cs="Simplified Arabic"/>
                <w:color w:val="FF0000"/>
                <w:szCs w:val="22"/>
                <w:rtl/>
              </w:rPr>
              <w:t xml:space="preserve"> </w:t>
            </w:r>
            <w:r w:rsidRPr="000D67A3">
              <w:rPr>
                <w:rFonts w:ascii="Simplified Arabic" w:hAnsi="Simplified Arabic" w:cs="Simplified Arabic"/>
                <w:color w:val="FF0000"/>
                <w:szCs w:val="22"/>
              </w:rPr>
              <w:t xml:space="preserve"> </w:t>
            </w:r>
            <w:r w:rsidRPr="000D67A3">
              <w:rPr>
                <w:rFonts w:ascii="Simplified Arabic" w:hAnsi="Simplified Arabic" w:cs="Simplified Arabic"/>
                <w:color w:val="0D0D0D" w:themeColor="text1" w:themeTint="F2"/>
                <w:szCs w:val="22"/>
                <w:rtl/>
              </w:rPr>
              <w:t xml:space="preserve">الذي قدم أفضل عرض فني وأقل </w:t>
            </w:r>
            <w:r>
              <w:rPr>
                <w:rFonts w:ascii="Simplified Arabic" w:hAnsi="Simplified Arabic" w:cs="Simplified Arabic" w:hint="cs"/>
                <w:color w:val="0D0D0D" w:themeColor="text1" w:themeTint="F2"/>
                <w:szCs w:val="22"/>
                <w:rtl/>
              </w:rPr>
              <w:t>سعر</w:t>
            </w:r>
            <w:r w:rsidRPr="000D67A3">
              <w:rPr>
                <w:rFonts w:ascii="Simplified Arabic" w:hAnsi="Simplified Arabic" w:cs="Simplified Arabic"/>
                <w:color w:val="0D0D0D" w:themeColor="text1" w:themeTint="F2"/>
                <w:szCs w:val="22"/>
                <w:rtl/>
              </w:rPr>
              <w:t>.</w:t>
            </w:r>
            <w:r w:rsidRPr="000D67A3">
              <w:rPr>
                <w:rFonts w:ascii="Simplified Arabic" w:hAnsi="Simplified Arabic" w:cs="Simplified Arabic"/>
                <w:color w:val="0D0D0D" w:themeColor="text1" w:themeTint="F2"/>
                <w:szCs w:val="22"/>
              </w:rPr>
              <w:t xml:space="preserve"> </w:t>
            </w:r>
          </w:p>
          <w:p w14:paraId="4FC309EE" w14:textId="77777777" w:rsidR="00F17AC2" w:rsidRPr="000D67A3" w:rsidRDefault="00F17AC2" w:rsidP="00F17AC2">
            <w:pPr>
              <w:numPr>
                <w:ilvl w:val="0"/>
                <w:numId w:val="10"/>
              </w:numPr>
              <w:pBdr>
                <w:top w:val="nil"/>
                <w:left w:val="nil"/>
                <w:bottom w:val="nil"/>
                <w:right w:val="nil"/>
                <w:between w:val="nil"/>
              </w:pBdr>
              <w:bidi/>
              <w:ind w:left="306" w:hanging="312"/>
              <w:jc w:val="both"/>
              <w:rPr>
                <w:rFonts w:ascii="Simplified Arabic" w:hAnsi="Simplified Arabic" w:cs="Simplified Arabic"/>
                <w:color w:val="000000"/>
                <w:szCs w:val="22"/>
              </w:rPr>
            </w:pPr>
            <w:r w:rsidRPr="000D67A3">
              <w:rPr>
                <w:rFonts w:ascii="Simplified Arabic" w:hAnsi="Simplified Arabic" w:cs="Simplified Arabic"/>
                <w:color w:val="000000"/>
                <w:szCs w:val="22"/>
                <w:rtl/>
              </w:rPr>
              <w:t>إذا تساوت الأسعار بين العارضين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152469B3" w14:textId="77777777" w:rsidR="00F17AC2" w:rsidRPr="00A31A99" w:rsidRDefault="00F17AC2" w:rsidP="00F17AC2">
            <w:pPr>
              <w:bidi/>
              <w:rPr>
                <w:rFonts w:ascii="Simplified Arabic" w:hAnsi="Simplified Arabic" w:cs="Simplified Arabic"/>
                <w:szCs w:val="22"/>
              </w:rPr>
            </w:pPr>
          </w:p>
          <w:p w14:paraId="3EE48607" w14:textId="77777777" w:rsidR="00F17AC2" w:rsidRDefault="00F17AC2" w:rsidP="00F17AC2">
            <w:pPr>
              <w:bidi/>
              <w:rPr>
                <w:rFonts w:ascii="Simplified Arabic" w:hAnsi="Simplified Arabic" w:cs="Simplified Arabic"/>
                <w:szCs w:val="22"/>
              </w:rPr>
            </w:pPr>
          </w:p>
          <w:p w14:paraId="08394047" w14:textId="3AD9874E" w:rsidR="00F17AC2" w:rsidRPr="00852F07" w:rsidRDefault="00F17AC2" w:rsidP="00F17AC2">
            <w:pPr>
              <w:bidi/>
              <w:rPr>
                <w:rFonts w:ascii="Simplified Arabic" w:hAnsi="Simplified Arabic" w:cs="Simplified Arabic"/>
                <w:b/>
                <w:bCs/>
                <w:szCs w:val="22"/>
                <w:lang w:val="en-GB" w:eastAsia="fr-FR"/>
              </w:rPr>
            </w:pPr>
            <w:bookmarkStart w:id="15" w:name="_Toc155776021"/>
            <w:bookmarkStart w:id="16" w:name="_Toc156302378"/>
            <w:bookmarkStart w:id="17" w:name="_Toc156560210"/>
            <w:bookmarkStart w:id="18" w:name="_Toc156565132"/>
            <w:bookmarkStart w:id="19" w:name="_Toc159404065"/>
            <w:bookmarkStart w:id="20" w:name="_Toc159405772"/>
            <w:bookmarkStart w:id="21" w:name="_Toc159921146"/>
            <w:r w:rsidRPr="00852F07">
              <w:rPr>
                <w:rFonts w:ascii="Simplified Arabic" w:hAnsi="Simplified Arabic" w:cs="Simplified Arabic"/>
                <w:b/>
                <w:bCs/>
                <w:szCs w:val="22"/>
                <w:rtl/>
                <w:lang w:val="en-GB" w:eastAsia="fr-FR"/>
              </w:rPr>
              <w:t xml:space="preserve">المادة 4: </w:t>
            </w:r>
            <w:r w:rsidRPr="00852F07">
              <w:rPr>
                <w:rFonts w:ascii="Simplified Arabic" w:hAnsi="Simplified Arabic" w:cs="Simplified Arabic"/>
                <w:b/>
                <w:bCs/>
                <w:szCs w:val="22"/>
                <w:rtl/>
              </w:rPr>
              <w:t>شروط مشاركة العارضين</w:t>
            </w:r>
          </w:p>
          <w:bookmarkEnd w:id="15"/>
          <w:bookmarkEnd w:id="16"/>
          <w:bookmarkEnd w:id="17"/>
          <w:bookmarkEnd w:id="18"/>
          <w:bookmarkEnd w:id="19"/>
          <w:bookmarkEnd w:id="20"/>
          <w:bookmarkEnd w:id="21"/>
          <w:p w14:paraId="56331A0F" w14:textId="0A76C004" w:rsidR="00F17AC2" w:rsidRPr="00CF6566" w:rsidRDefault="00F60217" w:rsidP="00F60217">
            <w:pPr>
              <w:bidi/>
              <w:ind w:left="720"/>
              <w:jc w:val="both"/>
              <w:rPr>
                <w:rFonts w:ascii="Simplified Arabic" w:hAnsi="Simplified Arabic" w:cs="Simplified Arabic"/>
                <w:color w:val="000000"/>
                <w:szCs w:val="22"/>
              </w:rPr>
            </w:pPr>
            <w:r>
              <w:rPr>
                <w:rFonts w:ascii="Simplified Arabic" w:hAnsi="Simplified Arabic" w:cs="Simplified Arabic"/>
                <w:b/>
                <w:color w:val="000000"/>
                <w:szCs w:val="22"/>
              </w:rPr>
              <w:t>.1</w:t>
            </w:r>
            <w:r w:rsidR="00F17AC2" w:rsidRPr="00CF6566">
              <w:rPr>
                <w:rFonts w:ascii="Simplified Arabic" w:hAnsi="Simplified Arabic" w:cs="Simplified Arabic"/>
                <w:b/>
                <w:color w:val="000000"/>
                <w:szCs w:val="22"/>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017B95B5" w14:textId="77777777" w:rsidR="00F17AC2" w:rsidRPr="00CF6566" w:rsidRDefault="00F17AC2" w:rsidP="00F17AC2">
            <w:pPr>
              <w:numPr>
                <w:ilvl w:val="1"/>
                <w:numId w:val="6"/>
              </w:numPr>
              <w:bidi/>
              <w:jc w:val="both"/>
              <w:rPr>
                <w:rFonts w:ascii="Simplified Arabic" w:hAnsi="Simplified Arabic" w:cs="Simplified Arabic"/>
                <w:szCs w:val="22"/>
              </w:rPr>
            </w:pPr>
            <w:r w:rsidRPr="00CF6566">
              <w:rPr>
                <w:rFonts w:ascii="Simplified Arabic" w:hAnsi="Simplified Arabic" w:cs="Simplified Arabic"/>
                <w:b/>
                <w:color w:val="000000"/>
                <w:szCs w:val="22"/>
                <w:rtl/>
              </w:rPr>
              <w:t>ألّا يكون قد ثَبُتَت مخالفتهم للأخلاق المهنية المنصوص عليها في النصوص ذات الصلة، إن وُجدت؛</w:t>
            </w:r>
          </w:p>
          <w:p w14:paraId="7D2AF593" w14:textId="77777777" w:rsidR="00F17AC2" w:rsidRPr="00CF6566" w:rsidRDefault="00F17AC2" w:rsidP="00F17AC2">
            <w:pPr>
              <w:numPr>
                <w:ilvl w:val="1"/>
                <w:numId w:val="6"/>
              </w:numPr>
              <w:bidi/>
              <w:jc w:val="both"/>
              <w:rPr>
                <w:rFonts w:ascii="Simplified Arabic" w:hAnsi="Simplified Arabic" w:cs="Simplified Arabic"/>
                <w:szCs w:val="22"/>
              </w:rPr>
            </w:pPr>
            <w:r w:rsidRPr="00CF6566">
              <w:rPr>
                <w:rFonts w:ascii="Simplified Arabic" w:hAnsi="Simplified Arabic" w:cs="Simplified Arabic"/>
                <w:b/>
                <w:color w:val="000000"/>
                <w:szCs w:val="22"/>
                <w:rtl/>
              </w:rPr>
              <w:t>الأهلية القانونية لإبرام عقد الشراء؛</w:t>
            </w:r>
          </w:p>
          <w:p w14:paraId="741C0AC7" w14:textId="77777777" w:rsidR="00F17AC2" w:rsidRPr="00CF6566" w:rsidRDefault="00F17AC2" w:rsidP="00F17AC2">
            <w:pPr>
              <w:numPr>
                <w:ilvl w:val="1"/>
                <w:numId w:val="6"/>
              </w:numPr>
              <w:bidi/>
              <w:jc w:val="both"/>
              <w:rPr>
                <w:rFonts w:ascii="Simplified Arabic" w:hAnsi="Simplified Arabic" w:cs="Simplified Arabic"/>
                <w:szCs w:val="22"/>
              </w:rPr>
            </w:pPr>
            <w:r w:rsidRPr="00CF6566">
              <w:rPr>
                <w:rFonts w:ascii="Simplified Arabic" w:hAnsi="Simplified Arabic" w:cs="Simplified Arabic"/>
                <w:b/>
                <w:color w:val="000000"/>
                <w:szCs w:val="22"/>
                <w:rtl/>
              </w:rPr>
              <w:t>الايفاء بالالتزامات الضريبية واشتراكات الضمان الاجتماعي؛</w:t>
            </w:r>
          </w:p>
          <w:p w14:paraId="248B6890" w14:textId="1850CAB1" w:rsidR="00F17AC2" w:rsidRPr="00B4091F" w:rsidRDefault="00F17AC2" w:rsidP="00F17AC2">
            <w:pPr>
              <w:numPr>
                <w:ilvl w:val="1"/>
                <w:numId w:val="6"/>
              </w:numPr>
              <w:bidi/>
              <w:jc w:val="both"/>
              <w:rPr>
                <w:rFonts w:ascii="Simplified Arabic" w:hAnsi="Simplified Arabic" w:cs="Simplified Arabic"/>
                <w:szCs w:val="22"/>
              </w:rPr>
            </w:pPr>
            <w:r w:rsidRPr="00CF6566">
              <w:rPr>
                <w:rFonts w:ascii="Simplified Arabic" w:hAnsi="Simplified Arabic" w:cs="Simplified Arabic"/>
                <w:b/>
                <w:color w:val="000000"/>
                <w:szCs w:val="22"/>
                <w:rtl/>
              </w:rPr>
              <w:t xml:space="preserve">ألا يكون قد صَدَرَت بحقهم أو بحق مديريهم أو مستخدميهم المعنيين بعملية الشراء أحكام نهائية ولو غير </w:t>
            </w:r>
            <w:r w:rsidRPr="00CF6566">
              <w:rPr>
                <w:rFonts w:ascii="Simplified Arabic" w:hAnsi="Simplified Arabic" w:cs="Simplified Arabic"/>
                <w:b/>
                <w:color w:val="000000"/>
                <w:szCs w:val="22"/>
                <w:rtl/>
              </w:rPr>
              <w:lastRenderedPageBreak/>
              <w:t>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1337279E" w14:textId="77777777" w:rsidR="00F17AC2" w:rsidRPr="00CF6566" w:rsidRDefault="00F17AC2" w:rsidP="00F17AC2">
            <w:pPr>
              <w:numPr>
                <w:ilvl w:val="1"/>
                <w:numId w:val="6"/>
              </w:numPr>
              <w:bidi/>
              <w:jc w:val="both"/>
              <w:rPr>
                <w:rFonts w:ascii="Simplified Arabic" w:hAnsi="Simplified Arabic" w:cs="Simplified Arabic"/>
                <w:szCs w:val="22"/>
              </w:rPr>
            </w:pPr>
            <w:r w:rsidRPr="00CF6566">
              <w:rPr>
                <w:rFonts w:ascii="Simplified Arabic" w:hAnsi="Simplified Arabic" w:cs="Simplified Arabic"/>
                <w:b/>
                <w:color w:val="000000"/>
                <w:szCs w:val="22"/>
                <w:rtl/>
              </w:rPr>
              <w:t>ألا يكونوا قيد التصفية أو صَدَرَت بحقهم أحكام إفلاس؛</w:t>
            </w:r>
          </w:p>
          <w:p w14:paraId="45F7A0EE" w14:textId="77777777" w:rsidR="00F17AC2" w:rsidRPr="00CF6566" w:rsidRDefault="00F17AC2" w:rsidP="00F17AC2">
            <w:pPr>
              <w:numPr>
                <w:ilvl w:val="1"/>
                <w:numId w:val="6"/>
              </w:numPr>
              <w:bidi/>
              <w:jc w:val="both"/>
              <w:rPr>
                <w:rFonts w:ascii="Simplified Arabic" w:hAnsi="Simplified Arabic" w:cs="Simplified Arabic"/>
                <w:szCs w:val="22"/>
              </w:rPr>
            </w:pPr>
            <w:r w:rsidRPr="00CF6566">
              <w:rPr>
                <w:rFonts w:ascii="Simplified Arabic" w:hAnsi="Simplified Arabic" w:cs="Simplified Arabic"/>
                <w:b/>
                <w:color w:val="000000"/>
                <w:szCs w:val="22"/>
                <w:rtl/>
              </w:rPr>
              <w:t xml:space="preserve">ألا يكونوا قد حُكِموا بجرائم اعتياد الربى وتبييض الأموال بموجب حُكم نهائي وإن غير مُبرم؛ </w:t>
            </w:r>
          </w:p>
          <w:p w14:paraId="47E59DB5" w14:textId="77777777" w:rsidR="00F17AC2" w:rsidRPr="00CF6566" w:rsidRDefault="00F17AC2" w:rsidP="00F17AC2">
            <w:pPr>
              <w:numPr>
                <w:ilvl w:val="1"/>
                <w:numId w:val="6"/>
              </w:numPr>
              <w:bidi/>
              <w:jc w:val="both"/>
              <w:rPr>
                <w:rFonts w:ascii="Simplified Arabic" w:hAnsi="Simplified Arabic" w:cs="Simplified Arabic"/>
                <w:szCs w:val="22"/>
              </w:rPr>
            </w:pPr>
            <w:r w:rsidRPr="00CF6566">
              <w:rPr>
                <w:rFonts w:ascii="Simplified Arabic" w:hAnsi="Simplified Arabic" w:cs="Simplified Arabic"/>
                <w:b/>
                <w:color w:val="000000"/>
                <w:szCs w:val="22"/>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4EDFFB06" w14:textId="77777777" w:rsidR="00F17AC2" w:rsidRPr="00CF6566" w:rsidRDefault="00F17AC2" w:rsidP="00F17AC2">
            <w:pPr>
              <w:numPr>
                <w:ilvl w:val="1"/>
                <w:numId w:val="6"/>
              </w:numPr>
              <w:bidi/>
              <w:jc w:val="both"/>
              <w:rPr>
                <w:rFonts w:ascii="Simplified Arabic" w:hAnsi="Simplified Arabic" w:cs="Simplified Arabic"/>
                <w:szCs w:val="22"/>
              </w:rPr>
            </w:pPr>
            <w:r w:rsidRPr="00CF6566">
              <w:rPr>
                <w:rFonts w:ascii="Simplified Arabic" w:hAnsi="Simplified Arabic" w:cs="Simplified Arabic"/>
                <w:b/>
                <w:color w:val="000000"/>
                <w:szCs w:val="22"/>
                <w:rtl/>
              </w:rPr>
              <w:t>غير ذلك من الشروط التي تَفرِضها سلطة التعاقد في دفتر الشروط الخاص بمشروع الشراء والتي تتناسب مع الاعمال المطلوبة.</w:t>
            </w:r>
          </w:p>
          <w:p w14:paraId="01ADFFF5" w14:textId="77777777" w:rsidR="00F17AC2" w:rsidRPr="00CF6566" w:rsidRDefault="00F17AC2" w:rsidP="00F17AC2">
            <w:pPr>
              <w:numPr>
                <w:ilvl w:val="1"/>
                <w:numId w:val="6"/>
              </w:numPr>
              <w:bidi/>
              <w:jc w:val="both"/>
              <w:rPr>
                <w:rFonts w:ascii="Simplified Arabic" w:hAnsi="Simplified Arabic" w:cs="Simplified Arabic"/>
                <w:szCs w:val="22"/>
              </w:rPr>
            </w:pPr>
            <w:r w:rsidRPr="00CF6566">
              <w:rPr>
                <w:rFonts w:ascii="Simplified Arabic" w:hAnsi="Simplified Arabic" w:cs="Simplified Arabic"/>
                <w:b/>
                <w:color w:val="000000"/>
                <w:szCs w:val="22"/>
                <w:rtl/>
              </w:rPr>
              <w:t xml:space="preserve">افادة من وزارة الاقتصاد تثبت انطباق احكام قانون مقاطعة العدو الاسرائيلي بالنسبة للشركات الاجنبية </w:t>
            </w:r>
            <w:r w:rsidRPr="00CF6566">
              <w:rPr>
                <w:rFonts w:ascii="Simplified Arabic" w:hAnsi="Simplified Arabic" w:cs="Simplified Arabic"/>
                <w:b/>
                <w:i/>
                <w:color w:val="000000"/>
                <w:szCs w:val="22"/>
                <w:rtl/>
              </w:rPr>
              <w:t>(نبذة مضافة بالقانون رقم ٣٠٩ تاريخ ١٩/٤/٢٠٢٣)</w:t>
            </w:r>
          </w:p>
          <w:p w14:paraId="0B410744" w14:textId="77777777" w:rsidR="00F17AC2" w:rsidRPr="00CF6566" w:rsidRDefault="00F17AC2" w:rsidP="00F17AC2">
            <w:pPr>
              <w:numPr>
                <w:ilvl w:val="1"/>
                <w:numId w:val="6"/>
              </w:numPr>
              <w:bidi/>
              <w:jc w:val="both"/>
              <w:rPr>
                <w:rFonts w:ascii="Simplified Arabic" w:hAnsi="Simplified Arabic" w:cs="Simplified Arabic"/>
                <w:i/>
                <w:szCs w:val="22"/>
              </w:rPr>
            </w:pPr>
            <w:r w:rsidRPr="00CF6566">
              <w:rPr>
                <w:rFonts w:ascii="Simplified Arabic" w:hAnsi="Simplified Arabic" w:cs="Simplified Arabic"/>
                <w:b/>
                <w:color w:val="000000"/>
                <w:szCs w:val="22"/>
                <w:rtl/>
              </w:rPr>
              <w:t xml:space="preserve">التصريح عن اصحاب الحق الاقتصادي </w:t>
            </w:r>
            <w:r w:rsidRPr="00CF6566">
              <w:rPr>
                <w:rFonts w:ascii="Simplified Arabic" w:hAnsi="Simplified Arabic" w:cs="Simplified Arabic"/>
                <w:b/>
                <w:i/>
                <w:color w:val="000000"/>
                <w:szCs w:val="22"/>
                <w:rtl/>
              </w:rPr>
              <w:t>(نبذة مضافة بالقانون رقم ٣٠٩ تاريخ ١٩/٤/٢٠٢٣)</w:t>
            </w:r>
          </w:p>
          <w:p w14:paraId="58C06417" w14:textId="6F05E595" w:rsidR="00F17AC2" w:rsidRPr="00CF6566" w:rsidRDefault="00F60217" w:rsidP="00F60217">
            <w:pPr>
              <w:bidi/>
              <w:ind w:left="360"/>
              <w:jc w:val="both"/>
              <w:rPr>
                <w:rFonts w:ascii="Simplified Arabic" w:hAnsi="Simplified Arabic" w:cs="Simplified Arabic"/>
                <w:szCs w:val="22"/>
              </w:rPr>
            </w:pPr>
            <w:r>
              <w:rPr>
                <w:rFonts w:ascii="Simplified Arabic" w:hAnsi="Simplified Arabic" w:cs="Simplified Arabic"/>
                <w:szCs w:val="22"/>
              </w:rPr>
              <w:t>.</w:t>
            </w:r>
            <w:r w:rsidRPr="00F60217">
              <w:rPr>
                <w:rFonts w:ascii="Simplified Arabic" w:hAnsi="Simplified Arabic" w:cs="Simplified Arabic"/>
                <w:b/>
                <w:bCs/>
                <w:szCs w:val="22"/>
              </w:rPr>
              <w:t>2</w:t>
            </w:r>
            <w:r w:rsidR="00F17AC2" w:rsidRPr="00CF6566">
              <w:rPr>
                <w:rFonts w:ascii="Simplified Arabic" w:hAnsi="Simplified Arabic" w:cs="Simplified Arabic"/>
                <w:szCs w:val="22"/>
                <w:rtl/>
              </w:rPr>
              <w:t xml:space="preserve">يقدم العرض بصورة واضحة وجليّة جداً من </w:t>
            </w:r>
            <w:r w:rsidR="00F17AC2" w:rsidRPr="00CF6566">
              <w:rPr>
                <w:rFonts w:ascii="Simplified Arabic" w:hAnsi="Simplified Arabic" w:cs="Simplified Arabic"/>
                <w:szCs w:val="22"/>
                <w:u w:val="single"/>
                <w:rtl/>
              </w:rPr>
              <w:t>دون أي شطب أو حك أو تطريس</w:t>
            </w:r>
            <w:r w:rsidR="00F17AC2" w:rsidRPr="00CF6566">
              <w:rPr>
                <w:rFonts w:ascii="Simplified Arabic" w:hAnsi="Simplified Arabic" w:cs="Simplified Arabic"/>
                <w:szCs w:val="22"/>
              </w:rPr>
              <w:t>.</w:t>
            </w:r>
          </w:p>
          <w:p w14:paraId="67CCB384" w14:textId="437823AB" w:rsidR="00F17AC2" w:rsidRPr="00CF6566" w:rsidRDefault="00F60217" w:rsidP="00F60217">
            <w:pPr>
              <w:bidi/>
              <w:ind w:left="360"/>
              <w:jc w:val="both"/>
              <w:rPr>
                <w:rFonts w:ascii="Simplified Arabic" w:hAnsi="Simplified Arabic" w:cs="Simplified Arabic"/>
                <w:szCs w:val="22"/>
              </w:rPr>
            </w:pPr>
            <w:r>
              <w:rPr>
                <w:rFonts w:ascii="Simplified Arabic" w:hAnsi="Simplified Arabic" w:cs="Simplified Arabic"/>
                <w:szCs w:val="22"/>
              </w:rPr>
              <w:t>.</w:t>
            </w:r>
            <w:r w:rsidRPr="00F60217">
              <w:rPr>
                <w:rFonts w:ascii="Simplified Arabic" w:hAnsi="Simplified Arabic" w:cs="Simplified Arabic"/>
                <w:b/>
                <w:bCs/>
                <w:szCs w:val="22"/>
              </w:rPr>
              <w:t>3</w:t>
            </w:r>
            <w:r w:rsidR="00F17AC2" w:rsidRPr="00CF6566">
              <w:rPr>
                <w:rFonts w:ascii="Simplified Arabic" w:hAnsi="Simplified Arabic" w:cs="Simplified Arabic"/>
                <w:szCs w:val="22"/>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F17AC2">
              <w:rPr>
                <w:rFonts w:ascii="Simplified Arabic" w:hAnsi="Simplified Arabic" w:cs="Simplified Arabic" w:hint="cs"/>
                <w:szCs w:val="22"/>
                <w:rtl/>
              </w:rPr>
              <w:t>مليون</w:t>
            </w:r>
            <w:r w:rsidR="00F17AC2" w:rsidRPr="00CF6566">
              <w:rPr>
                <w:rFonts w:ascii="Simplified Arabic" w:hAnsi="Simplified Arabic" w:cs="Simplified Arabic"/>
                <w:szCs w:val="22"/>
                <w:rtl/>
              </w:rPr>
              <w:t xml:space="preserve"> ليرة لبنانية تغطي المستندات كافـة (صورة التصريح مرفقة بهذا الدفتر</w:t>
            </w:r>
            <w:r w:rsidR="00F17AC2" w:rsidRPr="00CF6566">
              <w:rPr>
                <w:rFonts w:ascii="Simplified Arabic" w:hAnsi="Simplified Arabic" w:cs="Simplified Arabic"/>
                <w:szCs w:val="22"/>
              </w:rPr>
              <w:t>(</w:t>
            </w:r>
            <w:r w:rsidR="00F17AC2" w:rsidRPr="00CF6566">
              <w:rPr>
                <w:rFonts w:ascii="Simplified Arabic" w:hAnsi="Simplified Arabic" w:cs="Simplified Arabic"/>
                <w:szCs w:val="22"/>
                <w:rtl/>
                <w:lang w:bidi="ar-LB"/>
              </w:rPr>
              <w:t>.</w:t>
            </w:r>
          </w:p>
          <w:p w14:paraId="330FB276" w14:textId="53BE6CC3" w:rsidR="00F17AC2" w:rsidRPr="00CF6566" w:rsidRDefault="00F60217" w:rsidP="00F60217">
            <w:pPr>
              <w:bidi/>
              <w:ind w:left="360"/>
              <w:jc w:val="both"/>
              <w:rPr>
                <w:rFonts w:ascii="Simplified Arabic" w:hAnsi="Simplified Arabic" w:cs="Simplified Arabic"/>
                <w:szCs w:val="22"/>
              </w:rPr>
            </w:pPr>
            <w:r w:rsidRPr="00F60217">
              <w:rPr>
                <w:rFonts w:ascii="Simplified Arabic" w:hAnsi="Simplified Arabic" w:cs="Simplified Arabic"/>
                <w:b/>
                <w:bCs/>
                <w:szCs w:val="22"/>
              </w:rPr>
              <w:t>.4</w:t>
            </w:r>
            <w:r w:rsidR="00F17AC2" w:rsidRPr="00CF6566">
              <w:rPr>
                <w:rFonts w:ascii="Simplified Arabic" w:hAnsi="Simplified Arabic" w:cs="Simplified Arabic"/>
                <w:szCs w:val="22"/>
                <w:rtl/>
              </w:rPr>
              <w:t>يرفض كل عرض يشتمل على أي تحفّظ أو استدراك.</w:t>
            </w:r>
          </w:p>
          <w:p w14:paraId="7C3E14BB" w14:textId="39B6DD1B" w:rsidR="00F17AC2" w:rsidRDefault="00F60217" w:rsidP="00F60217">
            <w:pPr>
              <w:bidi/>
              <w:ind w:left="360"/>
              <w:jc w:val="both"/>
              <w:rPr>
                <w:rFonts w:ascii="Simplified Arabic" w:hAnsi="Simplified Arabic" w:cs="Simplified Arabic"/>
                <w:szCs w:val="22"/>
              </w:rPr>
            </w:pPr>
            <w:r>
              <w:rPr>
                <w:rFonts w:ascii="Simplified Arabic" w:hAnsi="Simplified Arabic" w:cs="Simplified Arabic"/>
                <w:szCs w:val="22"/>
              </w:rPr>
              <w:t>.</w:t>
            </w:r>
            <w:r w:rsidRPr="00F60217">
              <w:rPr>
                <w:rFonts w:ascii="Simplified Arabic" w:hAnsi="Simplified Arabic" w:cs="Simplified Arabic"/>
                <w:b/>
                <w:bCs/>
                <w:szCs w:val="22"/>
              </w:rPr>
              <w:t>5</w:t>
            </w:r>
            <w:r w:rsidR="00F17AC2" w:rsidRPr="00CF6566">
              <w:rPr>
                <w:rFonts w:ascii="Simplified Arabic" w:hAnsi="Simplified Arabic" w:cs="Simplified Arabic"/>
                <w:szCs w:val="22"/>
                <w:rtl/>
              </w:rPr>
              <w:t>يحدّد العارض في عرضه عنوانًا واضحًا له ومكانًا لإقامته لكي يتم إبلاغه ما يجب إبلاغه إيّاه بالسرعة الممكنة.</w:t>
            </w:r>
          </w:p>
          <w:p w14:paraId="228FB047" w14:textId="77777777" w:rsidR="00F17AC2" w:rsidRPr="00CF6566" w:rsidRDefault="00F17AC2" w:rsidP="00F17AC2">
            <w:pPr>
              <w:bidi/>
              <w:ind w:left="720"/>
              <w:jc w:val="both"/>
              <w:rPr>
                <w:rFonts w:ascii="Simplified Arabic" w:hAnsi="Simplified Arabic" w:cs="Simplified Arabic"/>
                <w:szCs w:val="22"/>
              </w:rPr>
            </w:pPr>
          </w:p>
          <w:p w14:paraId="74AE4F27" w14:textId="77777777" w:rsidR="00F17AC2" w:rsidRPr="00CF6566" w:rsidRDefault="00F17AC2" w:rsidP="00F17AC2">
            <w:pPr>
              <w:bidi/>
              <w:rPr>
                <w:rFonts w:ascii="Simplified Arabic" w:hAnsi="Simplified Arabic" w:cs="Simplified Arabic"/>
                <w:bCs/>
                <w:szCs w:val="22"/>
                <w:u w:val="single"/>
              </w:rPr>
            </w:pPr>
            <w:r w:rsidRPr="00CF6566">
              <w:rPr>
                <w:rFonts w:ascii="Simplified Arabic" w:hAnsi="Simplified Arabic" w:cs="Simplified Arabic"/>
                <w:bCs/>
                <w:szCs w:val="22"/>
                <w:u w:val="single"/>
                <w:rtl/>
              </w:rPr>
              <w:t>أولًا: الغلاف رقم (1) الوثائق والمستندات الإدارية</w:t>
            </w:r>
          </w:p>
          <w:p w14:paraId="5E1F89DF" w14:textId="53D35581" w:rsidR="00F17AC2" w:rsidRPr="00CF6566" w:rsidRDefault="00F17AC2" w:rsidP="00F17AC2">
            <w:pPr>
              <w:pStyle w:val="ListParagraph"/>
              <w:numPr>
                <w:ilvl w:val="0"/>
                <w:numId w:val="54"/>
              </w:numPr>
              <w:pBdr>
                <w:top w:val="nil"/>
                <w:left w:val="nil"/>
                <w:bottom w:val="nil"/>
                <w:right w:val="nil"/>
                <w:between w:val="nil"/>
              </w:pBdr>
              <w:contextualSpacing/>
              <w:jc w:val="both"/>
              <w:rPr>
                <w:rFonts w:ascii="Simplified Arabic" w:eastAsia="Cambria" w:hAnsi="Simplified Arabic" w:cs="Simplified Arabic"/>
                <w:bCs/>
                <w:color w:val="000000"/>
                <w:sz w:val="22"/>
                <w:szCs w:val="22"/>
              </w:rPr>
            </w:pPr>
            <w:r w:rsidRPr="00CF6566">
              <w:rPr>
                <w:rFonts w:ascii="Simplified Arabic" w:eastAsia="Cambria" w:hAnsi="Simplified Arabic" w:cs="Simplified Arabic"/>
                <w:bCs/>
                <w:color w:val="000000"/>
                <w:sz w:val="22"/>
                <w:szCs w:val="22"/>
                <w:rtl/>
              </w:rPr>
              <w:t>الشروط العامة الموحدة:</w:t>
            </w:r>
          </w:p>
          <w:p w14:paraId="7AF90FD7" w14:textId="4C9E664A" w:rsidR="00F17AC2" w:rsidRPr="00CF6566" w:rsidRDefault="00F17AC2" w:rsidP="00F17AC2">
            <w:pPr>
              <w:pStyle w:val="ListParagraph"/>
              <w:numPr>
                <w:ilvl w:val="2"/>
                <w:numId w:val="6"/>
              </w:numPr>
              <w:pBdr>
                <w:top w:val="nil"/>
                <w:left w:val="nil"/>
                <w:bottom w:val="nil"/>
                <w:right w:val="nil"/>
                <w:between w:val="nil"/>
              </w:pBdr>
              <w:spacing w:line="276" w:lineRule="auto"/>
              <w:contextualSpacing/>
              <w:jc w:val="both"/>
              <w:rPr>
                <w:rFonts w:ascii="Simplified Arabic" w:eastAsia="Cambria" w:hAnsi="Simplified Arabic" w:cs="Simplified Arabic"/>
                <w:color w:val="000000"/>
                <w:sz w:val="22"/>
                <w:szCs w:val="22"/>
              </w:rPr>
            </w:pPr>
            <w:r w:rsidRPr="00CF6566">
              <w:rPr>
                <w:rFonts w:ascii="Simplified Arabic" w:eastAsia="Cambria" w:hAnsi="Simplified Arabic" w:cs="Simplified Arabic"/>
                <w:color w:val="000000"/>
                <w:sz w:val="22"/>
                <w:szCs w:val="22"/>
                <w:rtl/>
              </w:rPr>
              <w:t>كتاب التعهد (التصريح) وفق النموذج المرفق موقّعًا وممهورًا من العارض مع طوابع بقيمة</w:t>
            </w:r>
            <w:r w:rsidRPr="00CF6566">
              <w:rPr>
                <w:rFonts w:ascii="Simplified Arabic" w:eastAsia="Cambria" w:hAnsi="Simplified Arabic" w:cs="Simplified Arabic"/>
                <w:color w:val="000000"/>
                <w:sz w:val="22"/>
                <w:szCs w:val="22"/>
                <w:rtl/>
              </w:rPr>
              <w:br/>
            </w:r>
            <w:r>
              <w:rPr>
                <w:rFonts w:asciiTheme="minorBidi" w:hAnsiTheme="minorBidi" w:cstheme="minorBidi"/>
                <w:sz w:val="20"/>
                <w:szCs w:val="20"/>
              </w:rPr>
              <w:lastRenderedPageBreak/>
              <w:t>1,000,000</w:t>
            </w:r>
            <w:r w:rsidRPr="004135D3">
              <w:rPr>
                <w:rFonts w:asciiTheme="minorBidi" w:hAnsiTheme="minorBidi" w:cstheme="minorBidi"/>
                <w:sz w:val="20"/>
                <w:szCs w:val="20"/>
              </w:rPr>
              <w:t xml:space="preserve"> </w:t>
            </w:r>
            <w:r w:rsidRPr="00CF6566">
              <w:rPr>
                <w:rFonts w:ascii="Simplified Arabic" w:eastAsia="Cambria" w:hAnsi="Simplified Arabic" w:cs="Simplified Arabic"/>
                <w:color w:val="000000"/>
                <w:sz w:val="22"/>
                <w:szCs w:val="22"/>
                <w:rtl/>
              </w:rPr>
              <w:t xml:space="preserve"> ل.ل. ويتضمن التعهد، تأكيد العارض لالتزامه بالسعر وبصلاحية العرض.</w:t>
            </w:r>
          </w:p>
          <w:p w14:paraId="3FE1B785" w14:textId="77777777" w:rsidR="00F17AC2" w:rsidRPr="00CF6566" w:rsidRDefault="00F17AC2" w:rsidP="00F17AC2">
            <w:pPr>
              <w:numPr>
                <w:ilvl w:val="2"/>
                <w:numId w:val="6"/>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إذاعة تجارية يُبيَّن فيها صاحب الحق المفوّض بالتوقيع عن العارض ونموذج توقيعه.</w:t>
            </w:r>
          </w:p>
          <w:p w14:paraId="514A5271" w14:textId="77777777" w:rsidR="00F17AC2" w:rsidRPr="00CF6566" w:rsidRDefault="00F17AC2" w:rsidP="00F17AC2">
            <w:pPr>
              <w:numPr>
                <w:ilvl w:val="2"/>
                <w:numId w:val="6"/>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التفويض القانوني اذا وقع العرض شخص غير الشخص الذي يملك حق التوقيع عن العارض بحسب الإذاعة التجارية، مصدّق لدى الكاتب العدل.</w:t>
            </w:r>
          </w:p>
          <w:p w14:paraId="2B498CD2" w14:textId="77777777" w:rsidR="00F17AC2" w:rsidRPr="00CF6566" w:rsidRDefault="00F17AC2" w:rsidP="00F17AC2">
            <w:pPr>
              <w:numPr>
                <w:ilvl w:val="2"/>
                <w:numId w:val="6"/>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 xml:space="preserve">سجل عدلي للمفوض بالتوقيع </w:t>
            </w:r>
            <w:r w:rsidRPr="00CF6566">
              <w:rPr>
                <w:rFonts w:ascii="Simplified Arabic" w:eastAsia="Cambria" w:hAnsi="Simplified Arabic" w:cs="Simplified Arabic"/>
                <w:color w:val="000000"/>
                <w:szCs w:val="22"/>
                <w:rtl/>
                <w:lang w:bidi="ar-LB"/>
              </w:rPr>
              <w:t>أو</w:t>
            </w:r>
            <w:r w:rsidRPr="00CF6566">
              <w:rPr>
                <w:rFonts w:ascii="Simplified Arabic" w:eastAsia="Cambria" w:hAnsi="Simplified Arabic" w:cs="Simplified Arabic"/>
                <w:color w:val="000000"/>
                <w:szCs w:val="22"/>
                <w:rtl/>
              </w:rPr>
              <w:t xml:space="preserve"> "من يمثله قانونًا" لا يتعدى تاريخه الثلاثة أشهر من تاريخ جلسة فض العروض.</w:t>
            </w:r>
          </w:p>
          <w:p w14:paraId="3FAC30FA" w14:textId="77777777" w:rsidR="00F17AC2" w:rsidRPr="00CF6566" w:rsidRDefault="00F17AC2" w:rsidP="00F17AC2">
            <w:pPr>
              <w:numPr>
                <w:ilvl w:val="2"/>
                <w:numId w:val="6"/>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عقد الشراكة مصدق لدى الكاتب العدل في حال توجبه.</w:t>
            </w:r>
          </w:p>
          <w:p w14:paraId="4BDFB4BF" w14:textId="77777777" w:rsidR="00F17AC2" w:rsidRPr="00CF6566" w:rsidRDefault="00F17AC2" w:rsidP="00F17AC2">
            <w:pPr>
              <w:numPr>
                <w:ilvl w:val="2"/>
                <w:numId w:val="6"/>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025D9A1" w14:textId="77777777" w:rsidR="00F17AC2" w:rsidRPr="00CF6566" w:rsidRDefault="00F17AC2" w:rsidP="00F17AC2">
            <w:pPr>
              <w:numPr>
                <w:ilvl w:val="2"/>
                <w:numId w:val="6"/>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شهادة تسجيل العارض لدى  وزارة المالية – مديرية الواردات.</w:t>
            </w:r>
          </w:p>
          <w:p w14:paraId="271AD1F4" w14:textId="77777777" w:rsidR="00F17AC2" w:rsidRPr="00CF6566" w:rsidRDefault="00F17AC2" w:rsidP="00F17AC2">
            <w:pPr>
              <w:numPr>
                <w:ilvl w:val="2"/>
                <w:numId w:val="6"/>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6566">
              <w:rPr>
                <w:rFonts w:ascii="Simplified Arabic" w:hAnsi="Simplified Arabic" w:cs="Simplified Arabic"/>
                <w:szCs w:val="22"/>
                <w:rtl/>
              </w:rPr>
              <w:t>إفادة صادرة عن وزارة المالية تثبت</w:t>
            </w:r>
            <w:r w:rsidRPr="00CF6566">
              <w:rPr>
                <w:rFonts w:ascii="Simplified Arabic" w:hAnsi="Simplified Arabic" w:cs="Simplified Arabic"/>
                <w:szCs w:val="22"/>
                <w:rtl/>
                <w:lang w:bidi="ar-LB"/>
              </w:rPr>
              <w:t xml:space="preserve"> إيفاء العارض</w:t>
            </w:r>
            <w:r w:rsidRPr="00CF6566">
              <w:rPr>
                <w:rFonts w:ascii="Simplified Arabic" w:hAnsi="Simplified Arabic" w:cs="Simplified Arabic"/>
                <w:szCs w:val="22"/>
                <w:rtl/>
              </w:rPr>
              <w:t xml:space="preserve"> بالإلتزامات الضريبية المتوجبة عليه.</w:t>
            </w:r>
          </w:p>
          <w:p w14:paraId="4AF536A9" w14:textId="77777777" w:rsidR="00F17AC2" w:rsidRPr="00CF6566" w:rsidRDefault="00F17AC2" w:rsidP="00F17AC2">
            <w:pPr>
              <w:numPr>
                <w:ilvl w:val="2"/>
                <w:numId w:val="6"/>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براءة ذمة من الصندوق الوطني للضمان الإجتماعي "شاملة أو صالحة للإشتراك في الصفقات العمومية" صالحة بتاريخ جلسة فض العروض،</w:t>
            </w:r>
            <w:r w:rsidRPr="00CF6566">
              <w:rPr>
                <w:rFonts w:ascii="Simplified Arabic" w:hAnsi="Simplified Arabic" w:cs="Simplified Arabic"/>
                <w:szCs w:val="22"/>
                <w:rtl/>
              </w:rPr>
              <w:t xml:space="preserve"> </w:t>
            </w:r>
            <w:r w:rsidRPr="00CF6566">
              <w:rPr>
                <w:rFonts w:ascii="Simplified Arabic" w:eastAsia="Cambria" w:hAnsi="Simplified Arabic" w:cs="Simplified Arabic"/>
                <w:color w:val="000000"/>
                <w:szCs w:val="22"/>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3C3ED400" w14:textId="77777777" w:rsidR="00F17AC2" w:rsidRPr="00CF6566" w:rsidRDefault="00F17AC2" w:rsidP="00F17AC2">
            <w:pPr>
              <w:numPr>
                <w:ilvl w:val="2"/>
                <w:numId w:val="6"/>
              </w:numPr>
              <w:pBdr>
                <w:top w:val="nil"/>
                <w:left w:val="nil"/>
                <w:bottom w:val="nil"/>
                <w:right w:val="nil"/>
                <w:between w:val="nil"/>
              </w:pBdr>
              <w:bidi/>
              <w:spacing w:line="276" w:lineRule="auto"/>
              <w:jc w:val="both"/>
              <w:rPr>
                <w:rFonts w:ascii="Simplified Arabic" w:eastAsia="Cambria" w:hAnsi="Simplified Arabic" w:cs="Simplified Arabic"/>
                <w:szCs w:val="22"/>
              </w:rPr>
            </w:pPr>
            <w:r w:rsidRPr="00CF6566">
              <w:rPr>
                <w:rFonts w:ascii="Simplified Arabic" w:hAnsi="Simplified Arabic" w:cs="Simplified Arabic"/>
                <w:szCs w:val="22"/>
                <w:rtl/>
              </w:rPr>
              <w:lastRenderedPageBreak/>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157DF56" w14:textId="77777777" w:rsidR="00F17AC2" w:rsidRPr="00CF6566" w:rsidRDefault="00F17AC2" w:rsidP="00F17AC2">
            <w:pPr>
              <w:numPr>
                <w:ilvl w:val="2"/>
                <w:numId w:val="6"/>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31FD031" w14:textId="77777777" w:rsidR="00F17AC2" w:rsidRPr="00CF6566" w:rsidRDefault="00F17AC2" w:rsidP="00F17AC2">
            <w:pPr>
              <w:numPr>
                <w:ilvl w:val="2"/>
                <w:numId w:val="6"/>
              </w:numPr>
              <w:pBdr>
                <w:top w:val="nil"/>
                <w:left w:val="nil"/>
                <w:bottom w:val="nil"/>
                <w:right w:val="nil"/>
                <w:between w:val="nil"/>
              </w:pBdr>
              <w:bidi/>
              <w:spacing w:line="276" w:lineRule="auto"/>
              <w:jc w:val="both"/>
              <w:rPr>
                <w:rFonts w:ascii="Simplified Arabic" w:eastAsia="Cambria" w:hAnsi="Simplified Arabic" w:cs="Simplified Arabic"/>
                <w:color w:val="000000"/>
                <w:szCs w:val="22"/>
                <w:rtl/>
              </w:rPr>
            </w:pPr>
            <w:r w:rsidRPr="00CF6566">
              <w:rPr>
                <w:rFonts w:ascii="Simplified Arabic" w:eastAsia="Cambria" w:hAnsi="Simplified Arabic" w:cs="Simplified Arabic"/>
                <w:color w:val="000000"/>
                <w:szCs w:val="22"/>
                <w:rtl/>
              </w:rPr>
              <w:t>افادة صادرة عن المرجع المختص تُثبت ان العارض ليس في حالة إفلاس.</w:t>
            </w:r>
          </w:p>
          <w:p w14:paraId="6682BB7E" w14:textId="77777777" w:rsidR="00F17AC2" w:rsidRPr="00CF6566" w:rsidRDefault="00F17AC2" w:rsidP="00F17AC2">
            <w:pPr>
              <w:numPr>
                <w:ilvl w:val="2"/>
                <w:numId w:val="6"/>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افادة صادرة عن المرجع المختص تُثبت ان العارض ليس في حالة تصفية قضائية.</w:t>
            </w:r>
          </w:p>
          <w:p w14:paraId="405FCCDB" w14:textId="77777777" w:rsidR="00F17AC2" w:rsidRPr="00CF6566" w:rsidRDefault="00F17AC2" w:rsidP="00F17AC2">
            <w:pPr>
              <w:numPr>
                <w:ilvl w:val="2"/>
                <w:numId w:val="6"/>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 xml:space="preserve">ضمان </w:t>
            </w:r>
            <w:r w:rsidRPr="00CF6566">
              <w:rPr>
                <w:rFonts w:ascii="Simplified Arabic" w:eastAsia="Cambria" w:hAnsi="Simplified Arabic" w:cs="Simplified Arabic"/>
                <w:color w:val="000000"/>
                <w:szCs w:val="22"/>
                <w:rtl/>
                <w:lang w:bidi="ar-LB"/>
              </w:rPr>
              <w:t>العرض المطلوب في دفتر الشروط الخاص بالصفقة وفقًا لأحكام المادتين 34 و36 من قانون الشراء العام.</w:t>
            </w:r>
          </w:p>
          <w:p w14:paraId="3642BF9B" w14:textId="77777777" w:rsidR="00F17AC2" w:rsidRPr="00CF6566" w:rsidRDefault="00F17AC2" w:rsidP="00F17AC2">
            <w:pPr>
              <w:numPr>
                <w:ilvl w:val="2"/>
                <w:numId w:val="6"/>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39BD732D" w14:textId="77777777" w:rsidR="00F17AC2" w:rsidRPr="00CF6566" w:rsidRDefault="00F17AC2" w:rsidP="00F17AC2">
            <w:pPr>
              <w:numPr>
                <w:ilvl w:val="2"/>
                <w:numId w:val="6"/>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نسخ عن بطاقات التعريف (هوية / جواز سفر) لصاحب (أصحاب) الحق الاقتصادي.</w:t>
            </w:r>
          </w:p>
          <w:p w14:paraId="33F86555" w14:textId="77777777" w:rsidR="00F17AC2" w:rsidRPr="00CF6566" w:rsidRDefault="00F17AC2" w:rsidP="00F17AC2">
            <w:pPr>
              <w:numPr>
                <w:ilvl w:val="2"/>
                <w:numId w:val="6"/>
              </w:numPr>
              <w:pBdr>
                <w:top w:val="nil"/>
                <w:left w:val="nil"/>
                <w:bottom w:val="nil"/>
                <w:right w:val="nil"/>
                <w:between w:val="nil"/>
              </w:pBdr>
              <w:bidi/>
              <w:spacing w:line="276" w:lineRule="auto"/>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نسخ عن بطاقات التعريف (هوية / جواز سفر) لكل شخص يمثل العارض (من ينوب عن العارض في علاقته مع سلطة التعاق</w:t>
            </w:r>
            <w:r w:rsidRPr="00CF6566">
              <w:rPr>
                <w:rFonts w:ascii="Simplified Arabic" w:eastAsia="Cambria" w:hAnsi="Simplified Arabic" w:cs="Simplified Arabic"/>
                <w:color w:val="000000"/>
                <w:szCs w:val="22"/>
                <w:rtl/>
                <w:lang w:bidi="ar-LB"/>
              </w:rPr>
              <w:t xml:space="preserve">د: </w:t>
            </w:r>
            <w:r w:rsidRPr="00CF6566">
              <w:rPr>
                <w:rFonts w:ascii="Simplified Arabic" w:eastAsia="Cambria" w:hAnsi="Simplified Arabic" w:cs="Simplified Arabic"/>
                <w:color w:val="000000"/>
                <w:szCs w:val="22"/>
                <w:rtl/>
              </w:rPr>
              <w:t>وكيل قانوني، ممثل الشخص المعنوي أو المفوّض</w:t>
            </w:r>
            <w:r w:rsidRPr="00CF6566">
              <w:rPr>
                <w:rFonts w:ascii="Simplified Arabic" w:eastAsia="Cambria" w:hAnsi="Simplified Arabic" w:cs="Simplified Arabic"/>
                <w:color w:val="000000"/>
                <w:szCs w:val="22"/>
                <w:rtl/>
              </w:rPr>
              <w:br/>
              <w:t>بالتوقيع عنه...).</w:t>
            </w:r>
          </w:p>
          <w:p w14:paraId="195C2C5F" w14:textId="37F628B8" w:rsidR="00F17AC2" w:rsidRDefault="00F17AC2" w:rsidP="00F17AC2">
            <w:pPr>
              <w:numPr>
                <w:ilvl w:val="2"/>
                <w:numId w:val="6"/>
              </w:numPr>
              <w:pBdr>
                <w:top w:val="nil"/>
                <w:left w:val="nil"/>
                <w:bottom w:val="nil"/>
                <w:right w:val="nil"/>
                <w:between w:val="nil"/>
              </w:pBdr>
              <w:bidi/>
              <w:spacing w:after="240" w:line="276" w:lineRule="auto"/>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lastRenderedPageBreak/>
              <w:t>مستند تصريح النزاهة موقعًا وفقًا للأصول من قبل العارض (مرفق ربطًا)</w:t>
            </w:r>
          </w:p>
          <w:p w14:paraId="6959C111" w14:textId="77777777" w:rsidR="00A55EE8" w:rsidRDefault="00A55EE8" w:rsidP="00A55EE8">
            <w:pPr>
              <w:pBdr>
                <w:top w:val="nil"/>
                <w:left w:val="nil"/>
                <w:bottom w:val="nil"/>
                <w:right w:val="nil"/>
                <w:between w:val="nil"/>
              </w:pBdr>
              <w:bidi/>
              <w:spacing w:after="240" w:line="276" w:lineRule="auto"/>
              <w:jc w:val="both"/>
              <w:rPr>
                <w:rFonts w:ascii="Simplified Arabic" w:eastAsia="Cambria" w:hAnsi="Simplified Arabic" w:cs="Simplified Arabic"/>
                <w:color w:val="000000"/>
                <w:szCs w:val="22"/>
              </w:rPr>
            </w:pPr>
          </w:p>
          <w:p w14:paraId="36D2732E" w14:textId="77777777" w:rsidR="00A55EE8" w:rsidRPr="0093782F" w:rsidRDefault="00A55EE8" w:rsidP="00A55EE8">
            <w:pPr>
              <w:pBdr>
                <w:top w:val="nil"/>
                <w:left w:val="nil"/>
                <w:bottom w:val="nil"/>
                <w:right w:val="nil"/>
                <w:between w:val="nil"/>
              </w:pBdr>
              <w:bidi/>
              <w:spacing w:after="240" w:line="276" w:lineRule="auto"/>
              <w:jc w:val="both"/>
              <w:rPr>
                <w:rFonts w:ascii="Simplified Arabic" w:eastAsia="Cambria" w:hAnsi="Simplified Arabic" w:cs="Simplified Arabic"/>
                <w:color w:val="000000"/>
                <w:szCs w:val="22"/>
              </w:rPr>
            </w:pPr>
          </w:p>
          <w:p w14:paraId="497BA498" w14:textId="232A592B" w:rsidR="00F17AC2" w:rsidRPr="00CF6566" w:rsidRDefault="00F17AC2" w:rsidP="00F17AC2">
            <w:pPr>
              <w:pStyle w:val="ListParagraph"/>
              <w:numPr>
                <w:ilvl w:val="0"/>
                <w:numId w:val="54"/>
              </w:numPr>
              <w:pBdr>
                <w:top w:val="nil"/>
                <w:left w:val="nil"/>
                <w:bottom w:val="nil"/>
                <w:right w:val="nil"/>
                <w:between w:val="nil"/>
              </w:pBdr>
              <w:spacing w:line="276" w:lineRule="auto"/>
              <w:contextualSpacing/>
              <w:jc w:val="both"/>
              <w:rPr>
                <w:rFonts w:ascii="Simplified Arabic" w:eastAsia="Cambria" w:hAnsi="Simplified Arabic" w:cs="Simplified Arabic"/>
                <w:bCs/>
                <w:color w:val="000000"/>
                <w:sz w:val="22"/>
                <w:szCs w:val="22"/>
              </w:rPr>
            </w:pPr>
            <w:r w:rsidRPr="00CF6566">
              <w:rPr>
                <w:rFonts w:ascii="Simplified Arabic" w:eastAsia="Cambria" w:hAnsi="Simplified Arabic" w:cs="Simplified Arabic"/>
                <w:bCs/>
                <w:color w:val="000000"/>
                <w:sz w:val="22"/>
                <w:szCs w:val="22"/>
                <w:rtl/>
              </w:rPr>
              <w:t xml:space="preserve">الشروط الخاصة بموضوع الصفقة </w:t>
            </w:r>
          </w:p>
          <w:p w14:paraId="19EB5125" w14:textId="546B5C15" w:rsidR="00F17AC2" w:rsidRPr="000708AE" w:rsidRDefault="00F17AC2" w:rsidP="00F60217">
            <w:pPr>
              <w:pBdr>
                <w:top w:val="nil"/>
                <w:left w:val="nil"/>
                <w:bottom w:val="nil"/>
                <w:right w:val="nil"/>
                <w:between w:val="nil"/>
              </w:pBdr>
              <w:bidi/>
              <w:spacing w:line="276" w:lineRule="auto"/>
              <w:ind w:left="1080"/>
              <w:jc w:val="both"/>
              <w:rPr>
                <w:rFonts w:ascii="Simplified Arabic" w:eastAsia="Cambria" w:hAnsi="Simplified Arabic" w:cs="Simplified Arabic"/>
                <w:bCs/>
                <w:color w:val="000000"/>
                <w:szCs w:val="22"/>
                <w:highlight w:val="yellow"/>
              </w:rPr>
            </w:pPr>
            <w:r w:rsidRPr="00CF6566">
              <w:rPr>
                <w:rFonts w:ascii="Simplified Arabic" w:eastAsia="Cambria" w:hAnsi="Simplified Arabic" w:cs="Simplified Arabic"/>
                <w:bCs/>
                <w:color w:val="000000"/>
                <w:szCs w:val="22"/>
                <w:rtl/>
              </w:rPr>
              <w:t>المؤهلات التقنية</w:t>
            </w:r>
          </w:p>
          <w:p w14:paraId="1316792D" w14:textId="7231BB1F" w:rsidR="00F17AC2" w:rsidRDefault="00F17AC2" w:rsidP="00F17AC2">
            <w:pPr>
              <w:pBdr>
                <w:top w:val="nil"/>
                <w:left w:val="nil"/>
                <w:bottom w:val="nil"/>
                <w:right w:val="nil"/>
                <w:between w:val="nil"/>
              </w:pBdr>
              <w:bidi/>
              <w:spacing w:line="276" w:lineRule="auto"/>
              <w:ind w:left="36"/>
              <w:contextualSpacing/>
              <w:jc w:val="both"/>
              <w:rPr>
                <w:rFonts w:ascii="Simplified Arabic" w:eastAsia="Cambria" w:hAnsi="Simplified Arabic" w:cs="Simplified Arabic"/>
                <w:b/>
                <w:color w:val="000000"/>
                <w:szCs w:val="22"/>
                <w:rtl/>
              </w:rPr>
            </w:pPr>
            <w:r w:rsidRPr="000D67A3">
              <w:rPr>
                <w:rFonts w:ascii="Simplified Arabic" w:eastAsia="Cambria" w:hAnsi="Simplified Arabic" w:cs="Simplified Arabic"/>
                <w:b/>
                <w:color w:val="000000"/>
                <w:szCs w:val="22"/>
                <w:rtl/>
              </w:rPr>
              <w:t>العرض ال</w:t>
            </w:r>
            <w:r>
              <w:rPr>
                <w:rFonts w:ascii="Simplified Arabic" w:eastAsia="Cambria" w:hAnsi="Simplified Arabic" w:cs="Simplified Arabic" w:hint="cs"/>
                <w:b/>
                <w:color w:val="000000"/>
                <w:szCs w:val="22"/>
                <w:rtl/>
              </w:rPr>
              <w:t>تقني</w:t>
            </w:r>
            <w:r w:rsidRPr="000D67A3">
              <w:rPr>
                <w:rFonts w:ascii="Simplified Arabic" w:eastAsia="Cambria" w:hAnsi="Simplified Arabic" w:cs="Simplified Arabic"/>
                <w:b/>
                <w:color w:val="000000"/>
                <w:szCs w:val="22"/>
                <w:rtl/>
              </w:rPr>
              <w:t xml:space="preserve"> حسب المواصفات المطلوبة في الملحق رقم (1).</w:t>
            </w:r>
          </w:p>
          <w:p w14:paraId="487C02B5" w14:textId="77777777" w:rsidR="005D414D" w:rsidRPr="000D67A3" w:rsidRDefault="005D414D" w:rsidP="005D414D">
            <w:pPr>
              <w:pBdr>
                <w:top w:val="nil"/>
                <w:left w:val="nil"/>
                <w:bottom w:val="nil"/>
                <w:right w:val="nil"/>
                <w:between w:val="nil"/>
              </w:pBdr>
              <w:bidi/>
              <w:ind w:left="720"/>
              <w:jc w:val="both"/>
              <w:rPr>
                <w:rFonts w:ascii="Simplified Arabic" w:hAnsi="Simplified Arabic" w:cs="Simplified Arabic"/>
                <w:color w:val="000000"/>
                <w:szCs w:val="22"/>
                <w:rtl/>
              </w:rPr>
            </w:pPr>
          </w:p>
          <w:p w14:paraId="46CA04C7" w14:textId="284F9073" w:rsidR="005440D5" w:rsidRPr="005440D5" w:rsidRDefault="005440D5" w:rsidP="005440D5">
            <w:pPr>
              <w:pStyle w:val="ListParagraph"/>
              <w:numPr>
                <w:ilvl w:val="0"/>
                <w:numId w:val="59"/>
              </w:numPr>
              <w:pBdr>
                <w:top w:val="nil"/>
                <w:left w:val="nil"/>
                <w:bottom w:val="nil"/>
                <w:right w:val="nil"/>
                <w:between w:val="nil"/>
              </w:pBdr>
              <w:contextualSpacing/>
              <w:jc w:val="both"/>
              <w:rPr>
                <w:rFonts w:ascii="Simplified Arabic" w:eastAsia="Cambria" w:hAnsi="Simplified Arabic" w:cs="Simplified Arabic"/>
                <w:bCs/>
                <w:color w:val="000000"/>
                <w:szCs w:val="22"/>
              </w:rPr>
            </w:pPr>
            <w:r w:rsidRPr="005440D5">
              <w:rPr>
                <w:rFonts w:ascii="Simplified Arabic" w:eastAsia="Cambria" w:hAnsi="Simplified Arabic" w:cs="Simplified Arabic"/>
                <w:bCs/>
                <w:color w:val="000000"/>
                <w:szCs w:val="22"/>
                <w:rtl/>
              </w:rPr>
              <w:t>في حال إشتراك عارض أجنبي يتوجب على هذا العارض أن يُراعي احد الشروط التالية:</w:t>
            </w:r>
          </w:p>
          <w:p w14:paraId="4F262C7F" w14:textId="77777777" w:rsidR="005440D5" w:rsidRPr="000D67A3" w:rsidRDefault="005440D5" w:rsidP="005440D5">
            <w:pPr>
              <w:pStyle w:val="ListParagraph"/>
              <w:pBdr>
                <w:top w:val="nil"/>
                <w:left w:val="nil"/>
                <w:bottom w:val="nil"/>
                <w:right w:val="nil"/>
                <w:between w:val="nil"/>
              </w:pBdr>
              <w:ind w:left="396"/>
              <w:contextualSpacing/>
              <w:jc w:val="both"/>
              <w:rPr>
                <w:rFonts w:ascii="Simplified Arabic" w:eastAsia="Cambria" w:hAnsi="Simplified Arabic" w:cs="Simplified Arabic"/>
                <w:bCs/>
                <w:color w:val="000000"/>
                <w:sz w:val="22"/>
                <w:szCs w:val="22"/>
              </w:rPr>
            </w:pPr>
          </w:p>
          <w:p w14:paraId="0685D4B0" w14:textId="77777777" w:rsidR="005440D5" w:rsidRPr="000D67A3" w:rsidRDefault="005440D5" w:rsidP="005440D5">
            <w:pPr>
              <w:pStyle w:val="ListParagraph"/>
              <w:numPr>
                <w:ilvl w:val="0"/>
                <w:numId w:val="57"/>
              </w:numPr>
              <w:spacing w:after="240"/>
              <w:contextualSpacing/>
              <w:jc w:val="both"/>
              <w:rPr>
                <w:rFonts w:ascii="Simplified Arabic" w:eastAsia="Cambria" w:hAnsi="Simplified Arabic" w:cs="Simplified Arabic"/>
                <w:color w:val="000000"/>
                <w:sz w:val="22"/>
                <w:szCs w:val="22"/>
              </w:rPr>
            </w:pPr>
            <w:r w:rsidRPr="000D67A3">
              <w:rPr>
                <w:rFonts w:ascii="Simplified Arabic" w:eastAsia="Cambria" w:hAnsi="Simplified Arabic" w:cs="Simplified Arabic"/>
                <w:color w:val="000000"/>
                <w:sz w:val="22"/>
                <w:szCs w:val="22"/>
                <w:rtl/>
              </w:rPr>
              <w:t xml:space="preserve">أن </w:t>
            </w:r>
            <w:r w:rsidRPr="000D67A3">
              <w:rPr>
                <w:rFonts w:ascii="Simplified Arabic" w:eastAsia="Cambria" w:hAnsi="Simplified Arabic" w:cs="Simplified Arabic"/>
                <w:color w:val="000000"/>
                <w:sz w:val="22"/>
                <w:szCs w:val="22"/>
                <w:rtl/>
                <w:lang w:bidi="ar-LB"/>
              </w:rPr>
              <w:t>ي</w:t>
            </w:r>
            <w:r w:rsidRPr="000D67A3">
              <w:rPr>
                <w:rFonts w:ascii="Simplified Arabic" w:eastAsia="Cambria" w:hAnsi="Simplified Arabic" w:cs="Simplified Arabic"/>
                <w:color w:val="000000"/>
                <w:sz w:val="22"/>
                <w:szCs w:val="22"/>
                <w:rtl/>
              </w:rPr>
              <w:t>كون من ضمن إئتلاف يضم شركة لبنانية على الأقل تتوفر فيها الشروط  المطلوبة بموجب دفتر الشروط الخاص بالصفقة.</w:t>
            </w:r>
          </w:p>
          <w:p w14:paraId="573D2187" w14:textId="77777777" w:rsidR="005440D5" w:rsidRPr="000D67A3" w:rsidRDefault="005440D5" w:rsidP="005440D5">
            <w:pPr>
              <w:pStyle w:val="ListParagraph"/>
              <w:numPr>
                <w:ilvl w:val="0"/>
                <w:numId w:val="57"/>
              </w:numPr>
              <w:spacing w:after="240"/>
              <w:contextualSpacing/>
              <w:jc w:val="both"/>
              <w:rPr>
                <w:rFonts w:ascii="Simplified Arabic" w:eastAsia="Cambria" w:hAnsi="Simplified Arabic" w:cs="Simplified Arabic"/>
                <w:color w:val="000000"/>
                <w:sz w:val="22"/>
                <w:szCs w:val="22"/>
              </w:rPr>
            </w:pPr>
            <w:r w:rsidRPr="000D67A3">
              <w:rPr>
                <w:rFonts w:ascii="Simplified Arabic" w:eastAsia="Cambria" w:hAnsi="Simplified Arabic" w:cs="Simplified Arabic"/>
                <w:color w:val="000000"/>
                <w:sz w:val="22"/>
                <w:szCs w:val="22"/>
                <w:rtl/>
              </w:rPr>
              <w:t>الحضور الشخصي للممثل القانوني عن الشركة للمشاركة في إجراءات الشراء.</w:t>
            </w:r>
          </w:p>
          <w:p w14:paraId="5F3C1DB8" w14:textId="77777777" w:rsidR="005440D5" w:rsidRPr="000D67A3" w:rsidRDefault="005440D5" w:rsidP="005440D5">
            <w:pPr>
              <w:pStyle w:val="ListParagraph"/>
              <w:numPr>
                <w:ilvl w:val="0"/>
                <w:numId w:val="57"/>
              </w:numPr>
              <w:spacing w:after="240"/>
              <w:contextualSpacing/>
              <w:jc w:val="both"/>
              <w:rPr>
                <w:rFonts w:ascii="Simplified Arabic" w:eastAsia="Cambria" w:hAnsi="Simplified Arabic" w:cs="Simplified Arabic"/>
                <w:color w:val="000000"/>
                <w:sz w:val="22"/>
                <w:szCs w:val="22"/>
              </w:rPr>
            </w:pPr>
            <w:r w:rsidRPr="000D67A3">
              <w:rPr>
                <w:rFonts w:ascii="Simplified Arabic" w:eastAsia="Cambria" w:hAnsi="Simplified Arabic" w:cs="Simplified Arabic"/>
                <w:color w:val="000000"/>
                <w:sz w:val="22"/>
                <w:szCs w:val="22"/>
                <w:rtl/>
              </w:rPr>
              <w:t>أن يكون لها وكيل أو ممثل في لبنان مكلف توقيع العقد عنها.</w:t>
            </w:r>
          </w:p>
          <w:p w14:paraId="204D0858" w14:textId="77777777" w:rsidR="005440D5" w:rsidRPr="000D67A3" w:rsidRDefault="005440D5" w:rsidP="005440D5">
            <w:pPr>
              <w:bidi/>
              <w:ind w:firstLine="290"/>
              <w:jc w:val="both"/>
              <w:rPr>
                <w:rFonts w:ascii="Simplified Arabic" w:eastAsia="Cambria" w:hAnsi="Simplified Arabic" w:cs="Simplified Arabic"/>
                <w:color w:val="000000"/>
                <w:szCs w:val="22"/>
                <w:u w:val="single"/>
                <w:rtl/>
              </w:rPr>
            </w:pPr>
            <w:r w:rsidRPr="000D67A3">
              <w:rPr>
                <w:rFonts w:ascii="Simplified Arabic" w:eastAsia="Cambria" w:hAnsi="Simplified Arabic" w:cs="Simplified Arabic"/>
                <w:color w:val="000000"/>
                <w:szCs w:val="22"/>
                <w:u w:val="single"/>
                <w:rtl/>
              </w:rPr>
              <w:t>إضافةً إلى الشروط أعلاه، يتوجب على العارض الأجنبي تقديم ما يلي:</w:t>
            </w:r>
          </w:p>
          <w:p w14:paraId="4645CC0B" w14:textId="77777777" w:rsidR="005440D5" w:rsidRPr="000D67A3" w:rsidRDefault="005440D5" w:rsidP="005440D5">
            <w:pPr>
              <w:pStyle w:val="ListParagraph"/>
              <w:numPr>
                <w:ilvl w:val="0"/>
                <w:numId w:val="58"/>
              </w:numPr>
              <w:spacing w:after="240"/>
              <w:contextualSpacing/>
              <w:jc w:val="both"/>
              <w:rPr>
                <w:rFonts w:ascii="Simplified Arabic" w:eastAsia="Cambria" w:hAnsi="Simplified Arabic" w:cs="Simplified Arabic"/>
                <w:color w:val="000000"/>
                <w:sz w:val="22"/>
                <w:szCs w:val="22"/>
              </w:rPr>
            </w:pPr>
            <w:r w:rsidRPr="000D67A3">
              <w:rPr>
                <w:rFonts w:ascii="Simplified Arabic" w:eastAsia="Cambria" w:hAnsi="Simplified Arabic" w:cs="Simplified Arabic"/>
                <w:color w:val="000000"/>
                <w:sz w:val="22"/>
                <w:szCs w:val="22"/>
                <w:rtl/>
              </w:rPr>
              <w:t>شهادة تسجيل الشركة أو المؤسسة لدى المراجع المختصة في بلده.</w:t>
            </w:r>
          </w:p>
          <w:p w14:paraId="7EB1A50C" w14:textId="77777777" w:rsidR="005440D5" w:rsidRPr="000D67A3" w:rsidRDefault="005440D5" w:rsidP="005440D5">
            <w:pPr>
              <w:pStyle w:val="ListParagraph"/>
              <w:numPr>
                <w:ilvl w:val="0"/>
                <w:numId w:val="58"/>
              </w:numPr>
              <w:spacing w:after="240"/>
              <w:contextualSpacing/>
              <w:jc w:val="both"/>
              <w:rPr>
                <w:rFonts w:ascii="Simplified Arabic" w:eastAsia="Cambria" w:hAnsi="Simplified Arabic" w:cs="Simplified Arabic"/>
                <w:color w:val="000000"/>
                <w:sz w:val="22"/>
                <w:szCs w:val="22"/>
              </w:rPr>
            </w:pPr>
            <w:r w:rsidRPr="000D67A3">
              <w:rPr>
                <w:rFonts w:ascii="Simplified Arabic" w:eastAsia="Cambria" w:hAnsi="Simplified Arabic" w:cs="Simplified Arabic"/>
                <w:color w:val="000000"/>
                <w:sz w:val="22"/>
                <w:szCs w:val="22"/>
                <w:rtl/>
              </w:rPr>
              <w:t>إفادة من وزارة الاقتصاد والتجارة اللبنانية تُثبت انطباق أحكام قانون مقاطعة العدو الاسرائيلي على العارض.</w:t>
            </w:r>
          </w:p>
          <w:p w14:paraId="0015C283" w14:textId="77777777" w:rsidR="005440D5" w:rsidRPr="000D67A3" w:rsidRDefault="005440D5" w:rsidP="005440D5">
            <w:pPr>
              <w:pStyle w:val="ListParagraph"/>
              <w:numPr>
                <w:ilvl w:val="0"/>
                <w:numId w:val="58"/>
              </w:numPr>
              <w:spacing w:after="240"/>
              <w:contextualSpacing/>
              <w:jc w:val="both"/>
              <w:rPr>
                <w:rFonts w:ascii="Simplified Arabic" w:eastAsia="Cambria" w:hAnsi="Simplified Arabic" w:cs="Simplified Arabic"/>
                <w:color w:val="000000"/>
                <w:sz w:val="22"/>
                <w:szCs w:val="22"/>
              </w:rPr>
            </w:pPr>
            <w:r w:rsidRPr="000D67A3">
              <w:rPr>
                <w:rFonts w:ascii="Simplified Arabic" w:eastAsia="Cambria" w:hAnsi="Simplified Arabic" w:cs="Simplified Arabic"/>
                <w:color w:val="000000"/>
                <w:sz w:val="22"/>
                <w:szCs w:val="22"/>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9A3459C" w14:textId="77777777" w:rsidR="003E76AC" w:rsidRPr="000D67A3" w:rsidRDefault="003E76AC" w:rsidP="003E76AC">
            <w:pPr>
              <w:bidi/>
              <w:jc w:val="both"/>
              <w:rPr>
                <w:rFonts w:ascii="Simplified Arabic" w:hAnsi="Simplified Arabic" w:cs="Simplified Arabic"/>
                <w:b/>
                <w:bCs/>
                <w:i/>
                <w:iCs/>
                <w:szCs w:val="22"/>
                <w:lang w:bidi="ar-LB"/>
              </w:rPr>
            </w:pPr>
            <w:r w:rsidRPr="000D67A3">
              <w:rPr>
                <w:rFonts w:ascii="Simplified Arabic" w:hAnsi="Simplified Arabic" w:cs="Simplified Arabic"/>
                <w:b/>
                <w:bCs/>
                <w:i/>
                <w:iCs/>
                <w:szCs w:val="22"/>
                <w:rtl/>
              </w:rPr>
              <w:t xml:space="preserve">يُحدَّد تاريخ صلاحية كل إفادة وفقًا لطبيعتها على أن </w:t>
            </w:r>
            <w:r w:rsidRPr="000D67A3">
              <w:rPr>
                <w:rFonts w:ascii="Simplified Arabic" w:hAnsi="Simplified Arabic" w:cs="Simplified Arabic"/>
                <w:b/>
                <w:bCs/>
                <w:i/>
                <w:iCs/>
                <w:szCs w:val="22"/>
                <w:rtl/>
                <w:lang w:bidi="ar-LB"/>
              </w:rPr>
              <w:t>لا يزيد عن ستة أشهر من تاريخ جلسة فض العروض وذلك بالنسبة للإفادات التي تصدر دون تاريخ صلاحية.</w:t>
            </w:r>
          </w:p>
          <w:p w14:paraId="77B23F98" w14:textId="77777777" w:rsidR="003E76AC" w:rsidRDefault="003E76AC" w:rsidP="003E76AC">
            <w:pPr>
              <w:bidi/>
              <w:jc w:val="both"/>
              <w:rPr>
                <w:rFonts w:ascii="Simplified Arabic" w:hAnsi="Simplified Arabic" w:cs="Simplified Arabic"/>
                <w:b/>
                <w:bCs/>
                <w:i/>
                <w:iCs/>
                <w:color w:val="0D0D0D" w:themeColor="text1" w:themeTint="F2"/>
                <w:szCs w:val="22"/>
                <w:lang w:bidi="ar-LB"/>
              </w:rPr>
            </w:pPr>
          </w:p>
          <w:p w14:paraId="0A15F138" w14:textId="77777777" w:rsidR="00A54F53" w:rsidRPr="00D24919" w:rsidRDefault="00A54F53" w:rsidP="00A54F53">
            <w:pPr>
              <w:bidi/>
              <w:jc w:val="both"/>
              <w:rPr>
                <w:rFonts w:ascii="Simplified Arabic" w:hAnsi="Simplified Arabic" w:cs="Simplified Arabic"/>
                <w:szCs w:val="22"/>
                <w:lang w:bidi="ar-LB"/>
              </w:rPr>
            </w:pPr>
            <w:r w:rsidRPr="00D24919">
              <w:rPr>
                <w:rFonts w:ascii="Simplified Arabic" w:hAnsi="Simplified Arabic" w:cs="Simplified Arabic" w:hint="cs"/>
                <w:szCs w:val="22"/>
                <w:rtl/>
                <w:lang w:bidi="ar-LB"/>
              </w:rPr>
              <w:t xml:space="preserve">بالإضافة إلى ذلك، يجب أن يتضمن </w:t>
            </w:r>
            <w:r w:rsidRPr="00A54F53">
              <w:rPr>
                <w:rFonts w:ascii="Simplified Arabic" w:hAnsi="Simplified Arabic" w:cs="Simplified Arabic" w:hint="cs"/>
                <w:b/>
                <w:bCs/>
                <w:szCs w:val="22"/>
                <w:u w:val="single"/>
                <w:rtl/>
              </w:rPr>
              <w:t>الغلاف رقم (1)</w:t>
            </w:r>
            <w:r w:rsidRPr="00D24919">
              <w:rPr>
                <w:rFonts w:ascii="Simplified Arabic" w:hAnsi="Simplified Arabic" w:cs="Simplified Arabic" w:hint="cs"/>
                <w:szCs w:val="22"/>
                <w:u w:val="single"/>
                <w:rtl/>
              </w:rPr>
              <w:t xml:space="preserve"> الوثائق والمستندات </w:t>
            </w:r>
            <w:r w:rsidRPr="00D24919">
              <w:rPr>
                <w:rFonts w:ascii="Simplified Arabic" w:hAnsi="Simplified Arabic" w:cs="Simplified Arabic" w:hint="cs"/>
                <w:szCs w:val="22"/>
                <w:rtl/>
                <w:lang w:bidi="ar-LB"/>
              </w:rPr>
              <w:t>التالية:</w:t>
            </w:r>
          </w:p>
          <w:p w14:paraId="0A0F5AAA" w14:textId="77777777" w:rsidR="00A54F53" w:rsidRPr="00A54F53" w:rsidRDefault="00A54F53" w:rsidP="00A54F53">
            <w:pPr>
              <w:bidi/>
              <w:jc w:val="both"/>
              <w:rPr>
                <w:rFonts w:ascii="Simplified Arabic" w:hAnsi="Simplified Arabic" w:cs="Simplified Arabic"/>
                <w:b/>
                <w:bCs/>
                <w:i/>
                <w:iCs/>
                <w:color w:val="0D0D0D" w:themeColor="text1" w:themeTint="F2"/>
                <w:szCs w:val="22"/>
                <w:lang w:bidi="ar-LB"/>
              </w:rPr>
            </w:pPr>
          </w:p>
          <w:p w14:paraId="0C3EA6D4" w14:textId="77777777" w:rsidR="003E76AC" w:rsidRPr="000D67A3" w:rsidRDefault="003E76AC" w:rsidP="003E76AC">
            <w:pPr>
              <w:pStyle w:val="ListParagraph"/>
              <w:numPr>
                <w:ilvl w:val="0"/>
                <w:numId w:val="55"/>
              </w:numPr>
              <w:ind w:left="534" w:hanging="450"/>
              <w:jc w:val="both"/>
              <w:rPr>
                <w:rFonts w:ascii="Simplified Arabic" w:hAnsi="Simplified Arabic" w:cs="Simplified Arabic"/>
                <w:color w:val="0D0D0D" w:themeColor="text1" w:themeTint="F2"/>
                <w:sz w:val="22"/>
                <w:szCs w:val="22"/>
              </w:rPr>
            </w:pPr>
            <w:r w:rsidRPr="000D67A3">
              <w:rPr>
                <w:rFonts w:ascii="Simplified Arabic" w:eastAsia="Cambria" w:hAnsi="Simplified Arabic" w:cs="Simplified Arabic"/>
                <w:color w:val="0D0D0D" w:themeColor="text1" w:themeTint="F2"/>
                <w:szCs w:val="22"/>
                <w:rtl/>
              </w:rPr>
              <w:t>خطاب</w:t>
            </w:r>
            <w:r w:rsidRPr="000D67A3">
              <w:rPr>
                <w:rFonts w:ascii="Simplified Arabic" w:eastAsia="Cambria" w:hAnsi="Simplified Arabic" w:cs="Simplified Arabic"/>
                <w:color w:val="0D0D0D" w:themeColor="text1" w:themeTint="F2"/>
                <w:sz w:val="22"/>
                <w:szCs w:val="22"/>
                <w:rtl/>
              </w:rPr>
              <w:t xml:space="preserve"> </w:t>
            </w:r>
            <w:r w:rsidRPr="000D67A3">
              <w:rPr>
                <w:rFonts w:ascii="Simplified Arabic" w:eastAsia="Cambria" w:hAnsi="Simplified Arabic" w:cs="Simplified Arabic"/>
                <w:color w:val="0D0D0D" w:themeColor="text1" w:themeTint="F2"/>
                <w:szCs w:val="22"/>
                <w:rtl/>
              </w:rPr>
              <w:t>تعريفي</w:t>
            </w:r>
            <w:r w:rsidRPr="000D67A3">
              <w:rPr>
                <w:rFonts w:ascii="Simplified Arabic" w:eastAsia="Cambria" w:hAnsi="Simplified Arabic" w:cs="Simplified Arabic"/>
                <w:color w:val="0D0D0D" w:themeColor="text1" w:themeTint="F2"/>
                <w:sz w:val="22"/>
                <w:szCs w:val="22"/>
                <w:rtl/>
              </w:rPr>
              <w:t xml:space="preserve">، من ثلاث نسخ، موجه إلى </w:t>
            </w:r>
            <w:r w:rsidRPr="000D67A3">
              <w:rPr>
                <w:rFonts w:ascii="Simplified Arabic" w:eastAsia="Cambria" w:hAnsi="Simplified Arabic" w:cs="Simplified Arabic"/>
                <w:color w:val="0D0D0D" w:themeColor="text1" w:themeTint="F2"/>
                <w:sz w:val="22"/>
                <w:szCs w:val="22"/>
              </w:rPr>
              <w:t>MIC1</w:t>
            </w:r>
            <w:r w:rsidRPr="000D67A3">
              <w:rPr>
                <w:rFonts w:ascii="Simplified Arabic" w:eastAsia="Cambria" w:hAnsi="Simplified Arabic" w:cs="Simplified Arabic"/>
                <w:color w:val="0D0D0D" w:themeColor="text1" w:themeTint="F2"/>
                <w:sz w:val="22"/>
                <w:szCs w:val="22"/>
                <w:rtl/>
              </w:rPr>
              <w:t xml:space="preserve"> </w:t>
            </w:r>
            <w:r w:rsidRPr="000D67A3">
              <w:rPr>
                <w:rFonts w:ascii="Simplified Arabic" w:eastAsia="Cambria" w:hAnsi="Simplified Arabic" w:cs="Simplified Arabic" w:hint="cs"/>
                <w:color w:val="0D0D0D" w:themeColor="text1" w:themeTint="F2"/>
                <w:sz w:val="22"/>
                <w:szCs w:val="22"/>
                <w:rtl/>
              </w:rPr>
              <w:t xml:space="preserve">يوضح اهتمام </w:t>
            </w:r>
            <w:r w:rsidRPr="000D67A3">
              <w:rPr>
                <w:rFonts w:ascii="Simplified Arabic" w:eastAsia="Cambria" w:hAnsi="Simplified Arabic" w:cs="Simplified Arabic" w:hint="cs"/>
                <w:color w:val="0D0D0D" w:themeColor="text1" w:themeTint="F2"/>
                <w:sz w:val="22"/>
                <w:szCs w:val="22"/>
                <w:rtl/>
                <w:lang w:bidi="ar-LB"/>
              </w:rPr>
              <w:t>العارض</w:t>
            </w:r>
            <w:r w:rsidRPr="000D67A3">
              <w:rPr>
                <w:rFonts w:ascii="Simplified Arabic" w:eastAsia="Cambria" w:hAnsi="Simplified Arabic" w:cs="Simplified Arabic" w:hint="cs"/>
                <w:color w:val="0D0D0D" w:themeColor="text1" w:themeTint="F2"/>
                <w:sz w:val="22"/>
                <w:szCs w:val="22"/>
                <w:rtl/>
              </w:rPr>
              <w:t xml:space="preserve"> بتقديم العرض إلى المناقصة</w:t>
            </w:r>
            <w:r w:rsidRPr="000D67A3">
              <w:rPr>
                <w:rFonts w:ascii="Simplified Arabic" w:eastAsia="Cambria" w:hAnsi="Simplified Arabic" w:cs="Simplified Arabic" w:hint="cs"/>
                <w:color w:val="0D0D0D" w:themeColor="text1" w:themeTint="F2"/>
                <w:sz w:val="22"/>
                <w:szCs w:val="22"/>
              </w:rPr>
              <w:t xml:space="preserve">  </w:t>
            </w:r>
            <w:r w:rsidRPr="000D67A3">
              <w:rPr>
                <w:rStyle w:val="y2iqfc"/>
                <w:rFonts w:ascii="Simplified Arabic" w:hAnsi="Simplified Arabic" w:cs="Simplified Arabic" w:hint="cs"/>
                <w:color w:val="0D0D0D" w:themeColor="text1" w:themeTint="F2"/>
                <w:sz w:val="22"/>
                <w:szCs w:val="22"/>
                <w:rtl/>
                <w:lang w:bidi="ar"/>
              </w:rPr>
              <w:t xml:space="preserve">(حيث يتم ذكر اسم المشروع </w:t>
            </w:r>
            <w:r w:rsidRPr="000D67A3">
              <w:rPr>
                <w:rStyle w:val="y2iqfc"/>
                <w:rFonts w:ascii="Simplified Arabic" w:hAnsi="Simplified Arabic" w:cs="Simplified Arabic" w:hint="cs"/>
                <w:color w:val="0D0D0D" w:themeColor="text1" w:themeTint="F2"/>
                <w:sz w:val="22"/>
                <w:szCs w:val="22"/>
                <w:rtl/>
                <w:lang w:bidi="ar"/>
              </w:rPr>
              <w:lastRenderedPageBreak/>
              <w:t xml:space="preserve">كما هو مذكور في </w:t>
            </w:r>
            <w:r w:rsidRPr="000D67A3">
              <w:rPr>
                <w:rFonts w:ascii="Simplified Arabic" w:eastAsia="Cambria" w:hAnsi="Simplified Arabic" w:cs="Simplified Arabic" w:hint="cs"/>
                <w:color w:val="0D0D0D" w:themeColor="text1" w:themeTint="F2"/>
                <w:sz w:val="22"/>
                <w:szCs w:val="22"/>
                <w:rtl/>
              </w:rPr>
              <w:t>المناقصة</w:t>
            </w:r>
            <w:r w:rsidRPr="000D67A3">
              <w:rPr>
                <w:rFonts w:ascii="Simplified Arabic" w:eastAsia="Cambria" w:hAnsi="Simplified Arabic" w:cs="Simplified Arabic" w:hint="cs"/>
                <w:color w:val="0D0D0D" w:themeColor="text1" w:themeTint="F2"/>
                <w:sz w:val="22"/>
                <w:szCs w:val="22"/>
              </w:rPr>
              <w:t xml:space="preserve">  </w:t>
            </w:r>
            <w:r w:rsidRPr="000D67A3">
              <w:rPr>
                <w:rStyle w:val="y2iqfc"/>
                <w:rFonts w:hint="cs"/>
                <w:color w:val="0D0D0D" w:themeColor="text1" w:themeTint="F2"/>
                <w:rtl/>
                <w:lang w:bidi="ar-LB"/>
              </w:rPr>
              <w:t>بشكل</w:t>
            </w:r>
            <w:r w:rsidRPr="000D67A3">
              <w:rPr>
                <w:rFonts w:ascii="Simplified Arabic" w:eastAsia="Cambria" w:hAnsi="Simplified Arabic" w:cs="Simplified Arabic" w:hint="cs"/>
                <w:color w:val="0D0D0D" w:themeColor="text1" w:themeTint="F2"/>
                <w:szCs w:val="22"/>
                <w:rtl/>
              </w:rPr>
              <w:t xml:space="preserve"> </w:t>
            </w:r>
            <w:r w:rsidRPr="000D67A3">
              <w:rPr>
                <w:rStyle w:val="y2iqfc"/>
                <w:rFonts w:hint="cs"/>
                <w:color w:val="0D0D0D" w:themeColor="text1" w:themeTint="F2"/>
                <w:rtl/>
                <w:lang w:bidi="ar-LB"/>
              </w:rPr>
              <w:t>واضح</w:t>
            </w:r>
            <w:r w:rsidRPr="000D67A3">
              <w:rPr>
                <w:rStyle w:val="y2iqfc"/>
                <w:rFonts w:ascii="Simplified Arabic" w:hAnsi="Simplified Arabic" w:cs="Simplified Arabic" w:hint="cs"/>
                <w:color w:val="0D0D0D" w:themeColor="text1" w:themeTint="F2"/>
                <w:sz w:val="22"/>
                <w:szCs w:val="22"/>
                <w:rtl/>
                <w:lang w:bidi="ar"/>
              </w:rPr>
              <w:t>)</w:t>
            </w:r>
            <w:r w:rsidRPr="000D67A3">
              <w:rPr>
                <w:rStyle w:val="y2iqfc"/>
                <w:rFonts w:ascii="Simplified Arabic" w:hAnsi="Simplified Arabic" w:cs="Simplified Arabic"/>
                <w:color w:val="0D0D0D" w:themeColor="text1" w:themeTint="F2"/>
                <w:sz w:val="22"/>
                <w:szCs w:val="22"/>
                <w:lang w:bidi="ar"/>
              </w:rPr>
              <w:t xml:space="preserve"> </w:t>
            </w:r>
            <w:r w:rsidRPr="000D67A3">
              <w:rPr>
                <w:rFonts w:ascii="Simplified Arabic" w:eastAsia="Cambria" w:hAnsi="Simplified Arabic" w:cs="Simplified Arabic" w:hint="cs"/>
                <w:color w:val="0D0D0D" w:themeColor="text1" w:themeTint="F2"/>
                <w:sz w:val="22"/>
                <w:szCs w:val="22"/>
                <w:rtl/>
              </w:rPr>
              <w:t>موقع ومختوم حسب الأصول من قبل الممثل المعتمد مع إدراج</w:t>
            </w:r>
            <w:r w:rsidRPr="000D67A3">
              <w:rPr>
                <w:rFonts w:ascii="Simplified Arabic" w:eastAsia="Cambria" w:hAnsi="Simplified Arabic" w:cs="Simplified Arabic"/>
                <w:color w:val="0D0D0D" w:themeColor="text1" w:themeTint="F2"/>
                <w:sz w:val="22"/>
                <w:szCs w:val="22"/>
                <w:rtl/>
              </w:rPr>
              <w:t xml:space="preserve"> المستندات المرفقة سواء كانت </w:t>
            </w:r>
            <w:r w:rsidRPr="000D67A3">
              <w:rPr>
                <w:rFonts w:ascii="Simplified Arabic" w:eastAsia="Cambria" w:hAnsi="Simplified Arabic" w:cs="Simplified Arabic"/>
                <w:color w:val="0D0D0D" w:themeColor="text1" w:themeTint="F2"/>
                <w:szCs w:val="22"/>
                <w:rtl/>
              </w:rPr>
              <w:t xml:space="preserve">نسخة مطبوعة </w:t>
            </w:r>
            <w:r w:rsidRPr="000D67A3">
              <w:rPr>
                <w:rFonts w:ascii="Simplified Arabic" w:eastAsia="Cambria" w:hAnsi="Simplified Arabic" w:cs="Simplified Arabic"/>
                <w:color w:val="0D0D0D" w:themeColor="text1" w:themeTint="F2"/>
                <w:sz w:val="22"/>
                <w:szCs w:val="22"/>
                <w:rtl/>
              </w:rPr>
              <w:t>أو نسخة إلكترونية. يجب أن يذكر</w:t>
            </w:r>
            <w:r w:rsidRPr="000D67A3">
              <w:rPr>
                <w:rFonts w:ascii="Simplified Arabic" w:eastAsia="Cambria" w:hAnsi="Simplified Arabic" w:cs="Simplified Arabic"/>
                <w:color w:val="0D0D0D" w:themeColor="text1" w:themeTint="F2"/>
                <w:szCs w:val="22"/>
                <w:rtl/>
              </w:rPr>
              <w:t xml:space="preserve"> خطاب</w:t>
            </w:r>
            <w:r w:rsidRPr="000D67A3">
              <w:rPr>
                <w:rFonts w:ascii="Simplified Arabic" w:eastAsia="Cambria" w:hAnsi="Simplified Arabic" w:cs="Simplified Arabic"/>
                <w:color w:val="0D0D0D" w:themeColor="text1" w:themeTint="F2"/>
                <w:sz w:val="22"/>
                <w:szCs w:val="22"/>
                <w:rtl/>
              </w:rPr>
              <w:t xml:space="preserve"> </w:t>
            </w:r>
            <w:r w:rsidRPr="000D67A3">
              <w:rPr>
                <w:rFonts w:ascii="Simplified Arabic" w:eastAsia="Cambria" w:hAnsi="Simplified Arabic" w:cs="Simplified Arabic" w:hint="cs"/>
                <w:color w:val="0D0D0D" w:themeColor="text1" w:themeTint="F2"/>
                <w:szCs w:val="22"/>
                <w:rtl/>
              </w:rPr>
              <w:t>التعريف</w:t>
            </w:r>
            <w:r w:rsidRPr="000D67A3">
              <w:rPr>
                <w:rFonts w:ascii="Simplified Arabic" w:eastAsia="Cambria" w:hAnsi="Simplified Arabic" w:cs="Simplified Arabic"/>
                <w:color w:val="0D0D0D" w:themeColor="text1" w:themeTint="F2"/>
                <w:szCs w:val="22"/>
                <w:rtl/>
              </w:rPr>
              <w:t xml:space="preserve"> أيضًا أسماء الشركاء (إن وجدوا) تحت مظلة الشركة المعنية.</w:t>
            </w:r>
          </w:p>
          <w:p w14:paraId="5A92C930" w14:textId="473D4816" w:rsidR="003E76AC" w:rsidRPr="000D67A3" w:rsidRDefault="003E76AC" w:rsidP="003E76AC">
            <w:pPr>
              <w:pStyle w:val="ListParagraph"/>
              <w:numPr>
                <w:ilvl w:val="0"/>
                <w:numId w:val="55"/>
              </w:numPr>
              <w:ind w:left="534" w:hanging="450"/>
              <w:jc w:val="both"/>
              <w:rPr>
                <w:rFonts w:ascii="Simplified Arabic" w:eastAsia="Cambria" w:hAnsi="Simplified Arabic" w:cs="Simplified Arabic"/>
                <w:color w:val="0D0D0D" w:themeColor="text1" w:themeTint="F2"/>
                <w:szCs w:val="22"/>
              </w:rPr>
            </w:pPr>
            <w:r w:rsidRPr="000D67A3">
              <w:rPr>
                <w:rFonts w:ascii="Simplified Arabic" w:eastAsia="Cambria" w:hAnsi="Simplified Arabic" w:cs="Simplified Arabic"/>
                <w:color w:val="0D0D0D" w:themeColor="text1" w:themeTint="F2"/>
                <w:szCs w:val="22"/>
                <w:rtl/>
              </w:rPr>
              <w:t>وبالتالي، يجب أن يقتصر التقديم الفني على خطاب</w:t>
            </w:r>
            <w:r w:rsidRPr="000D67A3">
              <w:rPr>
                <w:rFonts w:ascii="Simplified Arabic" w:eastAsia="Cambria" w:hAnsi="Simplified Arabic" w:cs="Simplified Arabic"/>
                <w:color w:val="0D0D0D" w:themeColor="text1" w:themeTint="F2"/>
                <w:sz w:val="22"/>
                <w:szCs w:val="22"/>
                <w:rtl/>
              </w:rPr>
              <w:t xml:space="preserve"> </w:t>
            </w:r>
            <w:r w:rsidRPr="000D67A3">
              <w:rPr>
                <w:rFonts w:ascii="Simplified Arabic" w:eastAsia="Cambria" w:hAnsi="Simplified Arabic" w:cs="Simplified Arabic" w:hint="cs"/>
                <w:color w:val="0D0D0D" w:themeColor="text1" w:themeTint="F2"/>
                <w:szCs w:val="22"/>
                <w:rtl/>
              </w:rPr>
              <w:t>التعريف</w:t>
            </w:r>
            <w:r w:rsidRPr="000D67A3">
              <w:rPr>
                <w:rFonts w:ascii="Simplified Arabic" w:eastAsia="Cambria" w:hAnsi="Simplified Arabic" w:cs="Simplified Arabic"/>
                <w:color w:val="0D0D0D" w:themeColor="text1" w:themeTint="F2"/>
                <w:szCs w:val="22"/>
                <w:rtl/>
              </w:rPr>
              <w:t xml:space="preserve"> (نسختين) </w:t>
            </w:r>
            <w:r w:rsidR="005F05FE">
              <w:rPr>
                <w:rFonts w:ascii="Simplified Arabic" w:eastAsia="Cambria" w:hAnsi="Simplified Arabic" w:cs="Simplified Arabic" w:hint="cs"/>
                <w:color w:val="0D0D0D" w:themeColor="text1" w:themeTint="F2"/>
                <w:szCs w:val="22"/>
                <w:rtl/>
              </w:rPr>
              <w:t>و</w:t>
            </w:r>
            <w:r w:rsidRPr="000D67A3">
              <w:rPr>
                <w:rFonts w:ascii="Simplified Arabic" w:eastAsia="Cambria" w:hAnsi="Simplified Arabic" w:cs="Simplified Arabic"/>
                <w:color w:val="0D0D0D" w:themeColor="text1" w:themeTint="F2"/>
                <w:szCs w:val="22"/>
                <w:rtl/>
              </w:rPr>
              <w:t xml:space="preserve"> الشروط الخاصة (</w:t>
            </w:r>
            <w:r w:rsidR="005F05FE">
              <w:rPr>
                <w:rFonts w:ascii="Simplified Arabic" w:eastAsia="Cambria" w:hAnsi="Simplified Arabic" w:cs="Simplified Arabic"/>
                <w:color w:val="0D0D0D" w:themeColor="text1" w:themeTint="F2"/>
                <w:szCs w:val="22"/>
              </w:rPr>
              <w:t>on  CDs or USBs</w:t>
            </w:r>
            <w:r w:rsidRPr="000D67A3">
              <w:rPr>
                <w:rFonts w:ascii="Simplified Arabic" w:eastAsia="Cambria" w:hAnsi="Simplified Arabic" w:cs="Simplified Arabic"/>
                <w:color w:val="0D0D0D" w:themeColor="text1" w:themeTint="F2"/>
                <w:szCs w:val="22"/>
                <w:rtl/>
              </w:rPr>
              <w:t xml:space="preserve">) المرفقة المسماة </w:t>
            </w:r>
            <w:r w:rsidRPr="000D67A3">
              <w:rPr>
                <w:rFonts w:asciiTheme="minorBidi" w:hAnsiTheme="minorBidi" w:cstheme="minorBidi"/>
                <w:color w:val="0D0D0D" w:themeColor="text1" w:themeTint="F2"/>
                <w:sz w:val="20"/>
                <w:szCs w:val="20"/>
              </w:rPr>
              <w:t>“</w:t>
            </w:r>
            <w:r w:rsidRPr="000D67A3">
              <w:rPr>
                <w:rFonts w:ascii="Simplified Arabic" w:eastAsia="Cambria" w:hAnsi="Simplified Arabic" w:cs="Simplified Arabic"/>
                <w:color w:val="0D0D0D" w:themeColor="text1" w:themeTint="F2"/>
                <w:szCs w:val="22"/>
              </w:rPr>
              <w:t xml:space="preserve">Compliance matrix” </w:t>
            </w:r>
          </w:p>
          <w:p w14:paraId="4C3D1CCA" w14:textId="77777777" w:rsidR="003E76AC" w:rsidRPr="000D67A3" w:rsidRDefault="003E76AC" w:rsidP="003E76AC">
            <w:pPr>
              <w:pStyle w:val="ListParagraph"/>
              <w:numPr>
                <w:ilvl w:val="0"/>
                <w:numId w:val="55"/>
              </w:numPr>
              <w:ind w:left="534" w:hanging="450"/>
              <w:jc w:val="both"/>
              <w:rPr>
                <w:rFonts w:ascii="Simplified Arabic" w:eastAsia="Cambria" w:hAnsi="Simplified Arabic" w:cs="Simplified Arabic"/>
                <w:color w:val="0D0D0D" w:themeColor="text1" w:themeTint="F2"/>
                <w:szCs w:val="22"/>
              </w:rPr>
            </w:pPr>
            <w:r w:rsidRPr="000D67A3">
              <w:rPr>
                <w:rFonts w:ascii="Simplified Arabic" w:eastAsia="Cambria" w:hAnsi="Simplified Arabic" w:cs="Simplified Arabic"/>
                <w:color w:val="0D0D0D" w:themeColor="text1" w:themeTint="F2"/>
                <w:szCs w:val="22"/>
                <w:rtl/>
              </w:rPr>
              <w:t>النسخة الكاملة ل</w:t>
            </w:r>
            <w:r w:rsidRPr="000D67A3">
              <w:rPr>
                <w:rFonts w:ascii="Simplified Arabic" w:eastAsia="Cambria" w:hAnsi="Simplified Arabic" w:cs="Simplified Arabic"/>
                <w:color w:val="0D0D0D" w:themeColor="text1" w:themeTint="F2"/>
                <w:szCs w:val="22"/>
              </w:rPr>
              <w:t xml:space="preserve"> </w:t>
            </w:r>
            <w:r w:rsidRPr="000D67A3">
              <w:rPr>
                <w:rFonts w:asciiTheme="minorBidi" w:hAnsiTheme="minorBidi" w:cstheme="minorBidi"/>
                <w:color w:val="0D0D0D" w:themeColor="text1" w:themeTint="F2"/>
                <w:sz w:val="20"/>
                <w:szCs w:val="20"/>
              </w:rPr>
              <w:t>“Compliance matrix”</w:t>
            </w:r>
            <w:r w:rsidRPr="000D67A3">
              <w:rPr>
                <w:rFonts w:ascii="Simplified Arabic" w:eastAsia="Cambria" w:hAnsi="Simplified Arabic" w:cs="Simplified Arabic"/>
                <w:color w:val="0D0D0D" w:themeColor="text1" w:themeTint="F2"/>
                <w:szCs w:val="22"/>
                <w:rtl/>
              </w:rPr>
              <w:t xml:space="preserve">مملوءة فقط على </w:t>
            </w:r>
            <w:r w:rsidRPr="000D67A3">
              <w:rPr>
                <w:rFonts w:ascii="Simplified Arabic" w:eastAsia="Cambria" w:hAnsi="Simplified Arabic" w:cs="Simplified Arabic"/>
                <w:color w:val="0D0D0D" w:themeColor="text1" w:themeTint="F2"/>
                <w:szCs w:val="22"/>
              </w:rPr>
              <w:t>CD</w:t>
            </w:r>
            <w:r w:rsidRPr="000D67A3">
              <w:rPr>
                <w:rFonts w:ascii="Simplified Arabic" w:eastAsia="Cambria" w:hAnsi="Simplified Arabic" w:cs="Simplified Arabic"/>
                <w:color w:val="0D0D0D" w:themeColor="text1" w:themeTint="F2"/>
                <w:szCs w:val="22"/>
                <w:rtl/>
              </w:rPr>
              <w:t xml:space="preserve"> بنسختي </w:t>
            </w:r>
            <w:r w:rsidRPr="000D67A3">
              <w:rPr>
                <w:rFonts w:ascii="Simplified Arabic" w:eastAsia="Cambria" w:hAnsi="Simplified Arabic" w:cs="Simplified Arabic"/>
                <w:color w:val="0D0D0D" w:themeColor="text1" w:themeTint="F2"/>
                <w:szCs w:val="22"/>
              </w:rPr>
              <w:t>Excel</w:t>
            </w:r>
            <w:r w:rsidRPr="000D67A3">
              <w:rPr>
                <w:rFonts w:ascii="Simplified Arabic" w:eastAsia="Cambria" w:hAnsi="Simplified Arabic" w:cs="Simplified Arabic"/>
                <w:color w:val="0D0D0D" w:themeColor="text1" w:themeTint="F2"/>
                <w:szCs w:val="22"/>
                <w:rtl/>
              </w:rPr>
              <w:t xml:space="preserve"> و </w:t>
            </w:r>
            <w:r w:rsidRPr="000D67A3">
              <w:rPr>
                <w:rFonts w:ascii="Simplified Arabic" w:eastAsia="Cambria" w:hAnsi="Simplified Arabic" w:cs="Simplified Arabic"/>
                <w:color w:val="0D0D0D" w:themeColor="text1" w:themeTint="F2"/>
                <w:szCs w:val="22"/>
              </w:rPr>
              <w:t>PDF</w:t>
            </w:r>
            <w:r w:rsidRPr="000D67A3">
              <w:rPr>
                <w:rFonts w:ascii="Simplified Arabic" w:eastAsia="Cambria" w:hAnsi="Simplified Arabic" w:cs="Simplified Arabic"/>
                <w:color w:val="0D0D0D" w:themeColor="text1" w:themeTint="F2"/>
                <w:szCs w:val="22"/>
                <w:rtl/>
              </w:rPr>
              <w:t xml:space="preserve"> بما في ذلك شعار الع</w:t>
            </w:r>
            <w:r w:rsidRPr="000D67A3">
              <w:rPr>
                <w:rFonts w:ascii="Simplified Arabic" w:eastAsia="Cambria" w:hAnsi="Simplified Arabic" w:cs="Simplified Arabic" w:hint="cs"/>
                <w:color w:val="0D0D0D" w:themeColor="text1" w:themeTint="F2"/>
                <w:szCs w:val="22"/>
                <w:rtl/>
              </w:rPr>
              <w:t>ا</w:t>
            </w:r>
            <w:r w:rsidRPr="000D67A3">
              <w:rPr>
                <w:rFonts w:ascii="Simplified Arabic" w:eastAsia="Cambria" w:hAnsi="Simplified Arabic" w:cs="Simplified Arabic"/>
                <w:color w:val="0D0D0D" w:themeColor="text1" w:themeTint="F2"/>
                <w:szCs w:val="22"/>
                <w:rtl/>
              </w:rPr>
              <w:t>رض.</w:t>
            </w:r>
          </w:p>
          <w:p w14:paraId="5F864FDE" w14:textId="77777777" w:rsidR="003E76AC" w:rsidRPr="000D67A3" w:rsidRDefault="003E76AC" w:rsidP="003E76AC">
            <w:pPr>
              <w:pStyle w:val="ListParagraph"/>
              <w:numPr>
                <w:ilvl w:val="0"/>
                <w:numId w:val="55"/>
              </w:numPr>
              <w:ind w:left="534" w:hanging="450"/>
              <w:jc w:val="both"/>
              <w:rPr>
                <w:rFonts w:ascii="Simplified Arabic" w:eastAsia="Cambria" w:hAnsi="Simplified Arabic" w:cs="Simplified Arabic"/>
                <w:color w:val="0D0D0D" w:themeColor="text1" w:themeTint="F2"/>
                <w:szCs w:val="22"/>
              </w:rPr>
            </w:pPr>
            <w:r w:rsidRPr="000D67A3">
              <w:rPr>
                <w:rFonts w:ascii="Simplified Arabic" w:eastAsia="Cambria" w:hAnsi="Simplified Arabic" w:cs="Simplified Arabic"/>
                <w:color w:val="0D0D0D" w:themeColor="text1" w:themeTint="F2"/>
                <w:szCs w:val="22"/>
                <w:rtl/>
              </w:rPr>
              <w:t>يجب أن يؤكد خطاب</w:t>
            </w:r>
            <w:r w:rsidRPr="000D67A3">
              <w:rPr>
                <w:rFonts w:ascii="Simplified Arabic" w:eastAsia="Cambria" w:hAnsi="Simplified Arabic" w:cs="Simplified Arabic"/>
                <w:color w:val="0D0D0D" w:themeColor="text1" w:themeTint="F2"/>
                <w:sz w:val="22"/>
                <w:szCs w:val="22"/>
                <w:rtl/>
              </w:rPr>
              <w:t xml:space="preserve"> </w:t>
            </w:r>
            <w:r w:rsidRPr="000D67A3">
              <w:rPr>
                <w:rFonts w:ascii="Simplified Arabic" w:eastAsia="Cambria" w:hAnsi="Simplified Arabic" w:cs="Simplified Arabic" w:hint="cs"/>
                <w:color w:val="0D0D0D" w:themeColor="text1" w:themeTint="F2"/>
                <w:szCs w:val="22"/>
                <w:rtl/>
              </w:rPr>
              <w:t>التعريف</w:t>
            </w:r>
            <w:r w:rsidRPr="000D67A3">
              <w:rPr>
                <w:rFonts w:ascii="Simplified Arabic" w:eastAsia="Cambria" w:hAnsi="Simplified Arabic" w:cs="Simplified Arabic"/>
                <w:color w:val="0D0D0D" w:themeColor="text1" w:themeTint="F2"/>
                <w:szCs w:val="22"/>
                <w:rtl/>
              </w:rPr>
              <w:t xml:space="preserve"> أنه في حالة اختياره، يلتزم </w:t>
            </w:r>
            <w:r w:rsidRPr="000D67A3">
              <w:rPr>
                <w:rFonts w:ascii="Simplified Arabic" w:eastAsia="Cambria" w:hAnsi="Simplified Arabic" w:cs="Simplified Arabic" w:hint="cs"/>
                <w:color w:val="0D0D0D" w:themeColor="text1" w:themeTint="F2"/>
                <w:szCs w:val="22"/>
                <w:rtl/>
              </w:rPr>
              <w:t>العارض</w:t>
            </w:r>
            <w:r w:rsidRPr="000D67A3">
              <w:rPr>
                <w:rFonts w:ascii="Simplified Arabic" w:eastAsia="Cambria" w:hAnsi="Simplified Arabic" w:cs="Simplified Arabic"/>
                <w:color w:val="0D0D0D" w:themeColor="text1" w:themeTint="F2"/>
                <w:szCs w:val="22"/>
                <w:rtl/>
              </w:rPr>
              <w:t xml:space="preserve"> بالتسليم وفقًا لمصفوفة الامتثال الكاملة</w:t>
            </w:r>
            <w:r w:rsidRPr="000D67A3">
              <w:rPr>
                <w:rFonts w:ascii="Simplified Arabic" w:eastAsia="Cambria" w:hAnsi="Simplified Arabic" w:cs="Simplified Arabic" w:hint="cs"/>
                <w:color w:val="0D0D0D" w:themeColor="text1" w:themeTint="F2"/>
                <w:szCs w:val="22"/>
                <w:rtl/>
              </w:rPr>
              <w:t xml:space="preserve"> </w:t>
            </w:r>
            <w:r w:rsidRPr="000D67A3">
              <w:rPr>
                <w:rFonts w:asciiTheme="minorBidi" w:hAnsiTheme="minorBidi" w:cstheme="minorBidi"/>
                <w:color w:val="0D0D0D" w:themeColor="text1" w:themeTint="F2"/>
                <w:sz w:val="20"/>
                <w:szCs w:val="20"/>
              </w:rPr>
              <w:t>compliance matrix”</w:t>
            </w:r>
            <w:r w:rsidRPr="000D67A3">
              <w:rPr>
                <w:rFonts w:asciiTheme="minorBidi" w:hAnsiTheme="minorBidi" w:cstheme="minorBidi" w:hint="cs"/>
                <w:color w:val="0D0D0D" w:themeColor="text1" w:themeTint="F2"/>
                <w:sz w:val="20"/>
                <w:szCs w:val="20"/>
                <w:rtl/>
              </w:rPr>
              <w:t>"</w:t>
            </w:r>
            <w:r w:rsidRPr="000D67A3">
              <w:rPr>
                <w:rFonts w:ascii="Simplified Arabic" w:eastAsia="Cambria" w:hAnsi="Simplified Arabic" w:cs="Simplified Arabic"/>
                <w:color w:val="0D0D0D" w:themeColor="text1" w:themeTint="F2"/>
                <w:szCs w:val="22"/>
                <w:rtl/>
              </w:rPr>
              <w:t xml:space="preserve"> المقدمة كجزء من </w:t>
            </w:r>
            <w:r w:rsidRPr="000D67A3">
              <w:rPr>
                <w:rFonts w:ascii="Simplified Arabic" w:eastAsia="Cambria" w:hAnsi="Simplified Arabic" w:cs="Simplified Arabic" w:hint="cs"/>
                <w:color w:val="0D0D0D" w:themeColor="text1" w:themeTint="F2"/>
                <w:szCs w:val="22"/>
                <w:rtl/>
                <w:lang w:bidi="ar-LB"/>
              </w:rPr>
              <w:t>الأجوبة</w:t>
            </w:r>
            <w:r w:rsidRPr="000D67A3">
              <w:rPr>
                <w:rFonts w:ascii="Simplified Arabic" w:eastAsia="Cambria" w:hAnsi="Simplified Arabic" w:cs="Simplified Arabic"/>
                <w:color w:val="0D0D0D" w:themeColor="text1" w:themeTint="F2"/>
                <w:szCs w:val="22"/>
                <w:rtl/>
              </w:rPr>
              <w:t xml:space="preserve"> الفنية على </w:t>
            </w:r>
            <w:r w:rsidRPr="000D67A3">
              <w:rPr>
                <w:rFonts w:ascii="Simplified Arabic" w:eastAsia="Cambria" w:hAnsi="Simplified Arabic" w:cs="Simplified Arabic"/>
                <w:color w:val="0D0D0D" w:themeColor="text1" w:themeTint="F2"/>
                <w:szCs w:val="22"/>
              </w:rPr>
              <w:t>CD.</w:t>
            </w:r>
          </w:p>
          <w:p w14:paraId="3EB2D35C" w14:textId="77777777" w:rsidR="003E76AC" w:rsidRPr="000D67A3" w:rsidRDefault="003E76AC" w:rsidP="003E76AC">
            <w:pPr>
              <w:pStyle w:val="ListParagraph"/>
              <w:numPr>
                <w:ilvl w:val="0"/>
                <w:numId w:val="55"/>
              </w:numPr>
              <w:ind w:left="534" w:hanging="450"/>
              <w:jc w:val="both"/>
              <w:rPr>
                <w:rFonts w:ascii="Simplified Arabic" w:eastAsia="Cambria" w:hAnsi="Simplified Arabic" w:cs="Simplified Arabic"/>
                <w:color w:val="0D0D0D" w:themeColor="text1" w:themeTint="F2"/>
                <w:szCs w:val="22"/>
              </w:rPr>
            </w:pPr>
            <w:r w:rsidRPr="000D67A3">
              <w:rPr>
                <w:rFonts w:ascii="Simplified Arabic" w:eastAsia="Cambria" w:hAnsi="Simplified Arabic" w:cs="Simplified Arabic"/>
                <w:color w:val="0D0D0D" w:themeColor="text1" w:themeTint="F2"/>
                <w:szCs w:val="22"/>
                <w:rtl/>
              </w:rPr>
              <w:t xml:space="preserve">لا حاجة لمشاركة نسخة مطبوعة من الملخص التنفيذي أو الحل الفني؛ يمكن أن يكون جزءًا فقط من التقديم الفني على </w:t>
            </w:r>
            <w:r w:rsidRPr="000D67A3">
              <w:rPr>
                <w:rFonts w:ascii="Simplified Arabic" w:eastAsia="Cambria" w:hAnsi="Simplified Arabic" w:cs="Simplified Arabic"/>
                <w:color w:val="0D0D0D" w:themeColor="text1" w:themeTint="F2"/>
                <w:szCs w:val="22"/>
              </w:rPr>
              <w:t>CD</w:t>
            </w:r>
            <w:r w:rsidRPr="000D67A3">
              <w:rPr>
                <w:rFonts w:ascii="Simplified Arabic" w:eastAsia="Cambria" w:hAnsi="Simplified Arabic" w:cs="Simplified Arabic"/>
                <w:color w:val="0D0D0D" w:themeColor="text1" w:themeTint="F2"/>
                <w:szCs w:val="22"/>
                <w:rtl/>
              </w:rPr>
              <w:t>.</w:t>
            </w:r>
          </w:p>
          <w:p w14:paraId="6D6356D9" w14:textId="77777777" w:rsidR="003E76AC" w:rsidRPr="000D67A3" w:rsidRDefault="003E76AC" w:rsidP="003E76AC">
            <w:pPr>
              <w:pStyle w:val="ListParagraph"/>
              <w:numPr>
                <w:ilvl w:val="0"/>
                <w:numId w:val="55"/>
              </w:numPr>
              <w:ind w:left="534" w:hanging="450"/>
              <w:jc w:val="both"/>
              <w:rPr>
                <w:rFonts w:ascii="Simplified Arabic" w:eastAsia="Cambria" w:hAnsi="Simplified Arabic" w:cs="Simplified Arabic"/>
                <w:color w:val="0D0D0D" w:themeColor="text1" w:themeTint="F2"/>
                <w:szCs w:val="22"/>
                <w:rtl/>
              </w:rPr>
            </w:pPr>
            <w:r w:rsidRPr="000D67A3">
              <w:rPr>
                <w:rFonts w:ascii="Simplified Arabic" w:eastAsia="Cambria" w:hAnsi="Simplified Arabic" w:cs="Simplified Arabic"/>
                <w:color w:val="0D0D0D" w:themeColor="text1" w:themeTint="F2"/>
                <w:szCs w:val="22"/>
                <w:rtl/>
              </w:rPr>
              <w:t xml:space="preserve">3 </w:t>
            </w:r>
            <w:r w:rsidRPr="000D67A3">
              <w:rPr>
                <w:rFonts w:ascii="Simplified Arabic" w:eastAsia="Cambria" w:hAnsi="Simplified Arabic" w:cs="Simplified Arabic"/>
                <w:color w:val="0D0D0D" w:themeColor="text1" w:themeTint="F2"/>
                <w:szCs w:val="22"/>
              </w:rPr>
              <w:t>CDs</w:t>
            </w:r>
            <w:r w:rsidRPr="000D67A3">
              <w:rPr>
                <w:rFonts w:ascii="Simplified Arabic" w:eastAsia="Cambria" w:hAnsi="Simplified Arabic" w:cs="Simplified Arabic"/>
                <w:color w:val="0D0D0D" w:themeColor="text1" w:themeTint="F2"/>
                <w:szCs w:val="22"/>
                <w:rtl/>
              </w:rPr>
              <w:t xml:space="preserve"> معنونة بالعرض الفني الكامل لـ </w:t>
            </w:r>
            <w:r w:rsidRPr="000D67A3">
              <w:rPr>
                <w:rFonts w:ascii="Simplified Arabic" w:eastAsia="Cambria" w:hAnsi="Simplified Arabic" w:cs="Simplified Arabic"/>
                <w:color w:val="0D0D0D" w:themeColor="text1" w:themeTint="F2"/>
                <w:szCs w:val="22"/>
              </w:rPr>
              <w:t>RFT</w:t>
            </w:r>
            <w:r w:rsidRPr="000D67A3">
              <w:rPr>
                <w:rFonts w:ascii="Simplified Arabic" w:eastAsia="Cambria" w:hAnsi="Simplified Arabic" w:cs="Simplified Arabic"/>
                <w:color w:val="0D0D0D" w:themeColor="text1" w:themeTint="F2"/>
                <w:szCs w:val="22"/>
                <w:rtl/>
              </w:rPr>
              <w:t xml:space="preserve">، في </w:t>
            </w:r>
            <w:r w:rsidRPr="000D67A3">
              <w:rPr>
                <w:rFonts w:ascii="Simplified Arabic" w:eastAsia="Cambria" w:hAnsi="Simplified Arabic" w:cs="Simplified Arabic"/>
                <w:color w:val="0D0D0D" w:themeColor="text1" w:themeTint="F2"/>
                <w:szCs w:val="22"/>
              </w:rPr>
              <w:t>WinWord</w:t>
            </w:r>
            <w:r w:rsidRPr="000D67A3">
              <w:rPr>
                <w:rFonts w:ascii="Simplified Arabic" w:eastAsia="Cambria" w:hAnsi="Simplified Arabic" w:cs="Simplified Arabic"/>
                <w:color w:val="0D0D0D" w:themeColor="text1" w:themeTint="F2"/>
                <w:szCs w:val="22"/>
                <w:rtl/>
              </w:rPr>
              <w:t>، و</w:t>
            </w:r>
            <w:r w:rsidRPr="000D67A3">
              <w:rPr>
                <w:rFonts w:ascii="Simplified Arabic" w:eastAsia="Cambria" w:hAnsi="Simplified Arabic" w:cs="Simplified Arabic" w:hint="eastAsia"/>
                <w:color w:val="0D0D0D" w:themeColor="text1" w:themeTint="F2"/>
                <w:szCs w:val="22"/>
                <w:rtl/>
              </w:rPr>
              <w:t>ال</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color w:val="0D0D0D" w:themeColor="text1" w:themeTint="F2"/>
                <w:szCs w:val="22"/>
              </w:rPr>
              <w:t xml:space="preserve"> Compliance  Matrix</w:t>
            </w:r>
            <w:r w:rsidRPr="000D67A3">
              <w:rPr>
                <w:rFonts w:ascii="Simplified Arabic" w:eastAsia="Cambria" w:hAnsi="Simplified Arabic" w:cs="Simplified Arabic"/>
                <w:color w:val="0D0D0D" w:themeColor="text1" w:themeTint="F2"/>
                <w:szCs w:val="22"/>
                <w:rtl/>
              </w:rPr>
              <w:t xml:space="preserve">في </w:t>
            </w:r>
            <w:r w:rsidRPr="000D67A3">
              <w:rPr>
                <w:rFonts w:ascii="Simplified Arabic" w:eastAsia="Cambria" w:hAnsi="Simplified Arabic" w:cs="Simplified Arabic"/>
                <w:color w:val="0D0D0D" w:themeColor="text1" w:themeTint="F2"/>
                <w:szCs w:val="22"/>
              </w:rPr>
              <w:t>MS Excel</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hint="eastAsia"/>
                <w:color w:val="0D0D0D" w:themeColor="text1" w:themeTint="F2"/>
                <w:szCs w:val="22"/>
                <w:rtl/>
              </w:rPr>
              <w:t>و</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color w:val="0D0D0D" w:themeColor="text1" w:themeTint="F2"/>
                <w:szCs w:val="22"/>
              </w:rPr>
              <w:t>PDF</w:t>
            </w:r>
            <w:r w:rsidRPr="000D67A3">
              <w:rPr>
                <w:rFonts w:ascii="Simplified Arabic" w:eastAsia="Cambria" w:hAnsi="Simplified Arabic" w:cs="Simplified Arabic"/>
                <w:color w:val="0D0D0D" w:themeColor="text1" w:themeTint="F2"/>
                <w:szCs w:val="22"/>
                <w:rtl/>
              </w:rPr>
              <w:t xml:space="preserve"> مع شعار الشركة، و</w:t>
            </w:r>
            <w:r w:rsidRPr="000D67A3">
              <w:rPr>
                <w:rFonts w:ascii="Simplified Arabic" w:eastAsia="Cambria" w:hAnsi="Simplified Arabic" w:cs="Simplified Arabic"/>
                <w:color w:val="0D0D0D" w:themeColor="text1" w:themeTint="F2"/>
                <w:szCs w:val="22"/>
              </w:rPr>
              <w:t>BoM</w:t>
            </w:r>
            <w:r w:rsidRPr="000D67A3">
              <w:rPr>
                <w:rFonts w:ascii="Simplified Arabic" w:eastAsia="Cambria" w:hAnsi="Simplified Arabic" w:cs="Simplified Arabic"/>
                <w:color w:val="0D0D0D" w:themeColor="text1" w:themeTint="F2"/>
                <w:szCs w:val="22"/>
                <w:rtl/>
              </w:rPr>
              <w:t xml:space="preserve"> غير مسعر في </w:t>
            </w:r>
            <w:r w:rsidRPr="000D67A3">
              <w:rPr>
                <w:rFonts w:ascii="Simplified Arabic" w:eastAsia="Cambria" w:hAnsi="Simplified Arabic" w:cs="Simplified Arabic"/>
                <w:color w:val="0D0D0D" w:themeColor="text1" w:themeTint="F2"/>
                <w:szCs w:val="22"/>
              </w:rPr>
              <w:t>MS Excel</w:t>
            </w:r>
            <w:r w:rsidRPr="000D67A3">
              <w:rPr>
                <w:rFonts w:ascii="Simplified Arabic" w:eastAsia="Cambria" w:hAnsi="Simplified Arabic" w:cs="Simplified Arabic"/>
                <w:color w:val="0D0D0D" w:themeColor="text1" w:themeTint="F2"/>
                <w:szCs w:val="22"/>
                <w:rtl/>
              </w:rPr>
              <w:t xml:space="preserve"> والوثائق الفنية الداعمة في </w:t>
            </w:r>
            <w:r w:rsidRPr="000D67A3">
              <w:rPr>
                <w:rFonts w:ascii="Simplified Arabic" w:eastAsia="Cambria" w:hAnsi="Simplified Arabic" w:cs="Simplified Arabic"/>
                <w:color w:val="0D0D0D" w:themeColor="text1" w:themeTint="F2"/>
                <w:szCs w:val="22"/>
              </w:rPr>
              <w:t>WinWord</w:t>
            </w:r>
            <w:r w:rsidRPr="000D67A3">
              <w:rPr>
                <w:rFonts w:ascii="Simplified Arabic" w:eastAsia="Cambria" w:hAnsi="Simplified Arabic" w:cs="Simplified Arabic"/>
                <w:color w:val="0D0D0D" w:themeColor="text1" w:themeTint="F2"/>
                <w:szCs w:val="22"/>
                <w:rtl/>
              </w:rPr>
              <w:t xml:space="preserve"> أو </w:t>
            </w:r>
            <w:r w:rsidRPr="000D67A3">
              <w:rPr>
                <w:rFonts w:ascii="Simplified Arabic" w:eastAsia="Cambria" w:hAnsi="Simplified Arabic" w:cs="Simplified Arabic"/>
                <w:color w:val="0D0D0D" w:themeColor="text1" w:themeTint="F2"/>
                <w:szCs w:val="22"/>
              </w:rPr>
              <w:t>PDF</w:t>
            </w:r>
            <w:r w:rsidRPr="000D67A3">
              <w:rPr>
                <w:rFonts w:ascii="Simplified Arabic" w:eastAsia="Cambria" w:hAnsi="Simplified Arabic" w:cs="Simplified Arabic"/>
                <w:color w:val="0D0D0D" w:themeColor="text1" w:themeTint="F2"/>
                <w:szCs w:val="22"/>
                <w:rtl/>
              </w:rPr>
              <w:t>.</w:t>
            </w:r>
          </w:p>
          <w:p w14:paraId="1BCFD043" w14:textId="77777777" w:rsidR="003E76AC" w:rsidRPr="000D67A3" w:rsidRDefault="003E76AC" w:rsidP="003E76AC">
            <w:pPr>
              <w:pStyle w:val="ListParagraph"/>
              <w:numPr>
                <w:ilvl w:val="0"/>
                <w:numId w:val="55"/>
              </w:numPr>
              <w:ind w:left="534" w:hanging="450"/>
              <w:jc w:val="both"/>
              <w:rPr>
                <w:rFonts w:ascii="Simplified Arabic" w:hAnsi="Simplified Arabic" w:cs="Simplified Arabic"/>
                <w:color w:val="0D0D0D" w:themeColor="text1" w:themeTint="F2"/>
                <w:szCs w:val="22"/>
                <w:rtl/>
              </w:rPr>
            </w:pPr>
            <w:r w:rsidRPr="000D67A3">
              <w:rPr>
                <w:rFonts w:ascii="Simplified Arabic" w:eastAsia="Cambria" w:hAnsi="Simplified Arabic" w:cs="Simplified Arabic"/>
                <w:color w:val="0D0D0D" w:themeColor="text1" w:themeTint="F2"/>
                <w:szCs w:val="22"/>
                <w:rtl/>
              </w:rPr>
              <w:t xml:space="preserve">ضمان </w:t>
            </w:r>
            <w:r w:rsidRPr="000D67A3">
              <w:rPr>
                <w:rFonts w:ascii="Simplified Arabic" w:eastAsia="Cambria" w:hAnsi="Simplified Arabic" w:cs="Simplified Arabic" w:hint="eastAsia"/>
                <w:color w:val="0D0D0D" w:themeColor="text1" w:themeTint="F2"/>
                <w:szCs w:val="22"/>
                <w:rtl/>
              </w:rPr>
              <w:t>عرض</w:t>
            </w:r>
            <w:r w:rsidRPr="000D67A3">
              <w:rPr>
                <w:rFonts w:ascii="Simplified Arabic" w:eastAsia="Cambria" w:hAnsi="Simplified Arabic" w:cs="Simplified Arabic"/>
                <w:color w:val="0D0D0D" w:themeColor="text1" w:themeTint="F2"/>
                <w:szCs w:val="22"/>
                <w:rtl/>
              </w:rPr>
              <w:t xml:space="preserve"> بقيمة </w:t>
            </w:r>
            <w:r w:rsidRPr="005D414D">
              <w:rPr>
                <w:rFonts w:asciiTheme="minorBidi" w:hAnsiTheme="minorBidi" w:cstheme="minorBidi"/>
                <w:b/>
                <w:bCs/>
                <w:color w:val="0D0D0D" w:themeColor="text1" w:themeTint="F2"/>
                <w:sz w:val="20"/>
              </w:rPr>
              <w:t>5,000 USD</w:t>
            </w:r>
            <w:r w:rsidRPr="000D67A3">
              <w:rPr>
                <w:rFonts w:ascii="Simplified Arabic" w:eastAsia="Cambria" w:hAnsi="Simplified Arabic" w:cs="Simplified Arabic"/>
                <w:color w:val="0D0D0D" w:themeColor="text1" w:themeTint="F2"/>
                <w:szCs w:val="22"/>
                <w:rtl/>
              </w:rPr>
              <w:t xml:space="preserve"> من بنك </w:t>
            </w:r>
            <w:r w:rsidRPr="000D67A3">
              <w:rPr>
                <w:rFonts w:ascii="Simplified Arabic" w:eastAsia="Cambria" w:hAnsi="Simplified Arabic" w:cs="Simplified Arabic" w:hint="cs"/>
                <w:color w:val="0D0D0D" w:themeColor="text1" w:themeTint="F2"/>
                <w:szCs w:val="22"/>
                <w:rtl/>
              </w:rPr>
              <w:t>العارضين</w:t>
            </w:r>
            <w:r w:rsidRPr="000D67A3">
              <w:rPr>
                <w:rFonts w:ascii="Simplified Arabic" w:eastAsia="Cambria" w:hAnsi="Simplified Arabic" w:cs="Simplified Arabic"/>
                <w:color w:val="0D0D0D" w:themeColor="text1" w:themeTint="F2"/>
                <w:szCs w:val="22"/>
                <w:rtl/>
              </w:rPr>
              <w:t xml:space="preserve"> المشاركين </w:t>
            </w:r>
            <w:r w:rsidRPr="000D67A3">
              <w:rPr>
                <w:rFonts w:ascii="Simplified Arabic" w:eastAsia="Cambria" w:hAnsi="Simplified Arabic" w:cs="Simplified Arabic" w:hint="eastAsia"/>
                <w:color w:val="0D0D0D" w:themeColor="text1" w:themeTint="F2"/>
                <w:szCs w:val="22"/>
                <w:rtl/>
              </w:rPr>
              <w:t>موجه</w:t>
            </w:r>
            <w:r w:rsidRPr="000D67A3">
              <w:rPr>
                <w:rFonts w:ascii="Simplified Arabic" w:eastAsia="Cambria" w:hAnsi="Simplified Arabic" w:cs="Simplified Arabic"/>
                <w:color w:val="0D0D0D" w:themeColor="text1" w:themeTint="F2"/>
                <w:szCs w:val="22"/>
                <w:rtl/>
              </w:rPr>
              <w:t xml:space="preserve"> إلى </w:t>
            </w:r>
            <w:r w:rsidRPr="000D67A3">
              <w:rPr>
                <w:rFonts w:ascii="Simplified Arabic" w:eastAsia="Cambria" w:hAnsi="Simplified Arabic" w:cs="Simplified Arabic"/>
                <w:color w:val="0D0D0D" w:themeColor="text1" w:themeTint="F2"/>
                <w:szCs w:val="22"/>
              </w:rPr>
              <w:t>MIC1</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hint="eastAsia"/>
                <w:color w:val="0D0D0D" w:themeColor="text1" w:themeTint="F2"/>
                <w:szCs w:val="22"/>
                <w:rtl/>
              </w:rPr>
              <w:t>ي</w:t>
            </w:r>
            <w:r w:rsidRPr="000D67A3">
              <w:rPr>
                <w:rFonts w:ascii="Simplified Arabic" w:eastAsia="Cambria" w:hAnsi="Simplified Arabic" w:cs="Simplified Arabic"/>
                <w:color w:val="0D0D0D" w:themeColor="text1" w:themeTint="F2"/>
                <w:szCs w:val="22"/>
                <w:rtl/>
              </w:rPr>
              <w:t xml:space="preserve">خضع ضمان </w:t>
            </w:r>
            <w:r w:rsidRPr="000D67A3">
              <w:rPr>
                <w:rFonts w:ascii="Simplified Arabic" w:eastAsia="Cambria" w:hAnsi="Simplified Arabic" w:cs="Simplified Arabic" w:hint="eastAsia"/>
                <w:color w:val="0D0D0D" w:themeColor="text1" w:themeTint="F2"/>
                <w:szCs w:val="22"/>
                <w:rtl/>
              </w:rPr>
              <w:t>العرض</w:t>
            </w:r>
            <w:r w:rsidRPr="000D67A3">
              <w:rPr>
                <w:rFonts w:ascii="Simplified Arabic" w:eastAsia="Cambria" w:hAnsi="Simplified Arabic" w:cs="Simplified Arabic"/>
                <w:color w:val="0D0D0D" w:themeColor="text1" w:themeTint="F2"/>
                <w:szCs w:val="22"/>
                <w:rtl/>
              </w:rPr>
              <w:t xml:space="preserve"> هذه للمادة 34 من قانون المشتريات العامة بتاريخ</w:t>
            </w:r>
            <w:r w:rsidRPr="000D67A3">
              <w:rPr>
                <w:rFonts w:ascii="Simplified Arabic" w:hAnsi="Simplified Arabic" w:cs="Simplified Arabic"/>
                <w:color w:val="0D0D0D" w:themeColor="text1" w:themeTint="F2"/>
                <w:szCs w:val="22"/>
                <w:rtl/>
              </w:rPr>
              <w:t xml:space="preserve"> 19 يوليو 2021 و</w:t>
            </w:r>
            <w:r w:rsidRPr="000D67A3">
              <w:rPr>
                <w:rFonts w:ascii="Simplified Arabic" w:hAnsi="Simplified Arabic" w:cs="Simplified Arabic" w:hint="cs"/>
                <w:color w:val="0D0D0D" w:themeColor="text1" w:themeTint="F2"/>
                <w:szCs w:val="22"/>
                <w:rtl/>
              </w:rPr>
              <w:t>ي</w:t>
            </w:r>
            <w:r w:rsidRPr="000D67A3">
              <w:rPr>
                <w:rFonts w:ascii="Simplified Arabic" w:hAnsi="Simplified Arabic" w:cs="Simplified Arabic"/>
                <w:color w:val="0D0D0D" w:themeColor="text1" w:themeTint="F2"/>
                <w:szCs w:val="22"/>
                <w:rtl/>
              </w:rPr>
              <w:t xml:space="preserve">عتبر شرطًا رئيسيًا للامتثال لوثيقة المناقصة ومعايير الاختيار. يجب أن تكون صلاحية ضمان </w:t>
            </w:r>
            <w:r w:rsidRPr="000D67A3">
              <w:rPr>
                <w:rFonts w:ascii="Simplified Arabic" w:hAnsi="Simplified Arabic" w:cs="Simplified Arabic" w:hint="eastAsia"/>
                <w:color w:val="0D0D0D" w:themeColor="text1" w:themeTint="F2"/>
                <w:szCs w:val="22"/>
                <w:rtl/>
              </w:rPr>
              <w:t>العرض</w:t>
            </w:r>
            <w:r w:rsidRPr="000D67A3">
              <w:rPr>
                <w:rFonts w:ascii="Simplified Arabic" w:hAnsi="Simplified Arabic" w:cs="Simplified Arabic"/>
                <w:color w:val="0D0D0D" w:themeColor="text1" w:themeTint="F2"/>
                <w:szCs w:val="22"/>
                <w:rtl/>
              </w:rPr>
              <w:t xml:space="preserve"> لمدة 208 يومًا اعتبارًا من تاريخ تقديم العروض (يجب أن تتجاوز صلاحية العرض بـ 28 يومًا وفقًا للمادة 4.2.17). يمكن تقديم ضمان </w:t>
            </w:r>
            <w:r w:rsidRPr="000D67A3">
              <w:rPr>
                <w:rFonts w:ascii="Simplified Arabic" w:hAnsi="Simplified Arabic" w:cs="Simplified Arabic" w:hint="eastAsia"/>
                <w:color w:val="0D0D0D" w:themeColor="text1" w:themeTint="F2"/>
                <w:szCs w:val="22"/>
                <w:rtl/>
              </w:rPr>
              <w:t>العرض</w:t>
            </w:r>
            <w:r w:rsidRPr="000D67A3">
              <w:rPr>
                <w:rFonts w:ascii="Simplified Arabic" w:hAnsi="Simplified Arabic" w:cs="Simplified Arabic"/>
                <w:color w:val="0D0D0D" w:themeColor="text1" w:themeTint="F2"/>
                <w:szCs w:val="22"/>
                <w:rtl/>
              </w:rPr>
              <w:t xml:space="preserve"> كضمان من بنك </w:t>
            </w:r>
            <w:r w:rsidRPr="000D67A3">
              <w:rPr>
                <w:rFonts w:ascii="Simplified Arabic" w:eastAsia="Cambria" w:hAnsi="Simplified Arabic" w:cs="Simplified Arabic" w:hint="cs"/>
                <w:color w:val="0D0D0D" w:themeColor="text1" w:themeTint="F2"/>
                <w:szCs w:val="22"/>
                <w:rtl/>
                <w:lang w:bidi="ar-LB"/>
              </w:rPr>
              <w:t xml:space="preserve">العارض </w:t>
            </w:r>
            <w:r w:rsidRPr="000D67A3">
              <w:rPr>
                <w:rFonts w:ascii="Simplified Arabic" w:hAnsi="Simplified Arabic" w:cs="Simplified Arabic"/>
                <w:color w:val="0D0D0D" w:themeColor="text1" w:themeTint="F2"/>
                <w:szCs w:val="22"/>
                <w:rtl/>
              </w:rPr>
              <w:t xml:space="preserve">أو نقدًا أو من </w:t>
            </w:r>
            <w:r w:rsidRPr="000D67A3">
              <w:rPr>
                <w:rFonts w:ascii="Simplified Arabic" w:hAnsi="Simplified Arabic" w:cs="Simplified Arabic" w:hint="cs"/>
                <w:color w:val="0D0D0D" w:themeColor="text1" w:themeTint="F2"/>
                <w:szCs w:val="22"/>
                <w:rtl/>
              </w:rPr>
              <w:t>شيك مصرفي</w:t>
            </w:r>
            <w:r w:rsidRPr="000D67A3">
              <w:rPr>
                <w:rFonts w:ascii="Simplified Arabic" w:hAnsi="Simplified Arabic" w:cs="Simplified Arabic"/>
                <w:color w:val="0D0D0D" w:themeColor="text1" w:themeTint="F2"/>
                <w:szCs w:val="22"/>
                <w:rtl/>
              </w:rPr>
              <w:t>.</w:t>
            </w:r>
          </w:p>
          <w:p w14:paraId="14969921" w14:textId="77777777" w:rsidR="003E76AC" w:rsidRDefault="003E76AC" w:rsidP="003E76AC">
            <w:pPr>
              <w:bidi/>
              <w:jc w:val="both"/>
              <w:rPr>
                <w:rFonts w:ascii="Simplified Arabic" w:hAnsi="Simplified Arabic" w:cs="Simplified Arabic"/>
                <w:b/>
                <w:bCs/>
                <w:i/>
                <w:iCs/>
                <w:szCs w:val="22"/>
              </w:rPr>
            </w:pPr>
          </w:p>
          <w:p w14:paraId="10948942" w14:textId="77777777" w:rsidR="005D414D" w:rsidRDefault="005D414D" w:rsidP="005D414D">
            <w:pPr>
              <w:bidi/>
              <w:jc w:val="both"/>
              <w:rPr>
                <w:rFonts w:ascii="Simplified Arabic" w:hAnsi="Simplified Arabic" w:cs="Simplified Arabic"/>
                <w:b/>
                <w:bCs/>
                <w:i/>
                <w:iCs/>
                <w:szCs w:val="22"/>
              </w:rPr>
            </w:pPr>
          </w:p>
          <w:p w14:paraId="2D625C27" w14:textId="77777777" w:rsidR="005D414D" w:rsidRPr="00D24919" w:rsidRDefault="005D414D" w:rsidP="005D414D">
            <w:pPr>
              <w:bidi/>
              <w:jc w:val="both"/>
              <w:rPr>
                <w:rFonts w:ascii="Simplified Arabic" w:hAnsi="Simplified Arabic" w:cs="Simplified Arabic"/>
                <w:b/>
                <w:bCs/>
                <w:i/>
                <w:iCs/>
                <w:szCs w:val="22"/>
                <w:rtl/>
              </w:rPr>
            </w:pPr>
            <w:r w:rsidRPr="00D24919">
              <w:rPr>
                <w:rFonts w:ascii="Simplified Arabic" w:hAnsi="Simplified Arabic" w:cs="Simplified Arabic"/>
                <w:b/>
                <w:bCs/>
                <w:i/>
                <w:iCs/>
                <w:szCs w:val="22"/>
                <w:rtl/>
              </w:rPr>
              <w:t>لا يجوز ذكر أي أسعار، حتى ولو كانت مجانية (</w:t>
            </w:r>
            <w:r w:rsidRPr="00D24919">
              <w:rPr>
                <w:rFonts w:ascii="Simplified Arabic" w:hAnsi="Simplified Arabic" w:cs="Simplified Arabic"/>
                <w:b/>
                <w:bCs/>
                <w:i/>
                <w:iCs/>
                <w:szCs w:val="22"/>
              </w:rPr>
              <w:t>FoC</w:t>
            </w:r>
            <w:r w:rsidRPr="00D24919">
              <w:rPr>
                <w:rFonts w:ascii="Simplified Arabic" w:hAnsi="Simplified Arabic" w:cs="Simplified Arabic"/>
                <w:b/>
                <w:bCs/>
                <w:i/>
                <w:iCs/>
                <w:szCs w:val="22"/>
                <w:rtl/>
              </w:rPr>
              <w:t>)، في مظروف العرض الفني على الإطلاق.</w:t>
            </w:r>
          </w:p>
          <w:p w14:paraId="6760AAF0" w14:textId="77777777" w:rsidR="005D414D" w:rsidRPr="00CF6566" w:rsidRDefault="005D414D" w:rsidP="005D414D">
            <w:pPr>
              <w:bidi/>
              <w:jc w:val="both"/>
              <w:rPr>
                <w:rFonts w:ascii="Simplified Arabic" w:hAnsi="Simplified Arabic" w:cs="Simplified Arabic"/>
                <w:b/>
                <w:bCs/>
                <w:i/>
                <w:iCs/>
                <w:szCs w:val="22"/>
              </w:rPr>
            </w:pPr>
          </w:p>
        </w:tc>
      </w:tr>
      <w:tr w:rsidR="00F17AC2" w14:paraId="69706004" w14:textId="77777777" w:rsidTr="00700D56">
        <w:tblPrEx>
          <w:tblBorders>
            <w:top w:val="single" w:sz="4" w:space="0" w:color="auto"/>
            <w:left w:val="single" w:sz="4" w:space="0" w:color="auto"/>
            <w:bottom w:val="single" w:sz="4" w:space="0" w:color="auto"/>
            <w:right w:val="single" w:sz="4" w:space="0" w:color="auto"/>
            <w:insideH w:val="single" w:sz="4" w:space="0" w:color="auto"/>
          </w:tblBorders>
        </w:tblPrEx>
        <w:trPr>
          <w:trHeight w:val="10385"/>
        </w:trPr>
        <w:tc>
          <w:tcPr>
            <w:tcW w:w="5310" w:type="dxa"/>
            <w:tcBorders>
              <w:top w:val="single" w:sz="4" w:space="0" w:color="auto"/>
              <w:left w:val="single" w:sz="4" w:space="0" w:color="auto"/>
              <w:bottom w:val="single" w:sz="4" w:space="0" w:color="auto"/>
              <w:right w:val="single" w:sz="4" w:space="0" w:color="auto"/>
            </w:tcBorders>
          </w:tcPr>
          <w:p w14:paraId="1F222110" w14:textId="77777777" w:rsidR="00F17AC2" w:rsidRDefault="00F17AC2" w:rsidP="00F17AC2">
            <w:pPr>
              <w:rPr>
                <w:b/>
                <w:bCs/>
                <w:sz w:val="20"/>
              </w:rPr>
            </w:pPr>
            <w:r>
              <w:rPr>
                <w:b/>
                <w:bCs/>
                <w:sz w:val="20"/>
              </w:rPr>
              <w:lastRenderedPageBreak/>
              <w:t>Second: Envelope</w:t>
            </w:r>
            <w:r w:rsidRPr="00654763">
              <w:rPr>
                <w:b/>
                <w:bCs/>
                <w:sz w:val="20"/>
              </w:rPr>
              <w:t xml:space="preserve"> </w:t>
            </w:r>
            <w:r w:rsidRPr="003E3141">
              <w:rPr>
                <w:b/>
                <w:bCs/>
                <w:sz w:val="20"/>
              </w:rPr>
              <w:t xml:space="preserve">No. (2) </w:t>
            </w:r>
            <w:r>
              <w:rPr>
                <w:b/>
                <w:bCs/>
                <w:sz w:val="20"/>
              </w:rPr>
              <w:t>Price Proposal</w:t>
            </w:r>
          </w:p>
          <w:p w14:paraId="6AFA2168" w14:textId="77777777" w:rsidR="00E4113E" w:rsidRDefault="00E4113E" w:rsidP="00F17AC2">
            <w:pPr>
              <w:rPr>
                <w:b/>
                <w:bCs/>
                <w:sz w:val="20"/>
              </w:rPr>
            </w:pPr>
          </w:p>
          <w:p w14:paraId="647EB53E" w14:textId="741C4859" w:rsidR="00E4113E" w:rsidRPr="00860A91" w:rsidRDefault="00E4113E" w:rsidP="00E4113E">
            <w:pPr>
              <w:jc w:val="both"/>
              <w:rPr>
                <w:sz w:val="20"/>
              </w:rPr>
            </w:pPr>
            <w:r w:rsidRPr="00D24919">
              <w:rPr>
                <w:sz w:val="20"/>
              </w:rPr>
              <w:t>The bidder shall submit a price proposal. The price proposal should be enclosed in a sealed envelope, labeled with the name and reference of the tender and signed by the bidder</w:t>
            </w:r>
            <w:r w:rsidR="00043E1C">
              <w:rPr>
                <w:sz w:val="20"/>
              </w:rPr>
              <w:t xml:space="preserve">. </w:t>
            </w:r>
            <w:r w:rsidRPr="00D24919">
              <w:rPr>
                <w:sz w:val="20"/>
              </w:rPr>
              <w:t xml:space="preserve">The price proposal must include individual and total prices in US dollars, written in both numerals and words, without an alteration, deletion, modification, or addition not signed for it.The price includes taxes, fees, and expenses of any kind. If the winning bidder is subject to value-added tax (VAT), the bid should provide a detailed breakdown of the price, including the value added tax. In case of discrepancy between numerals and words, the bid will be </w:t>
            </w:r>
            <w:r w:rsidRPr="00860A91">
              <w:rPr>
                <w:sz w:val="20"/>
              </w:rPr>
              <w:t xml:space="preserve">based on the amount written in words, and any price not written in full numerals and words will be rejected. </w:t>
            </w:r>
          </w:p>
          <w:p w14:paraId="6BFC0AF9" w14:textId="77777777" w:rsidR="00E4113E" w:rsidRDefault="00E4113E" w:rsidP="00E4113E">
            <w:pPr>
              <w:jc w:val="both"/>
              <w:rPr>
                <w:sz w:val="20"/>
              </w:rPr>
            </w:pPr>
          </w:p>
          <w:p w14:paraId="2DAEC8EA" w14:textId="77777777" w:rsidR="00860A91" w:rsidRPr="00860A91" w:rsidRDefault="00860A91" w:rsidP="00E4113E">
            <w:pPr>
              <w:jc w:val="both"/>
              <w:rPr>
                <w:sz w:val="20"/>
              </w:rPr>
            </w:pPr>
          </w:p>
          <w:p w14:paraId="1F00684C" w14:textId="7FD491AA" w:rsidR="00043E1C" w:rsidRPr="00860A91" w:rsidRDefault="00043E1C" w:rsidP="00E4113E">
            <w:pPr>
              <w:jc w:val="both"/>
              <w:rPr>
                <w:sz w:val="20"/>
              </w:rPr>
            </w:pPr>
            <w:r w:rsidRPr="00860A91">
              <w:rPr>
                <w:sz w:val="20"/>
              </w:rPr>
              <w:t xml:space="preserve">The price for </w:t>
            </w:r>
            <w:r w:rsidR="001D6361" w:rsidRPr="00860A91">
              <w:rPr>
                <w:sz w:val="20"/>
              </w:rPr>
              <w:t>BOM HP PH1 JU and BOM DELL PH1 JU</w:t>
            </w:r>
            <w:r w:rsidRPr="00860A91">
              <w:rPr>
                <w:sz w:val="20"/>
              </w:rPr>
              <w:t xml:space="preserve"> has to be quoted separately since it is optional and the decision will be taken at a later stage whether or not they will be purchased.</w:t>
            </w:r>
          </w:p>
          <w:p w14:paraId="42BB9C02" w14:textId="77777777" w:rsidR="00043E1C" w:rsidRPr="00860A91" w:rsidRDefault="00043E1C" w:rsidP="00E4113E">
            <w:pPr>
              <w:jc w:val="both"/>
              <w:rPr>
                <w:sz w:val="20"/>
              </w:rPr>
            </w:pPr>
          </w:p>
          <w:p w14:paraId="4667F102" w14:textId="77777777" w:rsidR="00E4113E" w:rsidRDefault="00E4113E" w:rsidP="00E4113E">
            <w:pPr>
              <w:jc w:val="both"/>
              <w:rPr>
                <w:sz w:val="20"/>
              </w:rPr>
            </w:pPr>
            <w:r w:rsidRPr="00860A91">
              <w:rPr>
                <w:sz w:val="20"/>
              </w:rPr>
              <w:t>Envelop 2 is labelled by the “RFT reference- Commercial</w:t>
            </w:r>
            <w:r w:rsidRPr="00D24919">
              <w:rPr>
                <w:sz w:val="20"/>
              </w:rPr>
              <w:t xml:space="preserve"> Offer &amp; the Bidder ‘s name”, and should include:</w:t>
            </w:r>
          </w:p>
          <w:p w14:paraId="6FEA93B6" w14:textId="77777777" w:rsidR="00527AF1" w:rsidRPr="00D24919" w:rsidRDefault="00527AF1" w:rsidP="00E4113E">
            <w:pPr>
              <w:jc w:val="both"/>
              <w:rPr>
                <w:sz w:val="20"/>
              </w:rPr>
            </w:pPr>
          </w:p>
          <w:p w14:paraId="1C95A435" w14:textId="77777777" w:rsidR="00E4113E" w:rsidRPr="00D24919" w:rsidRDefault="00E4113E" w:rsidP="00E4113E">
            <w:pPr>
              <w:pStyle w:val="ListParagraph"/>
              <w:numPr>
                <w:ilvl w:val="0"/>
                <w:numId w:val="61"/>
              </w:numPr>
              <w:bidi w:val="0"/>
              <w:jc w:val="both"/>
              <w:rPr>
                <w:rFonts w:asciiTheme="minorBidi" w:hAnsiTheme="minorBidi" w:cstheme="minorBidi"/>
                <w:sz w:val="20"/>
              </w:rPr>
            </w:pPr>
            <w:r w:rsidRPr="00D24919">
              <w:rPr>
                <w:rFonts w:asciiTheme="minorBidi" w:hAnsiTheme="minorBidi" w:cstheme="minorBidi"/>
                <w:sz w:val="20"/>
              </w:rPr>
              <w:t>2 copies of the Commercial/Financial offer summary showing the high-level deliverables and their prices (detailed pricing/BoQ should be included as soft copy on CD only) duly signed by the authorized signatory and stamped – in Hardcopy. Thus, the commercial/financial submission should be limited to the summary sheet (2 copies) of the attached “BoQ”; all remaining sheets and detailed BoQ should be put on the CD.</w:t>
            </w:r>
          </w:p>
          <w:p w14:paraId="33C94DDC" w14:textId="77777777" w:rsidR="00E4113E" w:rsidRPr="00D24919" w:rsidRDefault="00E4113E" w:rsidP="00E4113E">
            <w:pPr>
              <w:ind w:left="526"/>
              <w:jc w:val="both"/>
              <w:rPr>
                <w:rFonts w:asciiTheme="minorBidi" w:hAnsiTheme="minorBidi" w:cstheme="minorBidi"/>
                <w:sz w:val="20"/>
                <w:lang w:val="en-US" w:eastAsia="ar-SA"/>
              </w:rPr>
            </w:pPr>
          </w:p>
          <w:p w14:paraId="4CBCCB23" w14:textId="77777777" w:rsidR="00E4113E" w:rsidRPr="00D24919" w:rsidRDefault="00E4113E" w:rsidP="00E4113E">
            <w:pPr>
              <w:pStyle w:val="ListParagraph"/>
              <w:numPr>
                <w:ilvl w:val="0"/>
                <w:numId w:val="61"/>
              </w:numPr>
              <w:bidi w:val="0"/>
              <w:jc w:val="both"/>
              <w:rPr>
                <w:rFonts w:asciiTheme="minorBidi" w:hAnsiTheme="minorBidi" w:cstheme="minorBidi"/>
                <w:sz w:val="20"/>
              </w:rPr>
            </w:pPr>
            <w:r w:rsidRPr="00D24919">
              <w:rPr>
                <w:rFonts w:asciiTheme="minorBidi" w:hAnsiTheme="minorBidi" w:cstheme="minorBidi"/>
                <w:sz w:val="20"/>
              </w:rPr>
              <w:t>2 labeled CDs with the complete price list in MS Excel Softcopy with formulas and equations clearly applied along with the filled commercial sheet – BoQ</w:t>
            </w:r>
          </w:p>
          <w:p w14:paraId="01C9CBDF" w14:textId="77777777" w:rsidR="00E4113E" w:rsidRPr="00D24919" w:rsidRDefault="00E4113E" w:rsidP="00E4113E">
            <w:pPr>
              <w:jc w:val="both"/>
              <w:rPr>
                <w:sz w:val="20"/>
                <w:lang w:val="en-US"/>
              </w:rPr>
            </w:pPr>
          </w:p>
          <w:p w14:paraId="359EC86F" w14:textId="77777777" w:rsidR="00E4113E" w:rsidRPr="00D24919" w:rsidRDefault="00E4113E" w:rsidP="00E4113E">
            <w:pPr>
              <w:jc w:val="both"/>
              <w:rPr>
                <w:sz w:val="20"/>
                <w:lang w:val="en-US"/>
              </w:rPr>
            </w:pPr>
          </w:p>
          <w:p w14:paraId="277C1A6D" w14:textId="77777777" w:rsidR="00E4113E" w:rsidRPr="00D24919" w:rsidRDefault="00E4113E" w:rsidP="00E4113E">
            <w:pPr>
              <w:jc w:val="both"/>
              <w:rPr>
                <w:sz w:val="20"/>
                <w:lang w:val="en-US"/>
              </w:rPr>
            </w:pPr>
          </w:p>
          <w:p w14:paraId="5F0E98BE" w14:textId="77777777" w:rsidR="00E4113E" w:rsidRPr="00D24919" w:rsidRDefault="00E4113E" w:rsidP="00E4113E">
            <w:pPr>
              <w:jc w:val="both"/>
              <w:rPr>
                <w:sz w:val="20"/>
                <w:lang w:val="en-US"/>
              </w:rPr>
            </w:pPr>
          </w:p>
          <w:p w14:paraId="4E06A65C" w14:textId="77777777" w:rsidR="00E4113E" w:rsidRPr="00D24919" w:rsidRDefault="00E4113E" w:rsidP="00E4113E">
            <w:pPr>
              <w:jc w:val="both"/>
              <w:rPr>
                <w:rFonts w:asciiTheme="minorBidi" w:hAnsiTheme="minorBidi" w:cstheme="minorBidi"/>
                <w:sz w:val="20"/>
                <w:lang w:eastAsia="ar-SA"/>
              </w:rPr>
            </w:pPr>
            <w:r w:rsidRPr="00D24919">
              <w:rPr>
                <w:rFonts w:asciiTheme="minorBidi" w:hAnsiTheme="minorBidi" w:cstheme="minorBidi"/>
                <w:sz w:val="20"/>
                <w:lang w:eastAsia="ar-SA"/>
              </w:rPr>
              <w:t>The commercial proposal should include the  prices for the requirements set within this RFT along with the following mandatory requirement:</w:t>
            </w:r>
          </w:p>
          <w:p w14:paraId="7029027E" w14:textId="3732C808" w:rsidR="00E4113E" w:rsidRPr="00D24919" w:rsidRDefault="00E4113E" w:rsidP="00E4113E">
            <w:pPr>
              <w:pStyle w:val="ListParagraph"/>
              <w:numPr>
                <w:ilvl w:val="0"/>
                <w:numId w:val="62"/>
              </w:numPr>
              <w:bidi w:val="0"/>
              <w:jc w:val="both"/>
              <w:rPr>
                <w:rFonts w:asciiTheme="minorBidi" w:hAnsiTheme="minorBidi" w:cstheme="minorBidi"/>
                <w:sz w:val="20"/>
              </w:rPr>
            </w:pPr>
            <w:r w:rsidRPr="00D24919">
              <w:rPr>
                <w:rFonts w:asciiTheme="minorBidi" w:hAnsiTheme="minorBidi" w:cstheme="minorBidi"/>
                <w:sz w:val="20"/>
              </w:rPr>
              <w:t>3 years free of charge (FOC) support</w:t>
            </w:r>
          </w:p>
          <w:p w14:paraId="783F589E" w14:textId="67686FBD" w:rsidR="00E4113E" w:rsidRPr="00FA58C7" w:rsidRDefault="00E4113E" w:rsidP="00C53BE1">
            <w:pPr>
              <w:pStyle w:val="ListParagraph"/>
              <w:numPr>
                <w:ilvl w:val="0"/>
                <w:numId w:val="62"/>
              </w:numPr>
              <w:bidi w:val="0"/>
              <w:jc w:val="both"/>
              <w:rPr>
                <w:rFonts w:asciiTheme="minorBidi" w:hAnsiTheme="minorBidi" w:cstheme="minorBidi"/>
                <w:b/>
                <w:bCs/>
                <w:i/>
                <w:iCs/>
                <w:sz w:val="20"/>
              </w:rPr>
            </w:pPr>
            <w:bookmarkStart w:id="22" w:name="_Hlk169092375"/>
            <w:r w:rsidRPr="00527AF1">
              <w:rPr>
                <w:rFonts w:asciiTheme="minorBidi" w:hAnsiTheme="minorBidi" w:cstheme="minorBidi"/>
                <w:sz w:val="20"/>
              </w:rPr>
              <w:t xml:space="preserve">Years 4 and 5 to be quoted </w:t>
            </w:r>
            <w:r w:rsidR="00527AF1" w:rsidRPr="00527AF1">
              <w:rPr>
                <w:rFonts w:asciiTheme="minorBidi" w:hAnsiTheme="minorBidi" w:cstheme="minorBidi"/>
                <w:sz w:val="20"/>
              </w:rPr>
              <w:t>separately</w:t>
            </w:r>
            <w:bookmarkEnd w:id="22"/>
          </w:p>
          <w:p w14:paraId="35F17821" w14:textId="3D6498A0" w:rsidR="00FA58C7" w:rsidRPr="00FA58C7" w:rsidRDefault="00FA58C7" w:rsidP="00FA58C7">
            <w:pPr>
              <w:pStyle w:val="ListParagraph"/>
              <w:numPr>
                <w:ilvl w:val="0"/>
                <w:numId w:val="62"/>
              </w:numPr>
              <w:bidi w:val="0"/>
              <w:rPr>
                <w:rFonts w:asciiTheme="minorBidi" w:hAnsiTheme="minorBidi" w:cstheme="minorBidi"/>
                <w:sz w:val="20"/>
                <w:szCs w:val="20"/>
                <w:lang w:eastAsia="en-US"/>
              </w:rPr>
            </w:pPr>
            <w:r w:rsidRPr="00FA58C7">
              <w:rPr>
                <w:rFonts w:asciiTheme="minorBidi" w:hAnsiTheme="minorBidi" w:cstheme="minorBidi"/>
                <w:sz w:val="20"/>
                <w:szCs w:val="20"/>
                <w:lang w:eastAsia="en-US"/>
              </w:rPr>
              <w:t>Bidder shall describe his strategy for calculating the support fees of the proposed systems after year 3 and provide the percentage applied from the initial cost.</w:t>
            </w:r>
          </w:p>
          <w:p w14:paraId="721FB093" w14:textId="77777777" w:rsidR="00FA58C7" w:rsidRPr="00527AF1" w:rsidRDefault="00FA58C7" w:rsidP="00FA58C7">
            <w:pPr>
              <w:pStyle w:val="ListParagraph"/>
              <w:bidi w:val="0"/>
              <w:jc w:val="both"/>
              <w:rPr>
                <w:rFonts w:asciiTheme="minorBidi" w:hAnsiTheme="minorBidi" w:cstheme="minorBidi"/>
                <w:b/>
                <w:bCs/>
                <w:i/>
                <w:iCs/>
                <w:sz w:val="20"/>
              </w:rPr>
            </w:pPr>
          </w:p>
          <w:p w14:paraId="1611B97A" w14:textId="77777777" w:rsidR="00527AF1" w:rsidRPr="00D24919" w:rsidRDefault="00527AF1" w:rsidP="00527AF1">
            <w:pPr>
              <w:pStyle w:val="ListParagraph"/>
              <w:bidi w:val="0"/>
              <w:jc w:val="both"/>
              <w:rPr>
                <w:rFonts w:asciiTheme="minorBidi" w:hAnsiTheme="minorBidi" w:cstheme="minorBidi"/>
                <w:b/>
                <w:bCs/>
                <w:i/>
                <w:iCs/>
                <w:sz w:val="20"/>
              </w:rPr>
            </w:pPr>
          </w:p>
          <w:p w14:paraId="31379A23" w14:textId="77777777" w:rsidR="00E4113E" w:rsidRDefault="00E4113E" w:rsidP="00E4113E">
            <w:pPr>
              <w:jc w:val="both"/>
              <w:rPr>
                <w:b/>
                <w:bCs/>
                <w:i/>
                <w:iCs/>
                <w:sz w:val="20"/>
              </w:rPr>
            </w:pPr>
            <w:r w:rsidRPr="00D24919">
              <w:rPr>
                <w:b/>
                <w:bCs/>
                <w:i/>
                <w:iCs/>
                <w:sz w:val="20"/>
              </w:rPr>
              <w:t>Bidders must strictly comply with all the requirements above mentioned in article 4. Any Bidder which fails to comply with any of the requirements listed in article 4 above will be immediately disqualified.</w:t>
            </w:r>
          </w:p>
          <w:p w14:paraId="04178B1C" w14:textId="61D89595" w:rsidR="00F17AC2" w:rsidRPr="00E846E4" w:rsidRDefault="00F17AC2" w:rsidP="00F17AC2">
            <w:pPr>
              <w:pStyle w:val="Heading2"/>
              <w:numPr>
                <w:ilvl w:val="0"/>
                <w:numId w:val="0"/>
              </w:numPr>
              <w:ind w:left="-19"/>
              <w:rPr>
                <w:rFonts w:asciiTheme="minorBidi" w:hAnsiTheme="minorBidi" w:cstheme="minorBidi"/>
                <w:sz w:val="20"/>
                <w:szCs w:val="20"/>
              </w:rPr>
            </w:pPr>
            <w:bookmarkStart w:id="23" w:name="_Toc168051239"/>
            <w:r w:rsidRPr="00E846E4">
              <w:rPr>
                <w:rFonts w:asciiTheme="minorBidi" w:hAnsiTheme="minorBidi" w:cstheme="minorBidi"/>
                <w:sz w:val="20"/>
                <w:szCs w:val="20"/>
              </w:rPr>
              <w:lastRenderedPageBreak/>
              <w:t xml:space="preserve">Article </w:t>
            </w:r>
            <w:r w:rsidR="00DE1335">
              <w:rPr>
                <w:rFonts w:asciiTheme="minorBidi" w:hAnsiTheme="minorBidi" w:cstheme="minorBidi"/>
                <w:sz w:val="20"/>
                <w:szCs w:val="20"/>
              </w:rPr>
              <w:t>5</w:t>
            </w:r>
            <w:r w:rsidRPr="00E846E4">
              <w:rPr>
                <w:rFonts w:asciiTheme="minorBidi" w:hAnsiTheme="minorBidi" w:cstheme="minorBidi"/>
                <w:sz w:val="20"/>
                <w:szCs w:val="20"/>
              </w:rPr>
              <w:t xml:space="preserve">: Requests for clarification (Article 21 of </w:t>
            </w:r>
            <w:r>
              <w:rPr>
                <w:rFonts w:asciiTheme="minorBidi" w:hAnsiTheme="minorBidi" w:cstheme="minorBidi"/>
                <w:sz w:val="20"/>
                <w:szCs w:val="20"/>
              </w:rPr>
              <w:t>PPL</w:t>
            </w:r>
            <w:r w:rsidRPr="00E846E4">
              <w:rPr>
                <w:rFonts w:asciiTheme="minorBidi" w:hAnsiTheme="minorBidi" w:cstheme="minorBidi"/>
                <w:sz w:val="20"/>
                <w:szCs w:val="20"/>
              </w:rPr>
              <w:t>)</w:t>
            </w:r>
            <w:bookmarkEnd w:id="23"/>
          </w:p>
          <w:p w14:paraId="3F84846D" w14:textId="7AC404E5" w:rsidR="00F17AC2" w:rsidRDefault="00F17AC2" w:rsidP="00F17AC2">
            <w:pPr>
              <w:jc w:val="both"/>
              <w:rPr>
                <w:rFonts w:asciiTheme="minorBidi" w:hAnsiTheme="minorBidi" w:cstheme="minorBidi"/>
                <w:sz w:val="20"/>
              </w:rPr>
            </w:pPr>
            <w:r w:rsidRPr="00E846E4">
              <w:rPr>
                <w:rFonts w:asciiTheme="minorBidi" w:hAnsiTheme="minorBidi" w:cstheme="minorBidi"/>
                <w:sz w:val="20"/>
              </w:rPr>
              <w:t>The bidder may request a written clarification regarding the Tender document within (10) ten days from the date of submission of proposals. (The Procuring Entity) shall respond within (6) six days prior to the deadline for submission of proposals. The procuring entity shall, without identifying the source of the request, communicate the written clarification to all bidders to which the procuring entity has provided the bidding documents. The provisions of Article 21 of the Public Procurement Law apply if the administration deems it necessary to make amendments to the Tender document for any reason, whether initiated by the administration or in response to a clarification request from one of the bidders. In all matters related to holding meetings with the bidders, (the Procuring Entity) may, if necessary, schedule a specific date for potential bidders to inspect the site.</w:t>
            </w:r>
          </w:p>
          <w:p w14:paraId="147EAFDC" w14:textId="77777777" w:rsidR="00DE1335" w:rsidRPr="00E846E4" w:rsidRDefault="00DE1335" w:rsidP="00F17AC2">
            <w:pPr>
              <w:jc w:val="both"/>
              <w:rPr>
                <w:rFonts w:asciiTheme="minorBidi" w:hAnsiTheme="minorBidi" w:cstheme="minorBidi"/>
                <w:sz w:val="20"/>
              </w:rPr>
            </w:pPr>
          </w:p>
          <w:p w14:paraId="59D917E5" w14:textId="1A11C910" w:rsidR="00F17AC2" w:rsidRPr="00E846E4" w:rsidRDefault="00F17AC2" w:rsidP="00F17AC2">
            <w:pPr>
              <w:pStyle w:val="Heading2"/>
              <w:numPr>
                <w:ilvl w:val="0"/>
                <w:numId w:val="0"/>
              </w:numPr>
              <w:spacing w:before="0"/>
              <w:rPr>
                <w:rFonts w:asciiTheme="minorBidi" w:hAnsiTheme="minorBidi" w:cstheme="minorBidi"/>
                <w:sz w:val="20"/>
                <w:szCs w:val="20"/>
              </w:rPr>
            </w:pPr>
            <w:bookmarkStart w:id="24" w:name="_Toc168051240"/>
            <w:r w:rsidRPr="00E846E4">
              <w:rPr>
                <w:rFonts w:asciiTheme="minorBidi" w:hAnsiTheme="minorBidi" w:cstheme="minorBidi"/>
                <w:sz w:val="20"/>
                <w:szCs w:val="20"/>
              </w:rPr>
              <w:t xml:space="preserve">Article </w:t>
            </w:r>
            <w:r w:rsidR="00DE1335">
              <w:rPr>
                <w:rFonts w:asciiTheme="minorBidi" w:hAnsiTheme="minorBidi" w:cstheme="minorBidi"/>
                <w:sz w:val="20"/>
                <w:szCs w:val="20"/>
              </w:rPr>
              <w:t>6</w:t>
            </w:r>
            <w:r w:rsidRPr="00E846E4">
              <w:rPr>
                <w:rFonts w:asciiTheme="minorBidi" w:hAnsiTheme="minorBidi" w:cstheme="minorBidi"/>
                <w:sz w:val="20"/>
                <w:szCs w:val="20"/>
              </w:rPr>
              <w:t xml:space="preserve">: Validity of the Proposal (Article 22 of the Public Procurement Law) </w:t>
            </w:r>
            <w:bookmarkEnd w:id="24"/>
          </w:p>
          <w:p w14:paraId="7876A546" w14:textId="462A3179" w:rsidR="00F17AC2" w:rsidRPr="00E846E4" w:rsidRDefault="00F17AC2" w:rsidP="006F2A1C">
            <w:pPr>
              <w:pStyle w:val="ListParagraph"/>
              <w:numPr>
                <w:ilvl w:val="1"/>
                <w:numId w:val="29"/>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t>This Tender document determines the validity of the proposal</w:t>
            </w:r>
            <w:r w:rsidR="006F2A1C">
              <w:rPr>
                <w:rFonts w:asciiTheme="minorBidi" w:hAnsiTheme="minorBidi" w:cstheme="minorBidi"/>
                <w:sz w:val="20"/>
                <w:szCs w:val="20"/>
              </w:rPr>
              <w:t xml:space="preserve"> 6 months </w:t>
            </w:r>
            <w:r w:rsidRPr="00E846E4">
              <w:rPr>
                <w:rFonts w:asciiTheme="minorBidi" w:hAnsiTheme="minorBidi" w:cstheme="minorBidi"/>
                <w:sz w:val="20"/>
                <w:szCs w:val="20"/>
              </w:rPr>
              <w:t xml:space="preserve">from the final date of submission of proposals. </w:t>
            </w:r>
          </w:p>
          <w:p w14:paraId="7AAF5CA5" w14:textId="77777777" w:rsidR="00F17AC2" w:rsidRPr="00E846E4" w:rsidRDefault="00F17AC2" w:rsidP="00F17AC2">
            <w:pPr>
              <w:pStyle w:val="ListParagraph"/>
              <w:numPr>
                <w:ilvl w:val="1"/>
                <w:numId w:val="29"/>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t xml:space="preserve">Prior to the expiry of the tenders' validity period, the Procuring Entity may request bidders to extend the period for an additional specified period of time. A bidder may refuse the request without forfeiting its tender security; </w:t>
            </w:r>
          </w:p>
          <w:p w14:paraId="34822DA3" w14:textId="77777777" w:rsidR="00F17AC2" w:rsidRPr="00E846E4" w:rsidRDefault="00F17AC2" w:rsidP="00F17AC2">
            <w:pPr>
              <w:pStyle w:val="ListParagraph"/>
              <w:numPr>
                <w:ilvl w:val="1"/>
                <w:numId w:val="29"/>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011D9E42" w14:textId="77777777" w:rsidR="00F17AC2" w:rsidRPr="00E846E4" w:rsidRDefault="00F17AC2" w:rsidP="00F17AC2">
            <w:pPr>
              <w:pStyle w:val="ListParagraph"/>
              <w:numPr>
                <w:ilvl w:val="1"/>
                <w:numId w:val="29"/>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F19A07D" w14:textId="0E760BC3" w:rsidR="00F17AC2" w:rsidRPr="00E846E4" w:rsidRDefault="00F17AC2" w:rsidP="00F17AC2">
            <w:pPr>
              <w:pStyle w:val="ListParagraph"/>
              <w:numPr>
                <w:ilvl w:val="1"/>
                <w:numId w:val="29"/>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t xml:space="preserve">The validity of the offer shall be extended in the event that the Complaints Authority orders a prohibition period of procedures in accordance with the provisions of Chapter 7 of the Public Procurement Law, for a period of time equivalent to the prohibition period. The bidder shall extend his bid security period accordingly.  </w:t>
            </w:r>
          </w:p>
          <w:p w14:paraId="452ED279" w14:textId="563162D0" w:rsidR="00F17AC2" w:rsidRPr="00E846E4" w:rsidRDefault="00F17AC2" w:rsidP="00F17AC2">
            <w:pPr>
              <w:pStyle w:val="Heading2"/>
              <w:numPr>
                <w:ilvl w:val="0"/>
                <w:numId w:val="0"/>
              </w:numPr>
              <w:rPr>
                <w:rFonts w:asciiTheme="minorBidi" w:hAnsiTheme="minorBidi" w:cstheme="minorBidi"/>
                <w:sz w:val="20"/>
                <w:szCs w:val="20"/>
              </w:rPr>
            </w:pPr>
            <w:bookmarkStart w:id="25" w:name="_Toc168051241"/>
            <w:r w:rsidRPr="00E846E4">
              <w:rPr>
                <w:rFonts w:asciiTheme="minorBidi" w:hAnsiTheme="minorBidi" w:cstheme="minorBidi"/>
                <w:sz w:val="20"/>
                <w:szCs w:val="20"/>
              </w:rPr>
              <w:t xml:space="preserve">Article </w:t>
            </w:r>
            <w:r w:rsidR="00DE1335">
              <w:rPr>
                <w:rFonts w:asciiTheme="minorBidi" w:hAnsiTheme="minorBidi" w:cstheme="minorBidi"/>
                <w:sz w:val="20"/>
                <w:szCs w:val="20"/>
              </w:rPr>
              <w:t>7</w:t>
            </w:r>
            <w:r w:rsidRPr="00E846E4">
              <w:rPr>
                <w:rFonts w:asciiTheme="minorBidi" w:hAnsiTheme="minorBidi" w:cstheme="minorBidi"/>
                <w:sz w:val="20"/>
                <w:szCs w:val="20"/>
              </w:rPr>
              <w:t xml:space="preserve">: Bid Security (Article 34 of the Public Procurement Law) </w:t>
            </w:r>
            <w:bookmarkEnd w:id="25"/>
          </w:p>
          <w:p w14:paraId="2FDCFFE6" w14:textId="77777777" w:rsidR="00F6406A" w:rsidRPr="00EF53DB" w:rsidRDefault="00F6406A" w:rsidP="00F6406A">
            <w:pPr>
              <w:pStyle w:val="ListParagraph"/>
              <w:numPr>
                <w:ilvl w:val="3"/>
                <w:numId w:val="29"/>
              </w:numPr>
              <w:bidi w:val="0"/>
              <w:ind w:left="520"/>
              <w:contextualSpacing/>
              <w:jc w:val="both"/>
              <w:rPr>
                <w:rFonts w:asciiTheme="minorBidi" w:hAnsiTheme="minorBidi" w:cstheme="minorBidi"/>
                <w:color w:val="0D0D0D" w:themeColor="text1" w:themeTint="F2"/>
                <w:sz w:val="20"/>
                <w:szCs w:val="20"/>
              </w:rPr>
            </w:pPr>
            <w:r w:rsidRPr="00EF53DB">
              <w:rPr>
                <w:rFonts w:asciiTheme="minorBidi" w:hAnsiTheme="minorBidi" w:cstheme="minorBidi"/>
                <w:color w:val="0D0D0D" w:themeColor="text1" w:themeTint="F2"/>
                <w:sz w:val="20"/>
                <w:szCs w:val="20"/>
              </w:rPr>
              <w:t xml:space="preserve">The bid security for this procurement is determined at an amount of 5,000 USD. </w:t>
            </w:r>
          </w:p>
          <w:p w14:paraId="05F95ED3" w14:textId="77777777" w:rsidR="00F17AC2" w:rsidRPr="00845D12" w:rsidRDefault="00F17AC2" w:rsidP="00F17AC2">
            <w:pPr>
              <w:pStyle w:val="ListParagraph"/>
              <w:numPr>
                <w:ilvl w:val="3"/>
                <w:numId w:val="29"/>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t xml:space="preserve">The validity of the bid security is determined by </w:t>
            </w:r>
            <w:r w:rsidRPr="00845D12">
              <w:rPr>
                <w:rFonts w:asciiTheme="minorBidi" w:hAnsiTheme="minorBidi" w:cstheme="minorBidi"/>
                <w:sz w:val="20"/>
                <w:szCs w:val="20"/>
              </w:rPr>
              <w:t>adding (28) twenty-eight days to the validity of the proposal.</w:t>
            </w:r>
          </w:p>
          <w:p w14:paraId="4AB7720F" w14:textId="77777777" w:rsidR="00F17AC2" w:rsidRPr="00845D12" w:rsidRDefault="00F17AC2" w:rsidP="00F17AC2">
            <w:pPr>
              <w:pStyle w:val="ListParagraph"/>
              <w:numPr>
                <w:ilvl w:val="3"/>
                <w:numId w:val="29"/>
              </w:numPr>
              <w:bidi w:val="0"/>
              <w:ind w:left="520"/>
              <w:contextualSpacing/>
              <w:jc w:val="both"/>
              <w:rPr>
                <w:rFonts w:asciiTheme="minorBidi" w:hAnsiTheme="minorBidi" w:cstheme="minorBidi"/>
                <w:sz w:val="20"/>
                <w:szCs w:val="20"/>
              </w:rPr>
            </w:pPr>
            <w:r w:rsidRPr="00845D12">
              <w:rPr>
                <w:rFonts w:asciiTheme="minorBidi" w:hAnsiTheme="minorBidi" w:cstheme="minorBidi"/>
                <w:sz w:val="20"/>
                <w:szCs w:val="20"/>
              </w:rPr>
              <w:lastRenderedPageBreak/>
              <w:t>The bid security is automatically extended until the Procuring Entity decides to return it to the bidder.</w:t>
            </w:r>
          </w:p>
          <w:p w14:paraId="5BE0CA32" w14:textId="77777777" w:rsidR="00F17AC2" w:rsidRPr="00845D12" w:rsidRDefault="00F17AC2" w:rsidP="00F17AC2">
            <w:pPr>
              <w:pStyle w:val="ListParagraph"/>
              <w:numPr>
                <w:ilvl w:val="3"/>
                <w:numId w:val="29"/>
              </w:numPr>
              <w:bidi w:val="0"/>
              <w:ind w:left="520"/>
              <w:contextualSpacing/>
              <w:jc w:val="both"/>
              <w:rPr>
                <w:sz w:val="20"/>
                <w:szCs w:val="20"/>
              </w:rPr>
            </w:pPr>
            <w:r w:rsidRPr="00845D12">
              <w:rPr>
                <w:rFonts w:asciiTheme="minorBidi" w:hAnsiTheme="minorBidi" w:cstheme="minorBidi"/>
                <w:sz w:val="20"/>
                <w:szCs w:val="20"/>
              </w:rPr>
              <w:t>The bid security shall be returned to the winning bidder upon submitting of a performance guarantee by this bidder, and to the bidders who were not awarded the contract within a period of time not exceeding the date of the contract’s entry into force.</w:t>
            </w:r>
          </w:p>
          <w:p w14:paraId="2DFF3AAF" w14:textId="77777777" w:rsidR="00F17AC2" w:rsidRPr="00845D12" w:rsidRDefault="00F17AC2" w:rsidP="00F17AC2">
            <w:pPr>
              <w:pStyle w:val="ListParagraph"/>
              <w:numPr>
                <w:ilvl w:val="3"/>
                <w:numId w:val="29"/>
              </w:numPr>
              <w:bidi w:val="0"/>
              <w:ind w:left="520"/>
              <w:contextualSpacing/>
              <w:jc w:val="both"/>
              <w:rPr>
                <w:sz w:val="20"/>
                <w:szCs w:val="20"/>
              </w:rPr>
            </w:pPr>
            <w:r w:rsidRPr="00845D12">
              <w:rPr>
                <w:rFonts w:asciiTheme="minorBidi" w:hAnsiTheme="minorBidi" w:cstheme="minorBidi"/>
                <w:sz w:val="20"/>
              </w:rPr>
              <w:t>In case the supplier did not commit to his offer and refused to proceed with contract signature or scope of work execution, within the approved upon validity period of the offer, the bid bond will be confiscated</w:t>
            </w:r>
            <w:r w:rsidRPr="00845D12">
              <w:rPr>
                <w:rFonts w:asciiTheme="minorBidi" w:hAnsiTheme="minorBidi" w:cstheme="minorBidi"/>
                <w:sz w:val="20"/>
                <w:rtl/>
              </w:rPr>
              <w:t>.</w:t>
            </w:r>
          </w:p>
          <w:p w14:paraId="54E9BAA4" w14:textId="4A19076C" w:rsidR="00F17AC2" w:rsidRPr="00C63B30" w:rsidRDefault="00F17AC2" w:rsidP="00F17AC2">
            <w:pPr>
              <w:pStyle w:val="ListParagraph"/>
              <w:numPr>
                <w:ilvl w:val="3"/>
                <w:numId w:val="29"/>
              </w:numPr>
              <w:bidi w:val="0"/>
              <w:ind w:left="520"/>
              <w:contextualSpacing/>
              <w:jc w:val="both"/>
              <w:rPr>
                <w:sz w:val="20"/>
                <w:szCs w:val="20"/>
              </w:rPr>
            </w:pPr>
            <w:r w:rsidRPr="00845D12">
              <w:rPr>
                <w:rFonts w:asciiTheme="minorBidi" w:hAnsiTheme="minorBidi" w:cstheme="minorBidi"/>
                <w:sz w:val="20"/>
              </w:rPr>
              <w:t>If the bid bond was delivered to the bidder, and a performance bond has been submitted, and in case of offer cancelation by the bidder within the approved upon validity period of the offer or after contract signature or PO issuance, MIC1 has the right to apply the penalties clause and to seize up to 20% of the performance bond.</w:t>
            </w:r>
          </w:p>
        </w:tc>
        <w:tc>
          <w:tcPr>
            <w:tcW w:w="5400" w:type="dxa"/>
            <w:tcBorders>
              <w:top w:val="single" w:sz="4" w:space="0" w:color="auto"/>
              <w:left w:val="single" w:sz="4" w:space="0" w:color="auto"/>
              <w:bottom w:val="single" w:sz="4" w:space="0" w:color="auto"/>
              <w:right w:val="single" w:sz="4" w:space="0" w:color="auto"/>
            </w:tcBorders>
          </w:tcPr>
          <w:p w14:paraId="25A9FBD3" w14:textId="77777777" w:rsidR="00F17AC2" w:rsidRPr="00CF6566" w:rsidRDefault="00F17AC2" w:rsidP="00F17AC2">
            <w:pPr>
              <w:keepNext/>
              <w:pBdr>
                <w:top w:val="nil"/>
                <w:left w:val="nil"/>
                <w:bottom w:val="nil"/>
                <w:right w:val="nil"/>
                <w:between w:val="nil"/>
              </w:pBdr>
              <w:tabs>
                <w:tab w:val="right" w:pos="9017"/>
              </w:tabs>
              <w:bidi/>
              <w:jc w:val="both"/>
              <w:rPr>
                <w:rFonts w:ascii="Simplified Arabic" w:eastAsia="Cambria" w:hAnsi="Simplified Arabic" w:cs="Simplified Arabic"/>
                <w:color w:val="000000"/>
                <w:szCs w:val="22"/>
              </w:rPr>
            </w:pPr>
            <w:r w:rsidRPr="00CF6566">
              <w:rPr>
                <w:rFonts w:ascii="Simplified Arabic" w:hAnsi="Simplified Arabic" w:cs="Simplified Arabic"/>
                <w:bCs/>
                <w:szCs w:val="22"/>
                <w:rtl/>
                <w:lang w:bidi="ar-LB"/>
              </w:rPr>
              <w:lastRenderedPageBreak/>
              <w:t>ثانيًا</w:t>
            </w:r>
            <w:r w:rsidRPr="00CF6566">
              <w:rPr>
                <w:rFonts w:ascii="Simplified Arabic" w:hAnsi="Simplified Arabic" w:cs="Simplified Arabic"/>
                <w:bCs/>
                <w:szCs w:val="22"/>
                <w:rtl/>
              </w:rPr>
              <w:t>: الغلاف رقم (2) بيان الأسعار</w:t>
            </w:r>
          </w:p>
          <w:p w14:paraId="2B4D205A" w14:textId="1C2FC96C" w:rsidR="00E4113E" w:rsidRPr="00D24919" w:rsidRDefault="00E4113E" w:rsidP="00E4113E">
            <w:pPr>
              <w:bidi/>
              <w:jc w:val="both"/>
              <w:rPr>
                <w:rFonts w:ascii="Simplified Arabic" w:eastAsia="Cambria" w:hAnsi="Simplified Arabic" w:cs="Simplified Arabic"/>
                <w:color w:val="000000"/>
                <w:szCs w:val="22"/>
                <w:rtl/>
              </w:rPr>
            </w:pPr>
            <w:r w:rsidRPr="00D24919">
              <w:rPr>
                <w:rFonts w:ascii="Simplified Arabic" w:eastAsia="Cambria" w:hAnsi="Simplified Arabic" w:cs="Simplified Arabic"/>
                <w:color w:val="000000"/>
                <w:szCs w:val="22"/>
                <w:rtl/>
              </w:rPr>
              <w:t>يُقدم العارض بيانًا بالأسعار  ويضع ضمن ظرف مقفل يُدوّن عليه إسم</w:t>
            </w:r>
            <w:r w:rsidRPr="00D24919">
              <w:rPr>
                <w:rFonts w:ascii="Simplified Arabic" w:eastAsia="Cambria" w:hAnsi="Simplified Arabic" w:cs="Simplified Arabic"/>
                <w:color w:val="000000"/>
                <w:szCs w:val="22"/>
              </w:rPr>
              <w:t xml:space="preserve"> </w:t>
            </w:r>
            <w:r w:rsidRPr="00D24919">
              <w:rPr>
                <w:rFonts w:ascii="Simplified Arabic" w:eastAsia="Cambria" w:hAnsi="Simplified Arabic" w:cs="Simplified Arabic"/>
                <w:color w:val="000000"/>
                <w:szCs w:val="22"/>
                <w:rtl/>
              </w:rPr>
              <w:t xml:space="preserve">المناقصة ومرجعهاوموقّع من قبل العارض ويتضمن السعر الافرادي والإجمالي بالدولار الأميركيمدوناً بالأرقام والأحرف دون حك أو شطب او تطــريس أو زيــادة كلمات غير موقّع تجاهـها. </w:t>
            </w:r>
          </w:p>
          <w:p w14:paraId="48DED6FD" w14:textId="77777777" w:rsidR="00E4113E" w:rsidRPr="00860A91" w:rsidRDefault="00E4113E" w:rsidP="00E4113E">
            <w:pPr>
              <w:bidi/>
              <w:jc w:val="both"/>
              <w:rPr>
                <w:rFonts w:ascii="Simplified Arabic" w:eastAsia="Cambria" w:hAnsi="Simplified Arabic" w:cs="Simplified Arabic"/>
                <w:color w:val="000000"/>
                <w:szCs w:val="22"/>
              </w:rPr>
            </w:pPr>
            <w:r w:rsidRPr="00D24919">
              <w:rPr>
                <w:rFonts w:ascii="Simplified Arabic" w:eastAsia="Cambria" w:hAnsi="Simplified Arabic" w:cs="Simplified Arabic"/>
                <w:color w:val="000000"/>
                <w:szCs w:val="22"/>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الإجمالي بما فيه الضريبة على القيمة المضافة. في حال الإختلاف بين الأرقام والأحرف يؤخذ بالسعر الإفرادي المُدون بالأحرف، </w:t>
            </w:r>
            <w:r w:rsidRPr="00860A91">
              <w:rPr>
                <w:rFonts w:ascii="Simplified Arabic" w:eastAsia="Cambria" w:hAnsi="Simplified Arabic" w:cs="Simplified Arabic"/>
                <w:color w:val="000000"/>
                <w:szCs w:val="22"/>
                <w:rtl/>
              </w:rPr>
              <w:t>ويرفض السعر غير المدون بالأحرف الكاملـة والأرقام معاً.</w:t>
            </w:r>
          </w:p>
          <w:p w14:paraId="27EA8DE4" w14:textId="77777777" w:rsidR="00E4113E" w:rsidRPr="00860A91" w:rsidRDefault="00E4113E" w:rsidP="00E4113E">
            <w:pPr>
              <w:bidi/>
              <w:jc w:val="center"/>
              <w:rPr>
                <w:rFonts w:ascii="Simplified Arabic" w:eastAsia="Cambria" w:hAnsi="Simplified Arabic" w:cs="Simplified Arabic"/>
                <w:color w:val="000000"/>
                <w:sz w:val="18"/>
                <w:szCs w:val="18"/>
              </w:rPr>
            </w:pPr>
          </w:p>
          <w:p w14:paraId="1E0963BC" w14:textId="77777777" w:rsidR="001D6361" w:rsidRDefault="001D6361" w:rsidP="001D6361">
            <w:pPr>
              <w:jc w:val="both"/>
              <w:rPr>
                <w:sz w:val="20"/>
              </w:rPr>
            </w:pPr>
            <w:r w:rsidRPr="00860A91">
              <w:rPr>
                <w:sz w:val="20"/>
              </w:rPr>
              <w:t>The price for BOM HP PH1 JU and BOM DELL PH1 JU has to be quoted separately since it is optional and the decision will be taken at a later stage whether or not they will be purchased.</w:t>
            </w:r>
          </w:p>
          <w:p w14:paraId="0315AD6A" w14:textId="77777777" w:rsidR="00043E1C" w:rsidRPr="001D6361" w:rsidRDefault="00043E1C" w:rsidP="00043E1C">
            <w:pPr>
              <w:bidi/>
              <w:jc w:val="center"/>
              <w:rPr>
                <w:rFonts w:ascii="Simplified Arabic" w:eastAsia="Cambria" w:hAnsi="Simplified Arabic" w:cs="Simplified Arabic"/>
                <w:color w:val="000000"/>
                <w:sz w:val="18"/>
                <w:szCs w:val="18"/>
              </w:rPr>
            </w:pPr>
          </w:p>
          <w:p w14:paraId="6C521F78" w14:textId="77777777" w:rsidR="00E4113E" w:rsidRDefault="00E4113E" w:rsidP="00E4113E">
            <w:pPr>
              <w:bidi/>
              <w:jc w:val="both"/>
              <w:rPr>
                <w:rFonts w:ascii="Simplified Arabic" w:eastAsia="Cambria" w:hAnsi="Simplified Arabic" w:cs="Simplified Arabic"/>
                <w:color w:val="000000"/>
                <w:szCs w:val="22"/>
              </w:rPr>
            </w:pPr>
            <w:r w:rsidRPr="00D24919">
              <w:rPr>
                <w:rFonts w:ascii="Simplified Arabic" w:eastAsia="Cambria" w:hAnsi="Simplified Arabic" w:cs="Simplified Arabic"/>
                <w:color w:val="000000"/>
                <w:szCs w:val="22"/>
                <w:rtl/>
              </w:rPr>
              <w:t xml:space="preserve">يُسمى </w:t>
            </w:r>
            <w:r w:rsidRPr="00D24919">
              <w:rPr>
                <w:rFonts w:ascii="Simplified Arabic" w:eastAsia="Cambria" w:hAnsi="Simplified Arabic" w:cs="Simplified Arabic" w:hint="cs"/>
                <w:color w:val="000000"/>
                <w:szCs w:val="22"/>
                <w:rtl/>
              </w:rPr>
              <w:t>الغلاف رقم</w:t>
            </w:r>
            <w:r w:rsidRPr="00D24919">
              <w:rPr>
                <w:rFonts w:ascii="Simplified Arabic" w:eastAsia="Cambria" w:hAnsi="Simplified Arabic" w:cs="Simplified Arabic"/>
                <w:color w:val="000000"/>
                <w:szCs w:val="22"/>
                <w:rtl/>
              </w:rPr>
              <w:t xml:space="preserve"> 2 بـ "مرجع </w:t>
            </w:r>
            <w:r w:rsidRPr="00D24919">
              <w:rPr>
                <w:rFonts w:ascii="Simplified Arabic" w:eastAsia="Cambria" w:hAnsi="Simplified Arabic" w:cs="Simplified Arabic"/>
                <w:color w:val="000000"/>
                <w:szCs w:val="22"/>
              </w:rPr>
              <w:t>RFT</w:t>
            </w:r>
            <w:r w:rsidRPr="00D24919">
              <w:rPr>
                <w:rFonts w:ascii="Simplified Arabic" w:eastAsia="Cambria" w:hAnsi="Simplified Arabic" w:cs="Simplified Arabic"/>
                <w:color w:val="000000"/>
                <w:szCs w:val="22"/>
                <w:rtl/>
              </w:rPr>
              <w:t xml:space="preserve"> - العرض التجاري واسم </w:t>
            </w:r>
            <w:r w:rsidRPr="00D24919">
              <w:rPr>
                <w:rFonts w:ascii="Simplified Arabic" w:eastAsia="Cambria" w:hAnsi="Simplified Arabic" w:cs="Simplified Arabic" w:hint="cs"/>
                <w:color w:val="000000"/>
                <w:szCs w:val="22"/>
                <w:rtl/>
                <w:lang w:bidi="ar-LB"/>
              </w:rPr>
              <w:t>العارض</w:t>
            </w:r>
            <w:r w:rsidRPr="00D24919">
              <w:rPr>
                <w:rFonts w:ascii="Simplified Arabic" w:eastAsia="Cambria" w:hAnsi="Simplified Arabic" w:cs="Simplified Arabic"/>
                <w:color w:val="000000"/>
                <w:szCs w:val="22"/>
                <w:rtl/>
              </w:rPr>
              <w:t>"، ويجب أن يتضمن:</w:t>
            </w:r>
          </w:p>
          <w:p w14:paraId="258E2EEA" w14:textId="77777777" w:rsidR="00E4113E" w:rsidRPr="00D24919" w:rsidRDefault="00E4113E" w:rsidP="00E4113E">
            <w:pPr>
              <w:pStyle w:val="ListParagraph"/>
              <w:numPr>
                <w:ilvl w:val="0"/>
                <w:numId w:val="63"/>
              </w:numPr>
              <w:ind w:left="714"/>
              <w:jc w:val="both"/>
              <w:rPr>
                <w:rFonts w:ascii="Simplified Arabic" w:eastAsia="Cambria" w:hAnsi="Simplified Arabic" w:cs="Simplified Arabic"/>
                <w:color w:val="000000"/>
                <w:szCs w:val="22"/>
              </w:rPr>
            </w:pPr>
            <w:r w:rsidRPr="00D24919">
              <w:rPr>
                <w:rFonts w:ascii="Simplified Arabic" w:eastAsia="Cambria" w:hAnsi="Simplified Arabic" w:cs="Simplified Arabic"/>
                <w:color w:val="000000"/>
                <w:szCs w:val="22"/>
                <w:rtl/>
              </w:rPr>
              <w:t>نسخ</w:t>
            </w:r>
            <w:r w:rsidRPr="00D24919">
              <w:rPr>
                <w:rFonts w:ascii="Simplified Arabic" w:eastAsia="Cambria" w:hAnsi="Simplified Arabic" w:cs="Simplified Arabic" w:hint="cs"/>
                <w:color w:val="000000"/>
                <w:szCs w:val="22"/>
                <w:rtl/>
                <w:lang w:bidi="ar-LB"/>
              </w:rPr>
              <w:t>تين</w:t>
            </w:r>
            <w:r w:rsidRPr="00D24919">
              <w:rPr>
                <w:rFonts w:ascii="Simplified Arabic" w:eastAsia="Cambria" w:hAnsi="Simplified Arabic" w:cs="Simplified Arabic"/>
                <w:color w:val="000000"/>
                <w:szCs w:val="22"/>
                <w:rtl/>
              </w:rPr>
              <w:t xml:space="preserve"> من ملخص العرض التجاري/المالي توضح التسليمات عالية المستوى وأسعارها (يجب تضمين التسعير التفصيلي/جدول الكميات كنسخة إلكترونية على </w:t>
            </w:r>
            <w:r w:rsidRPr="00D24919">
              <w:rPr>
                <w:rFonts w:ascii="Simplified Arabic" w:eastAsia="Cambria" w:hAnsi="Simplified Arabic" w:cs="Simplified Arabic"/>
                <w:color w:val="000000"/>
                <w:szCs w:val="22"/>
              </w:rPr>
              <w:t>CD</w:t>
            </w:r>
            <w:r w:rsidRPr="00D24919">
              <w:rPr>
                <w:rFonts w:ascii="Simplified Arabic" w:eastAsia="Cambria" w:hAnsi="Simplified Arabic" w:cs="Simplified Arabic"/>
                <w:color w:val="000000"/>
                <w:szCs w:val="22"/>
                <w:rtl/>
              </w:rPr>
              <w:t xml:space="preserve"> فقط) موقعة حسب الأصول من قبل المفوض بالتوقيع ومختومة بنسخة ورقية. وبالتالي، يجب أن يقتصر التقديم التجاري/المالي على ملخص (نسختين) من جدول الكميات</w:t>
            </w:r>
            <w:r w:rsidRPr="00D24919">
              <w:rPr>
                <w:rFonts w:ascii="Simplified Arabic" w:eastAsia="Cambria" w:hAnsi="Simplified Arabic" w:cs="Simplified Arabic"/>
                <w:color w:val="000000"/>
                <w:szCs w:val="22"/>
              </w:rPr>
              <w:t xml:space="preserve">BoQ” </w:t>
            </w:r>
            <w:r w:rsidRPr="00D24919">
              <w:rPr>
                <w:rFonts w:ascii="Simplified Arabic" w:eastAsia="Cambria" w:hAnsi="Simplified Arabic" w:cs="Simplified Arabic"/>
                <w:color w:val="000000"/>
                <w:szCs w:val="22"/>
                <w:rtl/>
              </w:rPr>
              <w:t xml:space="preserve">" المرفق؛ يجب وضع جميع الأوراق المتبقية وجداول الكميات التفصيلية على </w:t>
            </w:r>
            <w:r w:rsidRPr="00D24919">
              <w:rPr>
                <w:rFonts w:ascii="Simplified Arabic" w:eastAsia="Cambria" w:hAnsi="Simplified Arabic" w:cs="Simplified Arabic"/>
                <w:color w:val="000000"/>
                <w:szCs w:val="22"/>
              </w:rPr>
              <w:t>CD</w:t>
            </w:r>
            <w:r w:rsidRPr="00D24919">
              <w:rPr>
                <w:rFonts w:ascii="Simplified Arabic" w:eastAsia="Cambria" w:hAnsi="Simplified Arabic" w:cs="Simplified Arabic"/>
                <w:color w:val="000000"/>
                <w:szCs w:val="22"/>
                <w:rtl/>
              </w:rPr>
              <w:t>.</w:t>
            </w:r>
          </w:p>
          <w:p w14:paraId="5AAA8546" w14:textId="77777777" w:rsidR="00E4113E" w:rsidRPr="00D24919" w:rsidRDefault="00E4113E" w:rsidP="00E4113E">
            <w:pPr>
              <w:pStyle w:val="ListParagraph"/>
              <w:numPr>
                <w:ilvl w:val="0"/>
                <w:numId w:val="63"/>
              </w:numPr>
              <w:ind w:left="714"/>
              <w:jc w:val="both"/>
              <w:rPr>
                <w:rFonts w:ascii="Simplified Arabic" w:eastAsia="Cambria" w:hAnsi="Simplified Arabic" w:cs="Simplified Arabic"/>
                <w:color w:val="000000"/>
                <w:szCs w:val="22"/>
              </w:rPr>
            </w:pPr>
            <w:r w:rsidRPr="00D24919">
              <w:rPr>
                <w:rFonts w:ascii="Simplified Arabic" w:eastAsia="Cambria" w:hAnsi="Simplified Arabic" w:cs="Simplified Arabic"/>
                <w:color w:val="000000"/>
                <w:szCs w:val="22"/>
                <w:rtl/>
              </w:rPr>
              <w:t xml:space="preserve"> </w:t>
            </w:r>
            <w:r w:rsidRPr="00D24919">
              <w:rPr>
                <w:rFonts w:ascii="Simplified Arabic" w:eastAsia="Cambria" w:hAnsi="Simplified Arabic" w:cs="Simplified Arabic"/>
                <w:color w:val="000000"/>
                <w:szCs w:val="22"/>
              </w:rPr>
              <w:t>2 CDs</w:t>
            </w:r>
            <w:r w:rsidRPr="00D24919">
              <w:rPr>
                <w:rFonts w:ascii="Simplified Arabic" w:eastAsia="Cambria" w:hAnsi="Simplified Arabic" w:cs="Simplified Arabic"/>
                <w:color w:val="000000"/>
                <w:szCs w:val="22"/>
                <w:rtl/>
              </w:rPr>
              <w:t xml:space="preserve"> تحمل قائمة الأسعار الكاملة في </w:t>
            </w:r>
            <w:r w:rsidRPr="00D24919">
              <w:rPr>
                <w:rFonts w:ascii="Simplified Arabic" w:eastAsia="Cambria" w:hAnsi="Simplified Arabic" w:cs="Simplified Arabic"/>
                <w:color w:val="000000"/>
                <w:szCs w:val="22"/>
              </w:rPr>
              <w:t>MS Excel Softcopy</w:t>
            </w:r>
            <w:r w:rsidRPr="00D24919">
              <w:rPr>
                <w:rFonts w:ascii="Simplified Arabic" w:eastAsia="Cambria" w:hAnsi="Simplified Arabic" w:cs="Simplified Arabic"/>
                <w:color w:val="000000"/>
                <w:szCs w:val="22"/>
                <w:rtl/>
              </w:rPr>
              <w:t xml:space="preserve"> مع الصيغ والمعادلات المطبقة بوضوح مع الورقة التجارية المملوءة - </w:t>
            </w:r>
            <w:r w:rsidRPr="00D24919">
              <w:rPr>
                <w:rFonts w:ascii="Simplified Arabic" w:eastAsia="Cambria" w:hAnsi="Simplified Arabic" w:cs="Simplified Arabic"/>
                <w:color w:val="000000"/>
                <w:szCs w:val="22"/>
              </w:rPr>
              <w:t>BoQ</w:t>
            </w:r>
          </w:p>
          <w:p w14:paraId="5AC7A618" w14:textId="77777777" w:rsidR="00E4113E" w:rsidRPr="00D24919" w:rsidRDefault="00E4113E" w:rsidP="00E4113E">
            <w:pPr>
              <w:bidi/>
              <w:jc w:val="both"/>
              <w:rPr>
                <w:rFonts w:ascii="Simplified Arabic" w:eastAsia="Cambria" w:hAnsi="Simplified Arabic" w:cs="Simplified Arabic"/>
                <w:color w:val="000000"/>
                <w:sz w:val="12"/>
                <w:szCs w:val="12"/>
              </w:rPr>
            </w:pPr>
          </w:p>
          <w:p w14:paraId="383BD47D" w14:textId="77777777" w:rsidR="00E4113E" w:rsidRPr="00D24919" w:rsidRDefault="00E4113E" w:rsidP="00E4113E">
            <w:pPr>
              <w:bidi/>
              <w:jc w:val="both"/>
              <w:rPr>
                <w:rFonts w:ascii="Simplified Arabic" w:eastAsia="Cambria" w:hAnsi="Simplified Arabic" w:cs="Simplified Arabic"/>
                <w:color w:val="000000"/>
                <w:szCs w:val="22"/>
              </w:rPr>
            </w:pPr>
            <w:r w:rsidRPr="00D24919">
              <w:rPr>
                <w:rFonts w:ascii="Simplified Arabic" w:eastAsia="Cambria" w:hAnsi="Simplified Arabic" w:cs="Simplified Arabic"/>
                <w:color w:val="000000"/>
                <w:szCs w:val="22"/>
                <w:rtl/>
              </w:rPr>
              <w:t>يجب أن يتضمن العرض التجاري أسعار المتطلبات المحددة في هذا الطلب بالإضافة إلى المتطلبات الإلزامية التالية:</w:t>
            </w:r>
          </w:p>
          <w:p w14:paraId="6A539D38" w14:textId="77777777" w:rsidR="00E4113E" w:rsidRPr="00D24919" w:rsidRDefault="00E4113E" w:rsidP="00E4113E">
            <w:pPr>
              <w:pStyle w:val="ListParagraph"/>
              <w:numPr>
                <w:ilvl w:val="0"/>
                <w:numId w:val="62"/>
              </w:numPr>
              <w:bidi w:val="0"/>
              <w:jc w:val="both"/>
              <w:rPr>
                <w:rFonts w:asciiTheme="minorBidi" w:hAnsiTheme="minorBidi" w:cstheme="minorBidi"/>
                <w:sz w:val="20"/>
              </w:rPr>
            </w:pPr>
            <w:r w:rsidRPr="00D24919">
              <w:rPr>
                <w:rFonts w:asciiTheme="minorBidi" w:hAnsiTheme="minorBidi" w:cstheme="minorBidi"/>
                <w:sz w:val="20"/>
              </w:rPr>
              <w:t>3 years free of charge (FOC) support.</w:t>
            </w:r>
          </w:p>
          <w:p w14:paraId="24C35712" w14:textId="07282B8F" w:rsidR="00E4113E" w:rsidRDefault="00E4113E" w:rsidP="00E4113E">
            <w:pPr>
              <w:pStyle w:val="ListParagraph"/>
              <w:numPr>
                <w:ilvl w:val="0"/>
                <w:numId w:val="62"/>
              </w:numPr>
              <w:bidi w:val="0"/>
              <w:jc w:val="both"/>
              <w:rPr>
                <w:rFonts w:asciiTheme="minorBidi" w:hAnsiTheme="minorBidi" w:cstheme="minorBidi"/>
                <w:sz w:val="20"/>
              </w:rPr>
            </w:pPr>
            <w:r w:rsidRPr="00D24919">
              <w:rPr>
                <w:rFonts w:asciiTheme="minorBidi" w:hAnsiTheme="minorBidi" w:cstheme="minorBidi"/>
                <w:sz w:val="20"/>
              </w:rPr>
              <w:t xml:space="preserve">Years 4 and 5 to be quoted separately </w:t>
            </w:r>
          </w:p>
          <w:p w14:paraId="118CB03D" w14:textId="77777777" w:rsidR="00FA58C7" w:rsidRPr="00FA58C7" w:rsidRDefault="00FA58C7" w:rsidP="00FA58C7">
            <w:pPr>
              <w:pStyle w:val="ListParagraph"/>
              <w:numPr>
                <w:ilvl w:val="0"/>
                <w:numId w:val="62"/>
              </w:numPr>
              <w:bidi w:val="0"/>
              <w:rPr>
                <w:rFonts w:asciiTheme="minorBidi" w:hAnsiTheme="minorBidi" w:cstheme="minorBidi"/>
                <w:sz w:val="20"/>
                <w:szCs w:val="20"/>
                <w:lang w:eastAsia="en-US"/>
              </w:rPr>
            </w:pPr>
            <w:r w:rsidRPr="00FA58C7">
              <w:rPr>
                <w:rFonts w:asciiTheme="minorBidi" w:hAnsiTheme="minorBidi" w:cstheme="minorBidi"/>
                <w:sz w:val="20"/>
                <w:szCs w:val="20"/>
                <w:lang w:eastAsia="en-US"/>
              </w:rPr>
              <w:t>Bidder shall describe his strategy for calculating the support fees of the proposed systems after year 3 and provide the percentage applied from the initial cost.</w:t>
            </w:r>
          </w:p>
          <w:p w14:paraId="74F00C53" w14:textId="77777777" w:rsidR="00E4113E" w:rsidRPr="00D24919" w:rsidRDefault="00E4113E" w:rsidP="00E4113E">
            <w:pPr>
              <w:bidi/>
              <w:jc w:val="both"/>
              <w:rPr>
                <w:rFonts w:ascii="Simplified Arabic" w:eastAsia="Cambria" w:hAnsi="Simplified Arabic" w:cs="Simplified Arabic"/>
                <w:color w:val="000000"/>
                <w:szCs w:val="22"/>
              </w:rPr>
            </w:pPr>
          </w:p>
          <w:p w14:paraId="3815D499" w14:textId="77777777" w:rsidR="00E4113E" w:rsidRPr="00D24919" w:rsidRDefault="00E4113E" w:rsidP="00E4113E">
            <w:pPr>
              <w:bidi/>
              <w:jc w:val="both"/>
              <w:rPr>
                <w:rFonts w:ascii="Simplified Arabic" w:eastAsia="Cambria" w:hAnsi="Simplified Arabic" w:cs="Simplified Arabic"/>
                <w:b/>
                <w:bCs/>
                <w:i/>
                <w:iCs/>
                <w:color w:val="000000"/>
                <w:szCs w:val="22"/>
              </w:rPr>
            </w:pPr>
            <w:r w:rsidRPr="00D24919">
              <w:rPr>
                <w:rFonts w:ascii="Simplified Arabic" w:eastAsia="Cambria" w:hAnsi="Simplified Arabic" w:cs="Simplified Arabic"/>
                <w:b/>
                <w:bCs/>
                <w:i/>
                <w:iCs/>
                <w:color w:val="000000"/>
                <w:szCs w:val="22"/>
                <w:rtl/>
              </w:rPr>
              <w:t xml:space="preserve">على </w:t>
            </w:r>
            <w:r w:rsidRPr="00D24919">
              <w:rPr>
                <w:rFonts w:ascii="Simplified Arabic" w:eastAsia="Cambria" w:hAnsi="Simplified Arabic" w:cs="Simplified Arabic" w:hint="cs"/>
                <w:b/>
                <w:bCs/>
                <w:i/>
                <w:iCs/>
                <w:color w:val="000000"/>
                <w:szCs w:val="22"/>
                <w:rtl/>
                <w:lang w:bidi="ar-LB"/>
              </w:rPr>
              <w:t>العارضين</w:t>
            </w:r>
            <w:r w:rsidRPr="00D24919">
              <w:rPr>
                <w:rFonts w:ascii="Simplified Arabic" w:eastAsia="Cambria" w:hAnsi="Simplified Arabic" w:cs="Simplified Arabic"/>
                <w:b/>
                <w:bCs/>
                <w:i/>
                <w:iCs/>
                <w:color w:val="000000"/>
                <w:szCs w:val="22"/>
                <w:rtl/>
              </w:rPr>
              <w:t xml:space="preserve"> الالتزام بجميع المتطلبات المذكورة أعلاه في المادة </w:t>
            </w:r>
            <w:r w:rsidRPr="00D24919">
              <w:rPr>
                <w:rFonts w:ascii="Simplified Arabic" w:eastAsia="Cambria" w:hAnsi="Simplified Arabic" w:cs="Simplified Arabic"/>
                <w:b/>
                <w:bCs/>
                <w:i/>
                <w:iCs/>
                <w:color w:val="000000"/>
                <w:szCs w:val="22"/>
              </w:rPr>
              <w:t>4</w:t>
            </w:r>
            <w:r w:rsidRPr="00D24919">
              <w:rPr>
                <w:rFonts w:ascii="Simplified Arabic" w:eastAsia="Cambria" w:hAnsi="Simplified Arabic" w:cs="Simplified Arabic"/>
                <w:b/>
                <w:bCs/>
                <w:i/>
                <w:iCs/>
                <w:color w:val="000000"/>
                <w:szCs w:val="22"/>
                <w:rtl/>
              </w:rPr>
              <w:t xml:space="preserve">. وأي </w:t>
            </w:r>
            <w:r w:rsidRPr="00D24919">
              <w:rPr>
                <w:rFonts w:ascii="Simplified Arabic" w:eastAsia="Cambria" w:hAnsi="Simplified Arabic" w:cs="Simplified Arabic" w:hint="cs"/>
                <w:b/>
                <w:bCs/>
                <w:i/>
                <w:iCs/>
                <w:color w:val="000000"/>
                <w:szCs w:val="22"/>
                <w:rtl/>
                <w:lang w:bidi="ar-LB"/>
              </w:rPr>
              <w:t>العارض</w:t>
            </w:r>
            <w:r w:rsidRPr="00D24919">
              <w:rPr>
                <w:rFonts w:ascii="Simplified Arabic" w:eastAsia="Cambria" w:hAnsi="Simplified Arabic" w:cs="Simplified Arabic"/>
                <w:b/>
                <w:bCs/>
                <w:i/>
                <w:iCs/>
                <w:color w:val="000000"/>
                <w:szCs w:val="22"/>
                <w:rtl/>
              </w:rPr>
              <w:t xml:space="preserve"> يفشل في الامتثال لأي من المتطلبات المذكورة في المادة </w:t>
            </w:r>
            <w:r w:rsidRPr="00D24919">
              <w:rPr>
                <w:rFonts w:ascii="Simplified Arabic" w:eastAsia="Cambria" w:hAnsi="Simplified Arabic" w:cs="Simplified Arabic"/>
                <w:b/>
                <w:bCs/>
                <w:i/>
                <w:iCs/>
                <w:color w:val="000000"/>
                <w:szCs w:val="22"/>
              </w:rPr>
              <w:t>4</w:t>
            </w:r>
            <w:r w:rsidRPr="00D24919">
              <w:rPr>
                <w:rFonts w:ascii="Simplified Arabic" w:eastAsia="Cambria" w:hAnsi="Simplified Arabic" w:cs="Simplified Arabic"/>
                <w:b/>
                <w:bCs/>
                <w:i/>
                <w:iCs/>
                <w:color w:val="000000"/>
                <w:szCs w:val="22"/>
                <w:rtl/>
              </w:rPr>
              <w:t xml:space="preserve"> أعلاه سيتم استبعاده على الفور.</w:t>
            </w:r>
          </w:p>
          <w:p w14:paraId="76D8D36B" w14:textId="77777777" w:rsidR="00860A91" w:rsidRDefault="00860A91" w:rsidP="00F17AC2">
            <w:pPr>
              <w:bidi/>
              <w:rPr>
                <w:rFonts w:ascii="Simplified Arabic" w:hAnsi="Simplified Arabic" w:cs="Simplified Arabic"/>
                <w:b/>
                <w:bCs/>
                <w:szCs w:val="22"/>
                <w:lang w:val="en-GB" w:eastAsia="fr-FR"/>
              </w:rPr>
            </w:pPr>
          </w:p>
          <w:p w14:paraId="5951D351" w14:textId="416911B3" w:rsidR="00F17AC2" w:rsidRPr="00860028" w:rsidRDefault="00F17AC2" w:rsidP="00860A91">
            <w:pPr>
              <w:bidi/>
              <w:rPr>
                <w:rFonts w:ascii="Simplified Arabic" w:hAnsi="Simplified Arabic" w:cs="Simplified Arabic"/>
                <w:b/>
                <w:bCs/>
                <w:szCs w:val="22"/>
                <w:rtl/>
                <w:lang w:val="en-GB" w:eastAsia="fr-FR"/>
              </w:rPr>
            </w:pPr>
            <w:r w:rsidRPr="00860028">
              <w:rPr>
                <w:rFonts w:ascii="Simplified Arabic" w:hAnsi="Simplified Arabic" w:cs="Simplified Arabic"/>
                <w:b/>
                <w:bCs/>
                <w:szCs w:val="22"/>
                <w:rtl/>
                <w:lang w:val="en-GB" w:eastAsia="fr-FR"/>
              </w:rPr>
              <w:t xml:space="preserve">المادة </w:t>
            </w:r>
            <w:r w:rsidR="00DE1335">
              <w:rPr>
                <w:rFonts w:ascii="Simplified Arabic" w:hAnsi="Simplified Arabic" w:cs="Simplified Arabic"/>
                <w:b/>
                <w:bCs/>
                <w:szCs w:val="22"/>
                <w:lang w:val="en-GB" w:eastAsia="fr-FR"/>
              </w:rPr>
              <w:t>5</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rPr>
              <w:tab/>
              <w:t>طلبات الاستيضاح (المادة 21 من قانون الشراء العام)</w:t>
            </w:r>
          </w:p>
          <w:p w14:paraId="3920581D" w14:textId="5CCB0186" w:rsidR="00F17AC2" w:rsidRDefault="00F17AC2" w:rsidP="00F17AC2">
            <w:pPr>
              <w:pBdr>
                <w:top w:val="nil"/>
                <w:left w:val="nil"/>
                <w:bottom w:val="nil"/>
                <w:right w:val="nil"/>
                <w:between w:val="nil"/>
              </w:pBdr>
              <w:bidi/>
              <w:jc w:val="both"/>
              <w:rPr>
                <w:rFonts w:ascii="Simplified Arabic" w:hAnsi="Simplified Arabic" w:cs="Simplified Arabic"/>
                <w:color w:val="000000"/>
                <w:szCs w:val="22"/>
                <w:rtl/>
              </w:rPr>
            </w:pPr>
            <w:r w:rsidRPr="00CF6566">
              <w:rPr>
                <w:rFonts w:ascii="Simplified Arabic" w:hAnsi="Simplified Arabic" w:cs="Simplified Arabic"/>
                <w:color w:val="000000"/>
                <w:szCs w:val="22"/>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7A5A59C" w14:textId="77777777" w:rsidR="00F17AC2" w:rsidRDefault="00F17AC2" w:rsidP="00F17AC2">
            <w:pPr>
              <w:pBdr>
                <w:top w:val="nil"/>
                <w:left w:val="nil"/>
                <w:bottom w:val="nil"/>
                <w:right w:val="nil"/>
                <w:between w:val="nil"/>
              </w:pBdr>
              <w:bidi/>
              <w:jc w:val="both"/>
              <w:rPr>
                <w:rFonts w:ascii="Simplified Arabic" w:hAnsi="Simplified Arabic" w:cs="Simplified Arabic"/>
                <w:color w:val="000000"/>
                <w:szCs w:val="22"/>
                <w:rtl/>
              </w:rPr>
            </w:pPr>
          </w:p>
          <w:p w14:paraId="59CE8B6C" w14:textId="5795FD90" w:rsidR="00F17AC2" w:rsidRPr="00860028" w:rsidRDefault="00F17AC2" w:rsidP="00F17AC2">
            <w:pPr>
              <w:bidi/>
              <w:rPr>
                <w:rFonts w:ascii="Simplified Arabic" w:hAnsi="Simplified Arabic" w:cs="Simplified Arabic"/>
                <w:b/>
                <w:bCs/>
                <w:szCs w:val="22"/>
                <w:rtl/>
                <w:lang w:val="en-GB" w:eastAsia="fr-FR"/>
              </w:rPr>
            </w:pPr>
            <w:r w:rsidRPr="00860028">
              <w:rPr>
                <w:rFonts w:ascii="Simplified Arabic" w:hAnsi="Simplified Arabic" w:cs="Simplified Arabic"/>
                <w:b/>
                <w:bCs/>
                <w:szCs w:val="22"/>
                <w:rtl/>
                <w:lang w:val="en-GB" w:eastAsia="fr-FR"/>
              </w:rPr>
              <w:t xml:space="preserve">المادة </w:t>
            </w:r>
            <w:r w:rsidR="00DE1335">
              <w:rPr>
                <w:rFonts w:ascii="Simplified Arabic" w:hAnsi="Simplified Arabic" w:cs="Simplified Arabic"/>
                <w:b/>
                <w:bCs/>
                <w:szCs w:val="22"/>
                <w:lang w:val="en-GB" w:eastAsia="fr-FR"/>
              </w:rPr>
              <w:t>6</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rPr>
              <w:tab/>
              <w:t>مدة صلاحية العرض (المادة 22 من قانون الشراء العام)</w:t>
            </w:r>
          </w:p>
          <w:p w14:paraId="5CAB3862" w14:textId="77777777" w:rsidR="006F2A1C" w:rsidRDefault="006F2A1C" w:rsidP="006F2A1C">
            <w:pPr>
              <w:numPr>
                <w:ilvl w:val="0"/>
                <w:numId w:val="12"/>
              </w:numPr>
              <w:pBdr>
                <w:top w:val="nil"/>
                <w:left w:val="nil"/>
                <w:bottom w:val="nil"/>
                <w:right w:val="nil"/>
                <w:between w:val="nil"/>
              </w:pBdr>
              <w:bidi/>
              <w:ind w:left="306" w:hanging="312"/>
              <w:jc w:val="both"/>
              <w:rPr>
                <w:rFonts w:ascii="Simplified Arabic" w:hAnsi="Simplified Arabic" w:cs="Simplified Arabic"/>
                <w:color w:val="000000"/>
                <w:szCs w:val="22"/>
              </w:rPr>
            </w:pPr>
            <w:r w:rsidRPr="001E4A2E">
              <w:rPr>
                <w:rFonts w:ascii="Simplified Arabic" w:hAnsi="Simplified Arabic" w:cs="Simplified Arabic"/>
                <w:color w:val="000000"/>
                <w:szCs w:val="22"/>
                <w:rtl/>
              </w:rPr>
              <w:t xml:space="preserve">يُحدد دفتر الشروط هذا مدة صلاحية العرض </w:t>
            </w:r>
            <w:r>
              <w:rPr>
                <w:rFonts w:ascii="Simplified Arabic" w:hAnsi="Simplified Arabic" w:cs="Simplified Arabic" w:hint="cs"/>
                <w:color w:val="000000"/>
                <w:szCs w:val="22"/>
                <w:rtl/>
              </w:rPr>
              <w:t>ستة أشهر</w:t>
            </w:r>
            <w:r w:rsidRPr="001E4A2E">
              <w:rPr>
                <w:rFonts w:ascii="Simplified Arabic" w:hAnsi="Simplified Arabic" w:cs="Simplified Arabic"/>
                <w:color w:val="000000"/>
                <w:szCs w:val="22"/>
                <w:rtl/>
              </w:rPr>
              <w:t xml:space="preserve"> من التاريخ النهائي لتقديم العروض</w:t>
            </w:r>
            <w:r>
              <w:rPr>
                <w:rFonts w:ascii="Simplified Arabic" w:hAnsi="Simplified Arabic" w:cs="Simplified Arabic" w:hint="cs"/>
                <w:color w:val="000000"/>
                <w:szCs w:val="22"/>
                <w:rtl/>
              </w:rPr>
              <w:t>.</w:t>
            </w:r>
          </w:p>
          <w:p w14:paraId="19424DB5" w14:textId="77777777" w:rsidR="00F17AC2" w:rsidRPr="00CF6566" w:rsidRDefault="00F17AC2" w:rsidP="00F17AC2">
            <w:pPr>
              <w:numPr>
                <w:ilvl w:val="0"/>
                <w:numId w:val="12"/>
              </w:numPr>
              <w:pBdr>
                <w:top w:val="nil"/>
                <w:left w:val="nil"/>
                <w:bottom w:val="nil"/>
                <w:right w:val="nil"/>
                <w:between w:val="nil"/>
              </w:pBdr>
              <w:bidi/>
              <w:ind w:left="306" w:hanging="312"/>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1FABCAA9" w14:textId="77777777" w:rsidR="00F17AC2" w:rsidRPr="00CF6566" w:rsidRDefault="00F17AC2" w:rsidP="00F17AC2">
            <w:pPr>
              <w:numPr>
                <w:ilvl w:val="0"/>
                <w:numId w:val="12"/>
              </w:numPr>
              <w:pBdr>
                <w:top w:val="nil"/>
                <w:left w:val="nil"/>
                <w:bottom w:val="nil"/>
                <w:right w:val="nil"/>
                <w:between w:val="nil"/>
              </w:pBdr>
              <w:bidi/>
              <w:ind w:left="306" w:hanging="312"/>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 xml:space="preserve">على العارضين الذين يوافقون على تمديد فترة صلاحية عروضهم أن يمدِّدوا فترة صلاحية </w:t>
            </w:r>
            <w:bookmarkStart w:id="26" w:name="_Hlk154568528"/>
            <w:r w:rsidRPr="00CF6566">
              <w:rPr>
                <w:rFonts w:ascii="Simplified Arabic" w:hAnsi="Simplified Arabic" w:cs="Simplified Arabic"/>
                <w:color w:val="000000"/>
                <w:szCs w:val="22"/>
                <w:rtl/>
              </w:rPr>
              <w:t>ضمانات العروض</w:t>
            </w:r>
            <w:bookmarkEnd w:id="26"/>
            <w:r w:rsidRPr="00CF6566">
              <w:rPr>
                <w:rFonts w:ascii="Simplified Arabic" w:hAnsi="Simplified Arabic" w:cs="Simplified Arabic"/>
                <w:color w:val="000000"/>
                <w:szCs w:val="22"/>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27" w:name="_Hlk154568564"/>
            <w:r w:rsidRPr="00CF6566">
              <w:rPr>
                <w:rFonts w:ascii="Simplified Arabic" w:hAnsi="Simplified Arabic" w:cs="Simplified Arabic"/>
                <w:color w:val="000000"/>
                <w:szCs w:val="22"/>
                <w:rtl/>
              </w:rPr>
              <w:t>فترة صلاحية عرضه.</w:t>
            </w:r>
          </w:p>
          <w:bookmarkEnd w:id="27"/>
          <w:p w14:paraId="1C8A7353" w14:textId="77777777" w:rsidR="00F17AC2" w:rsidRDefault="00F17AC2" w:rsidP="00F17AC2">
            <w:pPr>
              <w:numPr>
                <w:ilvl w:val="0"/>
                <w:numId w:val="12"/>
              </w:numPr>
              <w:pBdr>
                <w:top w:val="nil"/>
                <w:left w:val="nil"/>
                <w:bottom w:val="nil"/>
                <w:right w:val="nil"/>
                <w:between w:val="nil"/>
              </w:pBdr>
              <w:bidi/>
              <w:ind w:left="306" w:hanging="312"/>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12566D32" w14:textId="77777777" w:rsidR="00F17AC2" w:rsidRDefault="00F17AC2" w:rsidP="00F17AC2">
            <w:pPr>
              <w:pBdr>
                <w:top w:val="nil"/>
                <w:left w:val="nil"/>
                <w:bottom w:val="nil"/>
                <w:right w:val="nil"/>
                <w:between w:val="nil"/>
              </w:pBdr>
              <w:bidi/>
              <w:ind w:left="306"/>
              <w:jc w:val="both"/>
              <w:rPr>
                <w:rFonts w:ascii="Simplified Arabic" w:hAnsi="Simplified Arabic" w:cs="Simplified Arabic"/>
                <w:color w:val="000000"/>
                <w:szCs w:val="22"/>
              </w:rPr>
            </w:pPr>
          </w:p>
          <w:p w14:paraId="2B1C8445" w14:textId="77777777" w:rsidR="00F17AC2" w:rsidRDefault="00F17AC2" w:rsidP="00F17AC2">
            <w:pPr>
              <w:pBdr>
                <w:top w:val="nil"/>
                <w:left w:val="nil"/>
                <w:bottom w:val="nil"/>
                <w:right w:val="nil"/>
                <w:between w:val="nil"/>
              </w:pBdr>
              <w:bidi/>
              <w:ind w:left="306"/>
              <w:jc w:val="both"/>
              <w:rPr>
                <w:rFonts w:ascii="Simplified Arabic" w:hAnsi="Simplified Arabic" w:cs="Simplified Arabic"/>
                <w:color w:val="000000"/>
                <w:szCs w:val="22"/>
              </w:rPr>
            </w:pPr>
          </w:p>
          <w:p w14:paraId="3A07FE12" w14:textId="77777777" w:rsidR="00F17AC2" w:rsidRDefault="00F17AC2" w:rsidP="00F17AC2">
            <w:pPr>
              <w:pBdr>
                <w:top w:val="nil"/>
                <w:left w:val="nil"/>
                <w:bottom w:val="nil"/>
                <w:right w:val="nil"/>
                <w:between w:val="nil"/>
              </w:pBdr>
              <w:bidi/>
              <w:ind w:left="306"/>
              <w:jc w:val="both"/>
              <w:rPr>
                <w:rFonts w:ascii="Simplified Arabic" w:hAnsi="Simplified Arabic" w:cs="Simplified Arabic"/>
                <w:color w:val="000000"/>
                <w:szCs w:val="22"/>
              </w:rPr>
            </w:pPr>
          </w:p>
          <w:p w14:paraId="7E6CA0BC" w14:textId="059498DC" w:rsidR="00F17AC2" w:rsidRPr="00860028" w:rsidRDefault="00F17AC2" w:rsidP="00F17AC2">
            <w:pPr>
              <w:bidi/>
              <w:rPr>
                <w:rFonts w:ascii="Simplified Arabic" w:hAnsi="Simplified Arabic" w:cs="Simplified Arabic"/>
                <w:b/>
                <w:bCs/>
                <w:szCs w:val="22"/>
                <w:lang w:val="en-GB" w:eastAsia="fr-FR"/>
              </w:rPr>
            </w:pPr>
            <w:r w:rsidRPr="00860028">
              <w:rPr>
                <w:rFonts w:ascii="Simplified Arabic" w:hAnsi="Simplified Arabic" w:cs="Simplified Arabic"/>
                <w:b/>
                <w:bCs/>
                <w:szCs w:val="22"/>
                <w:rtl/>
                <w:lang w:val="en-GB" w:eastAsia="fr-FR"/>
              </w:rPr>
              <w:t xml:space="preserve">المادة </w:t>
            </w:r>
            <w:r w:rsidR="00DE1335">
              <w:rPr>
                <w:rFonts w:ascii="Simplified Arabic" w:hAnsi="Simplified Arabic" w:cs="Simplified Arabic"/>
                <w:b/>
                <w:bCs/>
                <w:szCs w:val="22"/>
                <w:lang w:val="en-GB" w:eastAsia="fr-FR"/>
              </w:rPr>
              <w:t>7</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rPr>
              <w:tab/>
            </w:r>
            <w:r>
              <w:rPr>
                <w:rFonts w:ascii="Simplified Arabic" w:hAnsi="Simplified Arabic" w:cs="Simplified Arabic" w:hint="cs"/>
                <w:b/>
                <w:bCs/>
                <w:szCs w:val="22"/>
                <w:rtl/>
                <w:lang w:bidi="ar-LB"/>
              </w:rPr>
              <w:t xml:space="preserve">ضمان </w:t>
            </w:r>
            <w:r w:rsidRPr="00860028">
              <w:rPr>
                <w:rFonts w:ascii="Simplified Arabic" w:hAnsi="Simplified Arabic" w:cs="Simplified Arabic"/>
                <w:b/>
                <w:bCs/>
                <w:szCs w:val="22"/>
                <w:rtl/>
              </w:rPr>
              <w:t xml:space="preserve">العرض (المادة </w:t>
            </w:r>
            <w:r>
              <w:rPr>
                <w:rFonts w:ascii="Simplified Arabic" w:hAnsi="Simplified Arabic" w:cs="Simplified Arabic" w:hint="cs"/>
                <w:b/>
                <w:bCs/>
                <w:szCs w:val="22"/>
                <w:rtl/>
              </w:rPr>
              <w:t>34</w:t>
            </w:r>
            <w:r w:rsidRPr="00860028">
              <w:rPr>
                <w:rFonts w:ascii="Simplified Arabic" w:hAnsi="Simplified Arabic" w:cs="Simplified Arabic"/>
                <w:b/>
                <w:bCs/>
                <w:szCs w:val="22"/>
                <w:rtl/>
              </w:rPr>
              <w:t xml:space="preserve"> من قانون الشراء العام)</w:t>
            </w:r>
          </w:p>
          <w:p w14:paraId="1EAD3AB7" w14:textId="14D6BE61" w:rsidR="00F17AC2" w:rsidRPr="00860028" w:rsidRDefault="00F17AC2" w:rsidP="00F17AC2">
            <w:pPr>
              <w:bidi/>
              <w:rPr>
                <w:rFonts w:ascii="Simplified Arabic" w:hAnsi="Simplified Arabic" w:cs="Simplified Arabic"/>
                <w:b/>
                <w:bCs/>
                <w:szCs w:val="22"/>
              </w:rPr>
            </w:pPr>
            <w:bookmarkStart w:id="28" w:name="_Toc156302388"/>
            <w:bookmarkStart w:id="29" w:name="_Toc156560220"/>
            <w:bookmarkStart w:id="30" w:name="_Toc156565142"/>
            <w:bookmarkStart w:id="31" w:name="_Toc159404075"/>
            <w:bookmarkStart w:id="32" w:name="_Toc159405782"/>
            <w:bookmarkStart w:id="33" w:name="_Toc159921156"/>
            <w:r w:rsidRPr="00860028">
              <w:rPr>
                <w:rFonts w:ascii="Simplified Arabic" w:hAnsi="Simplified Arabic" w:cs="Simplified Arabic"/>
                <w:szCs w:val="22"/>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bookmarkStart w:id="34" w:name="_Toc155776031"/>
            <w:r w:rsidRPr="00860028">
              <w:rPr>
                <w:rFonts w:ascii="Simplified Arabic" w:hAnsi="Simplified Arabic" w:cs="Simplified Arabic"/>
                <w:szCs w:val="22"/>
                <w:rtl/>
              </w:rPr>
              <w:t>ضمان العرض (المادة 34 من قانون الشراء العام)</w:t>
            </w:r>
            <w:bookmarkEnd w:id="28"/>
            <w:bookmarkEnd w:id="29"/>
            <w:bookmarkEnd w:id="30"/>
            <w:bookmarkEnd w:id="31"/>
            <w:bookmarkEnd w:id="32"/>
            <w:bookmarkEnd w:id="33"/>
            <w:bookmarkEnd w:id="34"/>
          </w:p>
          <w:p w14:paraId="76B2343D" w14:textId="76BB4FEB" w:rsidR="00F17AC2" w:rsidRPr="00CF6566" w:rsidRDefault="00F17AC2" w:rsidP="00F17AC2">
            <w:pPr>
              <w:numPr>
                <w:ilvl w:val="0"/>
                <w:numId w:val="11"/>
              </w:numPr>
              <w:pBdr>
                <w:top w:val="nil"/>
                <w:left w:val="nil"/>
                <w:bottom w:val="nil"/>
                <w:right w:val="nil"/>
                <w:between w:val="nil"/>
              </w:pBdr>
              <w:bidi/>
              <w:jc w:val="both"/>
              <w:rPr>
                <w:rFonts w:ascii="Simplified Arabic" w:hAnsi="Simplified Arabic" w:cs="Simplified Arabic"/>
                <w:b/>
                <w:color w:val="000000"/>
                <w:szCs w:val="22"/>
              </w:rPr>
            </w:pPr>
            <w:r w:rsidRPr="00CF6566">
              <w:rPr>
                <w:rFonts w:ascii="Simplified Arabic" w:hAnsi="Simplified Arabic" w:cs="Simplified Arabic"/>
                <w:color w:val="000000"/>
                <w:szCs w:val="22"/>
                <w:rtl/>
              </w:rPr>
              <w:t>يُحدد</w:t>
            </w:r>
            <w:r w:rsidRPr="00CF6566">
              <w:rPr>
                <w:rFonts w:ascii="Simplified Arabic" w:hAnsi="Simplified Arabic" w:cs="Simplified Arabic"/>
                <w:b/>
                <w:color w:val="000000"/>
                <w:szCs w:val="22"/>
                <w:rtl/>
              </w:rPr>
              <w:t xml:space="preserve"> ضمان العرض لهذه الصفقة بمبلغ (</w:t>
            </w:r>
            <w:r w:rsidR="00F6406A">
              <w:rPr>
                <w:rFonts w:ascii="Simplified Arabic" w:hAnsi="Simplified Arabic" w:cs="Simplified Arabic"/>
                <w:b/>
                <w:color w:val="000000"/>
                <w:szCs w:val="22"/>
              </w:rPr>
              <w:t>5000 $</w:t>
            </w:r>
            <w:r w:rsidRPr="00CF6566">
              <w:rPr>
                <w:rFonts w:ascii="Simplified Arabic" w:hAnsi="Simplified Arabic" w:cs="Simplified Arabic"/>
                <w:b/>
                <w:color w:val="000000"/>
                <w:szCs w:val="22"/>
                <w:rtl/>
              </w:rPr>
              <w:t>).</w:t>
            </w:r>
          </w:p>
          <w:p w14:paraId="48CE4504" w14:textId="77777777" w:rsidR="00F17AC2" w:rsidRDefault="00F17AC2" w:rsidP="00F17AC2">
            <w:pPr>
              <w:numPr>
                <w:ilvl w:val="0"/>
                <w:numId w:val="11"/>
              </w:numPr>
              <w:pBdr>
                <w:top w:val="nil"/>
                <w:left w:val="nil"/>
                <w:bottom w:val="nil"/>
                <w:right w:val="nil"/>
                <w:between w:val="nil"/>
              </w:pBdr>
              <w:bidi/>
              <w:jc w:val="both"/>
              <w:rPr>
                <w:rFonts w:ascii="Simplified Arabic" w:hAnsi="Simplified Arabic" w:cs="Simplified Arabic"/>
                <w:b/>
                <w:color w:val="000000"/>
                <w:szCs w:val="22"/>
              </w:rPr>
            </w:pPr>
            <w:r w:rsidRPr="00CF6566">
              <w:rPr>
                <w:rFonts w:ascii="Simplified Arabic" w:hAnsi="Simplified Arabic" w:cs="Simplified Arabic"/>
                <w:b/>
                <w:color w:val="000000"/>
                <w:szCs w:val="22"/>
                <w:rtl/>
              </w:rPr>
              <w:lastRenderedPageBreak/>
              <w:t>تُحدَّد مدة صلاحية ضمان العرض بإضافة //28// ثمانية وعشرين يوماً على مدة صلاحية العرض.</w:t>
            </w:r>
          </w:p>
          <w:p w14:paraId="2C3A7B61" w14:textId="77777777" w:rsidR="00F17AC2" w:rsidRPr="00845D12" w:rsidRDefault="00F17AC2" w:rsidP="00F17AC2">
            <w:pPr>
              <w:numPr>
                <w:ilvl w:val="0"/>
                <w:numId w:val="11"/>
              </w:numPr>
              <w:pBdr>
                <w:top w:val="nil"/>
                <w:left w:val="nil"/>
                <w:bottom w:val="nil"/>
                <w:right w:val="nil"/>
                <w:between w:val="nil"/>
              </w:pBdr>
              <w:bidi/>
              <w:jc w:val="both"/>
              <w:rPr>
                <w:rFonts w:ascii="Simplified Arabic" w:hAnsi="Simplified Arabic" w:cs="Simplified Arabic"/>
                <w:b/>
                <w:color w:val="000000"/>
                <w:szCs w:val="22"/>
              </w:rPr>
            </w:pPr>
            <w:r w:rsidRPr="00845D12">
              <w:rPr>
                <w:rFonts w:ascii="Simplified Arabic" w:hAnsi="Simplified Arabic" w:cs="Simplified Arabic"/>
                <w:b/>
                <w:color w:val="000000"/>
                <w:szCs w:val="22"/>
                <w:rtl/>
              </w:rPr>
              <w:t>يجدد مفعول ضمان العرض تلقائًيا إلى أن يقرر إعادته إلى العارض</w:t>
            </w:r>
            <w:r w:rsidRPr="00845D12">
              <w:rPr>
                <w:rFonts w:ascii="Simplified Arabic" w:hAnsi="Simplified Arabic" w:cs="Simplified Arabic"/>
                <w:b/>
                <w:color w:val="000000"/>
                <w:szCs w:val="22"/>
              </w:rPr>
              <w:t>.</w:t>
            </w:r>
          </w:p>
          <w:p w14:paraId="26DFD643" w14:textId="77777777" w:rsidR="00F17AC2" w:rsidRPr="00845D12" w:rsidRDefault="00F17AC2" w:rsidP="00F17AC2">
            <w:pPr>
              <w:numPr>
                <w:ilvl w:val="0"/>
                <w:numId w:val="11"/>
              </w:numPr>
              <w:pBdr>
                <w:top w:val="nil"/>
                <w:left w:val="nil"/>
                <w:bottom w:val="nil"/>
                <w:right w:val="nil"/>
                <w:between w:val="nil"/>
              </w:pBdr>
              <w:bidi/>
              <w:jc w:val="both"/>
              <w:rPr>
                <w:rFonts w:ascii="Simplified Arabic" w:hAnsi="Simplified Arabic" w:cs="Simplified Arabic"/>
                <w:b/>
                <w:color w:val="000000"/>
                <w:szCs w:val="22"/>
              </w:rPr>
            </w:pPr>
            <w:r w:rsidRPr="00845D12">
              <w:rPr>
                <w:rFonts w:ascii="Simplified Arabic" w:hAnsi="Simplified Arabic" w:cs="Simplified Arabic"/>
                <w:b/>
                <w:color w:val="000000"/>
                <w:szCs w:val="22"/>
                <w:rtl/>
              </w:rPr>
              <w:t>يُعاد ضمان العرض إلى الملتزم عند تقديمه ضمان حسن التنفيذ، وإلى العارضين الذين لم يرسُ عليهم التلزيم في مهلة أقصاها بدء نفاذ العقد.</w:t>
            </w:r>
            <w:bookmarkStart w:id="35" w:name="_heading=h.gjdgxs" w:colFirst="0" w:colLast="0"/>
            <w:bookmarkEnd w:id="35"/>
          </w:p>
          <w:p w14:paraId="1DDD6C0E" w14:textId="77777777" w:rsidR="00F17AC2" w:rsidRPr="00845D12" w:rsidRDefault="00F17AC2" w:rsidP="00F17AC2">
            <w:pPr>
              <w:numPr>
                <w:ilvl w:val="0"/>
                <w:numId w:val="11"/>
              </w:numPr>
              <w:pBdr>
                <w:top w:val="nil"/>
                <w:left w:val="nil"/>
                <w:bottom w:val="nil"/>
                <w:right w:val="nil"/>
                <w:between w:val="nil"/>
              </w:pBdr>
              <w:bidi/>
              <w:jc w:val="both"/>
              <w:rPr>
                <w:rFonts w:ascii="Simplified Arabic" w:hAnsi="Simplified Arabic" w:cs="Simplified Arabic"/>
                <w:b/>
                <w:color w:val="000000"/>
                <w:szCs w:val="22"/>
              </w:rPr>
            </w:pPr>
            <w:r w:rsidRPr="00845D12">
              <w:rPr>
                <w:rFonts w:ascii="Simplified Arabic" w:hAnsi="Simplified Arabic" w:cs="Simplified Arabic"/>
                <w:b/>
                <w:color w:val="000000"/>
                <w:szCs w:val="22"/>
                <w:rtl/>
              </w:rPr>
              <w:t>في حال لم يلتزم المورد بعرضه ورفض المضي قدمًا في توقيع العقد أو تنفيذ نطاق العمل ضمن فترة صلاحية العرض المتفق عليها، سيتم مصادرة ضمان العرض.</w:t>
            </w:r>
          </w:p>
          <w:p w14:paraId="700420EF" w14:textId="1446D13E" w:rsidR="00F17AC2" w:rsidRPr="001311DB" w:rsidRDefault="00F17AC2" w:rsidP="00F17AC2">
            <w:pPr>
              <w:numPr>
                <w:ilvl w:val="0"/>
                <w:numId w:val="11"/>
              </w:numPr>
              <w:pBdr>
                <w:top w:val="nil"/>
                <w:left w:val="nil"/>
                <w:bottom w:val="nil"/>
                <w:right w:val="nil"/>
                <w:between w:val="nil"/>
              </w:pBdr>
              <w:bidi/>
              <w:jc w:val="both"/>
              <w:rPr>
                <w:rFonts w:ascii="Simplified Arabic" w:hAnsi="Simplified Arabic" w:cs="Simplified Arabic"/>
                <w:b/>
                <w:color w:val="000000"/>
                <w:szCs w:val="22"/>
                <w:rtl/>
              </w:rPr>
            </w:pPr>
            <w:r w:rsidRPr="00845D12">
              <w:rPr>
                <w:rFonts w:ascii="Simplified Arabic" w:hAnsi="Simplified Arabic" w:cs="Simplified Arabic"/>
                <w:b/>
                <w:color w:val="000000"/>
                <w:szCs w:val="22"/>
                <w:rtl/>
              </w:rPr>
              <w:t xml:space="preserve">إذا تم تسليم ضمان العرض إلى العارض، وتم تقديم ضمان حسن التنفيذ ، وفي حال إلغاء العرض من قبل العارض ضمن فترة صلاحية العرض المتفق عليها أو بعد توقيع العقد أو إصدار أمر الشراء، يحق لـ </w:t>
            </w:r>
            <w:r w:rsidRPr="00845D12">
              <w:rPr>
                <w:rFonts w:ascii="Simplified Arabic" w:hAnsi="Simplified Arabic" w:cs="Simplified Arabic"/>
                <w:b/>
                <w:color w:val="000000"/>
                <w:szCs w:val="22"/>
              </w:rPr>
              <w:t>MIC1</w:t>
            </w:r>
            <w:r w:rsidRPr="00845D12">
              <w:rPr>
                <w:rFonts w:ascii="Simplified Arabic" w:hAnsi="Simplified Arabic" w:cs="Simplified Arabic"/>
                <w:b/>
                <w:color w:val="000000"/>
                <w:szCs w:val="22"/>
                <w:rtl/>
              </w:rPr>
              <w:t xml:space="preserve"> تطبيق بند العقوبات ومصادرة ما يصل إلى 20٪ من</w:t>
            </w:r>
            <w:r w:rsidRPr="00845D12">
              <w:rPr>
                <w:rFonts w:ascii="Simplified Arabic" w:hAnsi="Simplified Arabic" w:cs="Simplified Arabic" w:hint="cs"/>
                <w:b/>
                <w:color w:val="000000"/>
                <w:szCs w:val="22"/>
                <w:rtl/>
              </w:rPr>
              <w:t xml:space="preserve"> </w:t>
            </w:r>
            <w:r w:rsidRPr="00845D12">
              <w:rPr>
                <w:rFonts w:ascii="Simplified Arabic" w:hAnsi="Simplified Arabic" w:cs="Simplified Arabic" w:hint="cs"/>
                <w:b/>
                <w:color w:val="000000"/>
                <w:szCs w:val="22"/>
                <w:rtl/>
                <w:lang w:bidi="ar-LB"/>
              </w:rPr>
              <w:t>قيمة</w:t>
            </w:r>
            <w:r w:rsidRPr="00845D12">
              <w:rPr>
                <w:rFonts w:ascii="Simplified Arabic" w:hAnsi="Simplified Arabic" w:cs="Simplified Arabic"/>
                <w:b/>
                <w:color w:val="000000"/>
                <w:szCs w:val="22"/>
                <w:rtl/>
              </w:rPr>
              <w:t xml:space="preserve"> ضمان حسن التنفيذ.</w:t>
            </w:r>
          </w:p>
        </w:tc>
      </w:tr>
      <w:tr w:rsidR="00F17AC2" w14:paraId="6E33F9E6" w14:textId="77777777" w:rsidTr="00700D56">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17206893" w14:textId="3FDEB2E4" w:rsidR="00F17AC2" w:rsidRPr="002161FD" w:rsidRDefault="00F17AC2" w:rsidP="00F17AC2">
            <w:pPr>
              <w:pStyle w:val="Heading2"/>
              <w:numPr>
                <w:ilvl w:val="0"/>
                <w:numId w:val="0"/>
              </w:numPr>
              <w:spacing w:before="0"/>
              <w:ind w:left="-19"/>
              <w:rPr>
                <w:rFonts w:asciiTheme="minorBidi" w:hAnsiTheme="minorBidi" w:cstheme="minorBidi"/>
                <w:sz w:val="20"/>
                <w:szCs w:val="20"/>
              </w:rPr>
            </w:pPr>
            <w:bookmarkStart w:id="36" w:name="_Toc168051242"/>
            <w:r w:rsidRPr="002161FD">
              <w:rPr>
                <w:rFonts w:asciiTheme="minorBidi" w:hAnsiTheme="minorBidi" w:cstheme="minorBidi"/>
                <w:sz w:val="20"/>
                <w:szCs w:val="20"/>
              </w:rPr>
              <w:lastRenderedPageBreak/>
              <w:t xml:space="preserve">Article </w:t>
            </w:r>
            <w:r w:rsidR="00DE1335">
              <w:rPr>
                <w:rFonts w:asciiTheme="minorBidi" w:hAnsiTheme="minorBidi" w:cstheme="minorBidi"/>
                <w:sz w:val="20"/>
                <w:szCs w:val="20"/>
              </w:rPr>
              <w:t>8</w:t>
            </w:r>
            <w:r w:rsidRPr="002161FD">
              <w:rPr>
                <w:rFonts w:asciiTheme="minorBidi" w:hAnsiTheme="minorBidi" w:cstheme="minorBidi"/>
                <w:sz w:val="20"/>
                <w:szCs w:val="20"/>
              </w:rPr>
              <w:t>: Performance Guarantee (Article 35 of the Public Procurement Law)</w:t>
            </w:r>
            <w:bookmarkEnd w:id="36"/>
          </w:p>
          <w:p w14:paraId="51589130" w14:textId="188CAE8F" w:rsidR="00F17AC2" w:rsidRPr="002161FD" w:rsidRDefault="00F17AC2" w:rsidP="00F17AC2">
            <w:pPr>
              <w:pStyle w:val="ListParagraph"/>
              <w:numPr>
                <w:ilvl w:val="6"/>
                <w:numId w:val="51"/>
              </w:numPr>
              <w:bidi w:val="0"/>
              <w:ind w:left="52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amount of the performance guarantee is set </w:t>
            </w:r>
            <w:r w:rsidR="00DE3B33">
              <w:rPr>
                <w:rFonts w:asciiTheme="minorBidi" w:hAnsiTheme="minorBidi" w:cstheme="minorBidi"/>
                <w:sz w:val="20"/>
                <w:szCs w:val="20"/>
              </w:rPr>
              <w:t>to</w:t>
            </w:r>
            <w:r w:rsidRPr="002161FD">
              <w:rPr>
                <w:rFonts w:asciiTheme="minorBidi" w:hAnsiTheme="minorBidi" w:cstheme="minorBidi"/>
                <w:sz w:val="20"/>
                <w:szCs w:val="20"/>
              </w:rPr>
              <w:t xml:space="preserve"> ten percent of the </w:t>
            </w:r>
            <w:r w:rsidR="00DE3B33">
              <w:rPr>
                <w:rFonts w:asciiTheme="minorBidi" w:hAnsiTheme="minorBidi" w:cstheme="minorBidi"/>
                <w:sz w:val="20"/>
                <w:szCs w:val="20"/>
              </w:rPr>
              <w:t>total offer value</w:t>
            </w:r>
            <w:r w:rsidRPr="002161FD">
              <w:rPr>
                <w:rFonts w:asciiTheme="minorBidi" w:hAnsiTheme="minorBidi" w:cstheme="minorBidi"/>
                <w:sz w:val="20"/>
                <w:szCs w:val="20"/>
              </w:rPr>
              <w:t>.</w:t>
            </w:r>
          </w:p>
          <w:p w14:paraId="4DC6CAB5" w14:textId="77777777" w:rsidR="00F17AC2" w:rsidRPr="002161FD" w:rsidRDefault="00F17AC2" w:rsidP="00F17AC2">
            <w:pPr>
              <w:pStyle w:val="ListParagraph"/>
              <w:numPr>
                <w:ilvl w:val="6"/>
                <w:numId w:val="51"/>
              </w:numPr>
              <w:bidi w:val="0"/>
              <w:ind w:left="52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performance guarantee shall be submitted within a period not exceeding (15) fifteen days from the date of signing the contract. In the event of failure to submit the performance guarantee, the bid security shall be forfeited. </w:t>
            </w:r>
          </w:p>
          <w:p w14:paraId="5E5B6DA6" w14:textId="5E12BADE" w:rsidR="00F17AC2" w:rsidRPr="002161FD" w:rsidRDefault="00F17AC2" w:rsidP="00F17AC2">
            <w:pPr>
              <w:pStyle w:val="ListParagraph"/>
              <w:numPr>
                <w:ilvl w:val="6"/>
                <w:numId w:val="51"/>
              </w:numPr>
              <w:bidi w:val="0"/>
              <w:ind w:left="520"/>
              <w:contextualSpacing/>
              <w:jc w:val="both"/>
              <w:rPr>
                <w:rFonts w:asciiTheme="minorBidi" w:hAnsiTheme="minorBidi" w:cstheme="minorBidi"/>
                <w:sz w:val="20"/>
                <w:szCs w:val="20"/>
              </w:rPr>
            </w:pPr>
            <w:r w:rsidRPr="002161FD">
              <w:rPr>
                <w:rFonts w:asciiTheme="minorBidi" w:hAnsiTheme="minorBidi" w:cstheme="minorBidi"/>
                <w:sz w:val="20"/>
                <w:szCs w:val="20"/>
              </w:rPr>
              <w:t>The performance guarantee remains frozen throughout the procurement period. Any fines, violations, delays, or damages caused by the winning bidder are directly deducted from it without prior notice until the winning bidder fulfills all obligations.</w:t>
            </w:r>
          </w:p>
          <w:p w14:paraId="7CE05EDD" w14:textId="535B186B" w:rsidR="00F17AC2" w:rsidRPr="00337685" w:rsidRDefault="00F17AC2" w:rsidP="00F17AC2">
            <w:pPr>
              <w:pStyle w:val="ListParagraph"/>
              <w:numPr>
                <w:ilvl w:val="6"/>
                <w:numId w:val="51"/>
              </w:numPr>
              <w:bidi w:val="0"/>
              <w:ind w:left="52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performance guarantee shall be returned to the winning bidder upon expiration of the procurement period and the completion of the final acceptance, which takes place after the administration ensures that the procurement has been conducted in accordance with the regulations. </w:t>
            </w:r>
          </w:p>
          <w:p w14:paraId="46A44696" w14:textId="61A9E21E" w:rsidR="00F17AC2" w:rsidRDefault="00F17AC2" w:rsidP="00F17AC2">
            <w:pPr>
              <w:pStyle w:val="Heading2"/>
              <w:numPr>
                <w:ilvl w:val="0"/>
                <w:numId w:val="0"/>
              </w:numPr>
              <w:rPr>
                <w:rFonts w:asciiTheme="minorBidi" w:hAnsiTheme="minorBidi" w:cstheme="minorBidi"/>
                <w:sz w:val="20"/>
                <w:szCs w:val="20"/>
              </w:rPr>
            </w:pPr>
            <w:bookmarkStart w:id="37" w:name="_Toc168051243"/>
            <w:r w:rsidRPr="002161FD">
              <w:rPr>
                <w:rFonts w:asciiTheme="minorBidi" w:hAnsiTheme="minorBidi" w:cstheme="minorBidi"/>
                <w:sz w:val="20"/>
                <w:szCs w:val="20"/>
              </w:rPr>
              <w:t xml:space="preserve">Article </w:t>
            </w:r>
            <w:r w:rsidR="00DE1335">
              <w:rPr>
                <w:rFonts w:asciiTheme="minorBidi" w:hAnsiTheme="minorBidi" w:cstheme="minorBidi"/>
                <w:sz w:val="20"/>
                <w:szCs w:val="20"/>
              </w:rPr>
              <w:t>9</w:t>
            </w:r>
            <w:r w:rsidRPr="002161FD">
              <w:rPr>
                <w:rFonts w:asciiTheme="minorBidi" w:hAnsiTheme="minorBidi" w:cstheme="minorBidi"/>
                <w:sz w:val="20"/>
                <w:szCs w:val="20"/>
              </w:rPr>
              <w:t xml:space="preserve">: Method of Guarantee Payment (Article 36 of the Public Procurement Law) </w:t>
            </w:r>
            <w:bookmarkEnd w:id="37"/>
          </w:p>
          <w:p w14:paraId="6CFC64B5" w14:textId="22883A39" w:rsidR="00B539F3" w:rsidRPr="008D75C4" w:rsidRDefault="00B539F3" w:rsidP="00B539F3">
            <w:pPr>
              <w:pStyle w:val="ListParagraph"/>
              <w:numPr>
                <w:ilvl w:val="3"/>
                <w:numId w:val="8"/>
              </w:numPr>
              <w:bidi w:val="0"/>
              <w:ind w:left="520"/>
              <w:contextualSpacing/>
              <w:jc w:val="both"/>
              <w:rPr>
                <w:rFonts w:asciiTheme="minorBidi" w:hAnsiTheme="minorBidi" w:cstheme="minorBidi"/>
                <w:color w:val="0D0D0D" w:themeColor="text1" w:themeTint="F2"/>
                <w:sz w:val="20"/>
                <w:szCs w:val="20"/>
              </w:rPr>
            </w:pPr>
            <w:r w:rsidRPr="008D75C4">
              <w:rPr>
                <w:rFonts w:asciiTheme="minorBidi" w:hAnsiTheme="minorBidi" w:cstheme="minorBidi"/>
                <w:color w:val="0D0D0D" w:themeColor="text1" w:themeTint="F2"/>
                <w:sz w:val="20"/>
                <w:szCs w:val="20"/>
              </w:rPr>
              <w:t xml:space="preserve">The bid security as well as the performance guarantee are paid either in cash to the Treasury department at (MIC1), or by an irrevocable letter of guarantee issued by a Lebanese bank approved by Banque du Liban, indicating that such security is payable upon request and presented in the name of </w:t>
            </w:r>
            <w:r>
              <w:rPr>
                <w:rFonts w:asciiTheme="minorBidi" w:hAnsiTheme="minorBidi" w:cstheme="minorBidi"/>
                <w:b/>
                <w:bCs/>
                <w:color w:val="0D0D0D" w:themeColor="text1" w:themeTint="F2"/>
                <w:sz w:val="20"/>
                <w:szCs w:val="20"/>
              </w:rPr>
              <w:t>EXFO Upgrade needed Hardware</w:t>
            </w:r>
            <w:r w:rsidRPr="008D75C4">
              <w:rPr>
                <w:rFonts w:asciiTheme="minorBidi" w:hAnsiTheme="minorBidi" w:cstheme="minorBidi"/>
                <w:color w:val="0D0D0D" w:themeColor="text1" w:themeTint="F2"/>
                <w:sz w:val="20"/>
                <w:szCs w:val="20"/>
              </w:rPr>
              <w:t xml:space="preserve"> for the benefit of MIC1.</w:t>
            </w:r>
          </w:p>
          <w:p w14:paraId="29B05922" w14:textId="77777777" w:rsidR="00B539F3" w:rsidRPr="008D75C4" w:rsidRDefault="00B539F3" w:rsidP="00B539F3">
            <w:pPr>
              <w:pStyle w:val="ListParagraph"/>
              <w:numPr>
                <w:ilvl w:val="3"/>
                <w:numId w:val="8"/>
              </w:numPr>
              <w:bidi w:val="0"/>
              <w:ind w:left="520"/>
              <w:contextualSpacing/>
              <w:jc w:val="both"/>
              <w:rPr>
                <w:rFonts w:asciiTheme="minorBidi" w:hAnsiTheme="minorBidi" w:cstheme="minorBidi"/>
                <w:color w:val="0D0D0D" w:themeColor="text1" w:themeTint="F2"/>
                <w:sz w:val="20"/>
                <w:szCs w:val="20"/>
              </w:rPr>
            </w:pPr>
            <w:r w:rsidRPr="008D75C4">
              <w:rPr>
                <w:rFonts w:asciiTheme="minorBidi" w:hAnsiTheme="minorBidi" w:cstheme="minorBidi"/>
                <w:color w:val="0D0D0D" w:themeColor="text1" w:themeTint="F2"/>
                <w:sz w:val="20"/>
                <w:szCs w:val="20"/>
              </w:rPr>
              <w:t>Substituting guarantees with a receipt issued by the Treasury, related to a guarantee for a previous contract, is not acceptable, even if it has been decided to return its value.</w:t>
            </w:r>
          </w:p>
          <w:p w14:paraId="268A699D" w14:textId="77777777" w:rsidR="00F17AC2" w:rsidRDefault="00F17AC2" w:rsidP="00F17AC2">
            <w:pPr>
              <w:rPr>
                <w:sz w:val="20"/>
              </w:rPr>
            </w:pPr>
          </w:p>
          <w:p w14:paraId="27026249" w14:textId="2C77DCEE" w:rsidR="00F17AC2" w:rsidRPr="002161FD" w:rsidRDefault="00F17AC2" w:rsidP="00F17AC2">
            <w:pPr>
              <w:pStyle w:val="Heading2"/>
              <w:numPr>
                <w:ilvl w:val="0"/>
                <w:numId w:val="0"/>
              </w:numPr>
              <w:ind w:left="521" w:hanging="576"/>
              <w:rPr>
                <w:rFonts w:asciiTheme="minorBidi" w:hAnsiTheme="minorBidi" w:cstheme="minorBidi"/>
                <w:sz w:val="20"/>
                <w:szCs w:val="20"/>
              </w:rPr>
            </w:pPr>
            <w:bookmarkStart w:id="38" w:name="_Toc168051244"/>
            <w:r w:rsidRPr="002161FD">
              <w:rPr>
                <w:rFonts w:asciiTheme="minorBidi" w:hAnsiTheme="minorBidi" w:cstheme="minorBidi"/>
                <w:sz w:val="20"/>
                <w:szCs w:val="20"/>
              </w:rPr>
              <w:t xml:space="preserve">Article </w:t>
            </w:r>
            <w:r w:rsidR="00DE1335">
              <w:rPr>
                <w:rFonts w:asciiTheme="minorBidi" w:hAnsiTheme="minorBidi" w:cstheme="minorBidi"/>
                <w:sz w:val="20"/>
                <w:szCs w:val="20"/>
              </w:rPr>
              <w:t>10</w:t>
            </w:r>
            <w:r w:rsidRPr="002161FD">
              <w:rPr>
                <w:rFonts w:asciiTheme="minorBidi" w:hAnsiTheme="minorBidi" w:cstheme="minorBidi"/>
                <w:sz w:val="20"/>
                <w:szCs w:val="20"/>
              </w:rPr>
              <w:t>: Submission of Bids</w:t>
            </w:r>
            <w:bookmarkEnd w:id="38"/>
          </w:p>
          <w:p w14:paraId="2181517B" w14:textId="77777777" w:rsidR="00F17AC2" w:rsidRPr="002161FD" w:rsidRDefault="00F17AC2" w:rsidP="00F17AC2">
            <w:pPr>
              <w:pStyle w:val="ListParagraph"/>
              <w:numPr>
                <w:ilvl w:val="6"/>
                <w:numId w:val="8"/>
              </w:numPr>
              <w:bidi w:val="0"/>
              <w:ind w:left="520"/>
              <w:contextualSpacing/>
              <w:jc w:val="both"/>
              <w:rPr>
                <w:rFonts w:asciiTheme="minorBidi" w:hAnsiTheme="minorBidi" w:cstheme="minorBidi"/>
                <w:sz w:val="20"/>
                <w:szCs w:val="20"/>
              </w:rPr>
            </w:pPr>
            <w:r w:rsidRPr="002161FD">
              <w:rPr>
                <w:rFonts w:asciiTheme="minorBidi" w:hAnsiTheme="minorBidi" w:cstheme="minorBidi"/>
                <w:sz w:val="20"/>
                <w:szCs w:val="20"/>
              </w:rPr>
              <w:t>The bid shall be placed in two sealed envelopes, with the first containing the required documents and transactions specified in paragraph (First) of Article 4 above. The second envelope, labeled “Envelope No. (2) Price Proposal”, as required in paragraph (Second) of Article 4 above. Each envelope must display:</w:t>
            </w:r>
          </w:p>
          <w:p w14:paraId="791F8FAE" w14:textId="77777777" w:rsidR="00F17AC2" w:rsidRPr="002161FD" w:rsidRDefault="00F17AC2" w:rsidP="00F17AC2">
            <w:pPr>
              <w:pStyle w:val="ListParagraph"/>
              <w:numPr>
                <w:ilvl w:val="3"/>
                <w:numId w:val="8"/>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Envelope Number</w:t>
            </w:r>
            <w:r w:rsidRPr="002161FD">
              <w:rPr>
                <w:rFonts w:asciiTheme="minorBidi" w:hAnsiTheme="minorBidi" w:cstheme="minorBidi"/>
                <w:sz w:val="20"/>
                <w:szCs w:val="20"/>
                <w:rtl/>
              </w:rPr>
              <w:t xml:space="preserve"> ( )</w:t>
            </w:r>
          </w:p>
          <w:p w14:paraId="4AD808A9" w14:textId="77777777" w:rsidR="00F17AC2" w:rsidRPr="002161FD" w:rsidRDefault="00F17AC2" w:rsidP="00F17AC2">
            <w:pPr>
              <w:pStyle w:val="ListParagraph"/>
              <w:numPr>
                <w:ilvl w:val="3"/>
                <w:numId w:val="8"/>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Bidder's name and seal</w:t>
            </w:r>
          </w:p>
          <w:p w14:paraId="5CD11E60" w14:textId="77777777" w:rsidR="00F17AC2" w:rsidRPr="002161FD" w:rsidRDefault="00F17AC2" w:rsidP="00F17AC2">
            <w:pPr>
              <w:pStyle w:val="ListParagraph"/>
              <w:numPr>
                <w:ilvl w:val="3"/>
                <w:numId w:val="8"/>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Contents</w:t>
            </w:r>
          </w:p>
          <w:p w14:paraId="5D8720B1" w14:textId="77777777" w:rsidR="00F17AC2" w:rsidRPr="002161FD" w:rsidRDefault="00F17AC2" w:rsidP="00F17AC2">
            <w:pPr>
              <w:pStyle w:val="ListParagraph"/>
              <w:numPr>
                <w:ilvl w:val="3"/>
                <w:numId w:val="8"/>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Subject of the contract</w:t>
            </w:r>
          </w:p>
          <w:p w14:paraId="23FDFBA5" w14:textId="77777777" w:rsidR="00F17AC2" w:rsidRDefault="00F17AC2" w:rsidP="00F17AC2">
            <w:pPr>
              <w:pStyle w:val="ListParagraph"/>
              <w:numPr>
                <w:ilvl w:val="3"/>
                <w:numId w:val="8"/>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Date of the bidding session.</w:t>
            </w:r>
          </w:p>
          <w:p w14:paraId="384E68DF" w14:textId="77777777" w:rsidR="00ED40CD" w:rsidRDefault="00ED40CD" w:rsidP="00ED40CD">
            <w:pPr>
              <w:pStyle w:val="ListParagraph"/>
              <w:bidi w:val="0"/>
              <w:contextualSpacing/>
              <w:jc w:val="both"/>
              <w:rPr>
                <w:rFonts w:asciiTheme="minorBidi" w:hAnsiTheme="minorBidi" w:cstheme="minorBidi"/>
                <w:sz w:val="20"/>
                <w:szCs w:val="20"/>
              </w:rPr>
            </w:pPr>
          </w:p>
          <w:p w14:paraId="5176ECDB" w14:textId="77777777" w:rsidR="00ED40CD" w:rsidRDefault="00ED40CD" w:rsidP="00ED40CD">
            <w:pPr>
              <w:pStyle w:val="ListParagraph"/>
              <w:bidi w:val="0"/>
              <w:contextualSpacing/>
              <w:jc w:val="both"/>
              <w:rPr>
                <w:rFonts w:asciiTheme="minorBidi" w:hAnsiTheme="minorBidi" w:cstheme="minorBidi"/>
                <w:sz w:val="20"/>
                <w:szCs w:val="20"/>
              </w:rPr>
            </w:pPr>
          </w:p>
          <w:p w14:paraId="1C177E8B" w14:textId="77777777" w:rsidR="00ED40CD" w:rsidRDefault="00ED40CD" w:rsidP="00ED40CD">
            <w:pPr>
              <w:pStyle w:val="ListParagraph"/>
              <w:bidi w:val="0"/>
              <w:contextualSpacing/>
              <w:jc w:val="both"/>
              <w:rPr>
                <w:rFonts w:asciiTheme="minorBidi" w:hAnsiTheme="minorBidi" w:cstheme="minorBidi"/>
                <w:sz w:val="20"/>
                <w:szCs w:val="20"/>
              </w:rPr>
            </w:pPr>
          </w:p>
          <w:p w14:paraId="5B68DE07" w14:textId="77777777" w:rsidR="00ED40CD" w:rsidRDefault="00ED40CD" w:rsidP="00ED40CD">
            <w:pPr>
              <w:pStyle w:val="ListParagraph"/>
              <w:bidi w:val="0"/>
              <w:contextualSpacing/>
              <w:jc w:val="both"/>
              <w:rPr>
                <w:rFonts w:asciiTheme="minorBidi" w:hAnsiTheme="minorBidi" w:cstheme="minorBidi"/>
                <w:sz w:val="20"/>
                <w:szCs w:val="20"/>
              </w:rPr>
            </w:pPr>
          </w:p>
          <w:p w14:paraId="573CC716" w14:textId="77777777" w:rsidR="00ED40CD" w:rsidRDefault="00ED40CD" w:rsidP="00ED40CD">
            <w:pPr>
              <w:pStyle w:val="ListParagraph"/>
              <w:bidi w:val="0"/>
              <w:contextualSpacing/>
              <w:jc w:val="both"/>
              <w:rPr>
                <w:rFonts w:asciiTheme="minorBidi" w:hAnsiTheme="minorBidi" w:cstheme="minorBidi"/>
                <w:sz w:val="20"/>
                <w:szCs w:val="20"/>
              </w:rPr>
            </w:pPr>
          </w:p>
          <w:p w14:paraId="2C0BCE7A" w14:textId="77777777" w:rsidR="00ED40CD" w:rsidRPr="002161FD" w:rsidRDefault="00ED40CD" w:rsidP="00ED40CD">
            <w:pPr>
              <w:pStyle w:val="ListParagraph"/>
              <w:bidi w:val="0"/>
              <w:contextualSpacing/>
              <w:jc w:val="both"/>
              <w:rPr>
                <w:rFonts w:asciiTheme="minorBidi" w:hAnsiTheme="minorBidi" w:cstheme="minorBidi"/>
                <w:sz w:val="20"/>
                <w:szCs w:val="20"/>
              </w:rPr>
            </w:pPr>
          </w:p>
          <w:p w14:paraId="61ABBE82" w14:textId="77777777" w:rsidR="00F17AC2" w:rsidRDefault="00F17AC2" w:rsidP="00F17AC2">
            <w:pPr>
              <w:rPr>
                <w:sz w:val="20"/>
              </w:rPr>
            </w:pPr>
          </w:p>
          <w:p w14:paraId="29F58858" w14:textId="77777777" w:rsidR="0015614D" w:rsidRPr="00B90220" w:rsidRDefault="0015614D" w:rsidP="0015614D">
            <w:pPr>
              <w:pStyle w:val="ListParagraph"/>
              <w:numPr>
                <w:ilvl w:val="0"/>
                <w:numId w:val="29"/>
              </w:numPr>
              <w:bidi w:val="0"/>
              <w:contextualSpacing/>
              <w:jc w:val="both"/>
              <w:rPr>
                <w:rFonts w:asciiTheme="minorBidi" w:hAnsiTheme="minorBidi" w:cstheme="minorBidi"/>
                <w:sz w:val="20"/>
                <w:szCs w:val="20"/>
              </w:rPr>
            </w:pPr>
            <w:r w:rsidRPr="002161FD">
              <w:rPr>
                <w:rFonts w:asciiTheme="minorBidi" w:hAnsiTheme="minorBidi" w:cstheme="minorBidi"/>
                <w:sz w:val="20"/>
                <w:szCs w:val="20"/>
              </w:rPr>
              <w:lastRenderedPageBreak/>
              <w:t xml:space="preserve">The two envelopes specified in paragraph (1) of this article shall be placed within a unified third envelope, addressed to </w:t>
            </w:r>
            <w:r w:rsidRPr="0085202A">
              <w:rPr>
                <w:rFonts w:asciiTheme="minorBidi" w:hAnsiTheme="minorBidi" w:cstheme="minorBidi"/>
                <w:color w:val="0D0D0D" w:themeColor="text1" w:themeTint="F2"/>
                <w:sz w:val="20"/>
                <w:szCs w:val="20"/>
              </w:rPr>
              <w:t xml:space="preserve">MIC1, </w:t>
            </w:r>
            <w:r w:rsidRPr="0085202A">
              <w:rPr>
                <w:rFonts w:asciiTheme="minorBidi" w:hAnsiTheme="minorBidi" w:cstheme="minorBidi"/>
                <w:color w:val="0D0D0D" w:themeColor="text1" w:themeTint="F2"/>
                <w:sz w:val="18"/>
                <w:szCs w:val="18"/>
              </w:rPr>
              <w:t>Parallel Towers, block A, Barbar Aboujaode street, Dekwaneh, Beirut Lebanon</w:t>
            </w:r>
            <w:r w:rsidRPr="0085202A">
              <w:rPr>
                <w:rFonts w:asciiTheme="minorBidi" w:hAnsiTheme="minorBidi" w:cstheme="minorBidi"/>
                <w:color w:val="0D0D0D" w:themeColor="text1" w:themeTint="F2"/>
                <w:sz w:val="20"/>
                <w:szCs w:val="20"/>
              </w:rPr>
              <w:t xml:space="preserve">. </w:t>
            </w:r>
          </w:p>
          <w:p w14:paraId="4B7C624C" w14:textId="77777777" w:rsidR="0015614D" w:rsidRDefault="0015614D" w:rsidP="0015614D">
            <w:pPr>
              <w:pStyle w:val="ListParagraph"/>
              <w:bidi w:val="0"/>
              <w:ind w:left="379"/>
              <w:contextualSpacing/>
              <w:jc w:val="both"/>
              <w:rPr>
                <w:rFonts w:asciiTheme="minorBidi" w:hAnsiTheme="minorBidi" w:cstheme="minorBidi"/>
                <w:sz w:val="20"/>
                <w:szCs w:val="20"/>
              </w:rPr>
            </w:pPr>
            <w:r w:rsidRPr="002161FD">
              <w:rPr>
                <w:rFonts w:asciiTheme="minorBidi" w:hAnsiTheme="minorBidi" w:cstheme="minorBidi"/>
                <w:sz w:val="20"/>
                <w:szCs w:val="20"/>
              </w:rPr>
              <w:t>This third envelope should only mention the contract's subject and the specified date for its execution, written numerically as follows: Day / Month / Year / Time. This should be done without any differing phrases or distinctive markers such as the bidder's name, status, or address, under the penalty of bid rejection.</w:t>
            </w:r>
          </w:p>
          <w:p w14:paraId="7DD3DEA3" w14:textId="77777777" w:rsidR="0015614D" w:rsidRDefault="0015614D" w:rsidP="0015614D">
            <w:pPr>
              <w:pStyle w:val="ListParagraph"/>
              <w:bidi w:val="0"/>
              <w:ind w:left="379"/>
              <w:contextualSpacing/>
              <w:jc w:val="both"/>
              <w:rPr>
                <w:rFonts w:asciiTheme="minorBidi" w:hAnsiTheme="minorBidi" w:cstheme="minorBidi"/>
                <w:color w:val="0D0D0D" w:themeColor="text1" w:themeTint="F2"/>
                <w:sz w:val="20"/>
                <w:szCs w:val="20"/>
              </w:rPr>
            </w:pPr>
            <w:r w:rsidRPr="00705D41">
              <w:rPr>
                <w:rFonts w:asciiTheme="minorBidi" w:hAnsiTheme="minorBidi" w:cstheme="minorBidi"/>
                <w:color w:val="0D0D0D" w:themeColor="text1" w:themeTint="F2"/>
                <w:sz w:val="20"/>
                <w:szCs w:val="20"/>
              </w:rPr>
              <w:t>The information on the unified envelope should be computer-printed on white stickers attached to it when presented to MIC1.</w:t>
            </w:r>
          </w:p>
          <w:p w14:paraId="376F9557" w14:textId="77777777" w:rsidR="0015614D" w:rsidRDefault="0015614D" w:rsidP="0015614D">
            <w:pPr>
              <w:pStyle w:val="ListParagraph"/>
              <w:bidi w:val="0"/>
              <w:ind w:left="379"/>
              <w:contextualSpacing/>
              <w:jc w:val="both"/>
              <w:rPr>
                <w:rFonts w:asciiTheme="minorBidi" w:hAnsiTheme="minorBidi" w:cstheme="minorBidi"/>
                <w:color w:val="0D0D0D" w:themeColor="text1" w:themeTint="F2"/>
                <w:sz w:val="20"/>
                <w:szCs w:val="20"/>
              </w:rPr>
            </w:pPr>
          </w:p>
          <w:p w14:paraId="7555B392" w14:textId="77777777" w:rsidR="0015614D" w:rsidRPr="0015614D" w:rsidRDefault="00F17AC2" w:rsidP="0015614D">
            <w:pPr>
              <w:pStyle w:val="ListParagraph"/>
              <w:numPr>
                <w:ilvl w:val="0"/>
                <w:numId w:val="29"/>
              </w:numPr>
              <w:bidi w:val="0"/>
              <w:contextualSpacing/>
              <w:jc w:val="both"/>
              <w:rPr>
                <w:rFonts w:asciiTheme="minorBidi" w:hAnsiTheme="minorBidi" w:cstheme="minorBidi"/>
                <w:sz w:val="20"/>
              </w:rPr>
            </w:pPr>
            <w:r w:rsidRPr="0015614D">
              <w:rPr>
                <w:rFonts w:asciiTheme="minorBidi" w:hAnsiTheme="minorBidi" w:cstheme="minorBidi"/>
                <w:sz w:val="20"/>
              </w:rPr>
              <w:t>Bids should be sent either by regular or express mail or delivered in person directly to</w:t>
            </w:r>
            <w:r w:rsidR="0015614D" w:rsidRPr="0015614D">
              <w:rPr>
                <w:rFonts w:asciiTheme="minorBidi" w:hAnsiTheme="minorBidi" w:cstheme="minorBidi"/>
                <w:sz w:val="20"/>
              </w:rPr>
              <w:t>:</w:t>
            </w:r>
          </w:p>
          <w:p w14:paraId="14C0F97C" w14:textId="77777777" w:rsidR="0015614D" w:rsidRPr="0015614D" w:rsidRDefault="0015614D" w:rsidP="0015614D">
            <w:pPr>
              <w:pStyle w:val="ListParagraph"/>
              <w:bidi w:val="0"/>
              <w:ind w:left="379"/>
              <w:contextualSpacing/>
              <w:jc w:val="both"/>
              <w:rPr>
                <w:rFonts w:asciiTheme="minorBidi" w:hAnsiTheme="minorBidi" w:cstheme="minorBidi"/>
                <w:sz w:val="20"/>
              </w:rPr>
            </w:pPr>
          </w:p>
          <w:p w14:paraId="3E7D2BC3" w14:textId="77777777" w:rsidR="0015614D" w:rsidRPr="00705D41" w:rsidRDefault="0015614D" w:rsidP="0015614D">
            <w:pPr>
              <w:ind w:left="19"/>
              <w:contextualSpacing/>
              <w:jc w:val="both"/>
              <w:rPr>
                <w:rFonts w:asciiTheme="minorBidi" w:hAnsiTheme="minorBidi" w:cstheme="minorBidi"/>
                <w:strike/>
                <w:color w:val="0D0D0D" w:themeColor="text1" w:themeTint="F2"/>
                <w:sz w:val="20"/>
                <w:highlight w:val="yellow"/>
              </w:rPr>
            </w:pPr>
          </w:p>
          <w:p w14:paraId="6304AC22" w14:textId="77777777" w:rsidR="0015614D" w:rsidRPr="00705D41" w:rsidRDefault="0015614D" w:rsidP="0015614D">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Mobile Interim Company 1</w:t>
            </w:r>
          </w:p>
          <w:p w14:paraId="454C7B74" w14:textId="77777777" w:rsidR="0015614D" w:rsidRPr="00705D41" w:rsidRDefault="0015614D" w:rsidP="0015614D">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Procurement Department</w:t>
            </w:r>
          </w:p>
          <w:p w14:paraId="2228E896" w14:textId="77777777" w:rsidR="0015614D" w:rsidRPr="00705D41" w:rsidRDefault="0015614D" w:rsidP="0015614D">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Attention: Mrs. Amanda Nicolas El Hachem</w:t>
            </w:r>
          </w:p>
          <w:p w14:paraId="166F74FF" w14:textId="77777777" w:rsidR="0015614D" w:rsidRPr="00705D41" w:rsidRDefault="0015614D" w:rsidP="0015614D">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Office: +961 3 391 000 - Fax: +961 3 391 621</w:t>
            </w:r>
          </w:p>
          <w:p w14:paraId="4CE81E72" w14:textId="77777777" w:rsidR="0015614D" w:rsidRPr="00705D41" w:rsidRDefault="0015614D" w:rsidP="0015614D">
            <w:pPr>
              <w:ind w:left="19"/>
              <w:contextualSpacing/>
              <w:jc w:val="both"/>
              <w:rPr>
                <w:rFonts w:asciiTheme="minorBidi" w:hAnsiTheme="minorBidi" w:cstheme="minorBidi"/>
                <w:color w:val="0D0D0D" w:themeColor="text1" w:themeTint="F2"/>
                <w:sz w:val="20"/>
                <w:lang w:val="en-US"/>
              </w:rPr>
            </w:pPr>
            <w:r w:rsidRPr="00705D41">
              <w:rPr>
                <w:rFonts w:asciiTheme="minorBidi" w:hAnsiTheme="minorBidi" w:cstheme="minorBidi"/>
                <w:color w:val="0D0D0D" w:themeColor="text1" w:themeTint="F2"/>
                <w:sz w:val="20"/>
                <w:lang w:val="en-US"/>
              </w:rPr>
              <w:t xml:space="preserve">Email: </w:t>
            </w:r>
            <w:r w:rsidRPr="00705D41">
              <w:rPr>
                <w:rFonts w:cs="Arial"/>
                <w:color w:val="0D0D0D" w:themeColor="text1" w:themeTint="F2"/>
                <w:sz w:val="18"/>
                <w:szCs w:val="18"/>
                <w:shd w:val="clear" w:color="auto" w:fill="F5F5F5"/>
              </w:rPr>
              <w:t> </w:t>
            </w:r>
            <w:hyperlink r:id="rId13" w:history="1">
              <w:r w:rsidRPr="00705D41">
                <w:rPr>
                  <w:rStyle w:val="Hyperlink"/>
                  <w:rFonts w:cs="Arial"/>
                  <w:color w:val="0D0D0D" w:themeColor="text1" w:themeTint="F2"/>
                  <w:sz w:val="20"/>
                  <w:shd w:val="clear" w:color="auto" w:fill="F5F5F5"/>
                </w:rPr>
                <w:t>amanda.nicolaselhachem@alfamobile.com.lb</w:t>
              </w:r>
            </w:hyperlink>
          </w:p>
          <w:p w14:paraId="7FE4E403" w14:textId="77777777" w:rsidR="0015614D" w:rsidRPr="00705D41" w:rsidRDefault="0015614D" w:rsidP="0015614D">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Address:</w:t>
            </w:r>
          </w:p>
          <w:p w14:paraId="0B0C36D0" w14:textId="77777777" w:rsidR="0015614D" w:rsidRPr="00705D41" w:rsidRDefault="0015614D" w:rsidP="0015614D">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Parallel Towers, 17th floor, near Freeway Center, Dekwaneh, Beirut.</w:t>
            </w:r>
          </w:p>
          <w:p w14:paraId="6E9F7671" w14:textId="77777777" w:rsidR="0015614D" w:rsidRPr="00705D41" w:rsidRDefault="0015614D" w:rsidP="0015614D">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P.O.B: 55-534 Sin El Fil</w:t>
            </w:r>
          </w:p>
          <w:p w14:paraId="429B28BF" w14:textId="77777777" w:rsidR="0015614D" w:rsidRPr="0015614D" w:rsidRDefault="0015614D" w:rsidP="0015614D">
            <w:pPr>
              <w:pStyle w:val="ListParagraph"/>
              <w:bidi w:val="0"/>
              <w:ind w:left="379"/>
              <w:contextualSpacing/>
              <w:jc w:val="both"/>
              <w:rPr>
                <w:rFonts w:asciiTheme="minorBidi" w:hAnsiTheme="minorBidi" w:cstheme="minorBidi"/>
                <w:sz w:val="20"/>
                <w:highlight w:val="yellow"/>
                <w:lang w:val="de-DE"/>
              </w:rPr>
            </w:pPr>
          </w:p>
          <w:p w14:paraId="1D8E6DF3" w14:textId="0C91C013" w:rsidR="00F17AC2" w:rsidRDefault="00F17AC2" w:rsidP="0015614D">
            <w:pPr>
              <w:pStyle w:val="ListParagraph"/>
              <w:numPr>
                <w:ilvl w:val="0"/>
                <w:numId w:val="29"/>
              </w:numPr>
              <w:bidi w:val="0"/>
              <w:contextualSpacing/>
              <w:jc w:val="both"/>
              <w:rPr>
                <w:rFonts w:asciiTheme="minorBidi" w:hAnsiTheme="minorBidi" w:cstheme="minorBidi"/>
                <w:sz w:val="20"/>
              </w:rPr>
            </w:pPr>
            <w:r w:rsidRPr="0015614D">
              <w:rPr>
                <w:rFonts w:asciiTheme="minorBidi" w:hAnsiTheme="minorBidi" w:cstheme="minorBidi"/>
                <w:sz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7995597E" w14:textId="7907D507" w:rsidR="00F17AC2" w:rsidRPr="0015614D" w:rsidRDefault="00F17AC2" w:rsidP="0015614D">
            <w:pPr>
              <w:pStyle w:val="ListParagraph"/>
              <w:numPr>
                <w:ilvl w:val="0"/>
                <w:numId w:val="29"/>
              </w:numPr>
              <w:bidi w:val="0"/>
              <w:contextualSpacing/>
              <w:jc w:val="both"/>
              <w:rPr>
                <w:rFonts w:asciiTheme="minorBidi" w:hAnsiTheme="minorBidi" w:cstheme="minorBidi"/>
                <w:sz w:val="20"/>
              </w:rPr>
            </w:pPr>
            <w:r w:rsidRPr="0015614D">
              <w:rPr>
                <w:rFonts w:asciiTheme="minorBidi" w:hAnsiTheme="minorBidi" w:cstheme="minorBidi"/>
                <w:sz w:val="20"/>
              </w:rPr>
              <w:t>The Procuring Entity shall maintain the bid's security, integrity, and confidentiality, ensuring that its content is not accessed except after opening it in accordance with the established procedures.</w:t>
            </w:r>
          </w:p>
          <w:p w14:paraId="71973D44" w14:textId="77777777" w:rsidR="00F17AC2" w:rsidRPr="002161FD" w:rsidRDefault="00F17AC2" w:rsidP="0015614D">
            <w:pPr>
              <w:pStyle w:val="ListParagraph"/>
              <w:numPr>
                <w:ilvl w:val="0"/>
                <w:numId w:val="29"/>
              </w:numPr>
              <w:bidi w:val="0"/>
              <w:contextualSpacing/>
              <w:jc w:val="both"/>
              <w:rPr>
                <w:rFonts w:asciiTheme="minorBidi" w:hAnsiTheme="minorBidi" w:cstheme="minorBidi"/>
                <w:sz w:val="20"/>
                <w:szCs w:val="20"/>
              </w:rPr>
            </w:pPr>
            <w:r w:rsidRPr="002161FD">
              <w:rPr>
                <w:rFonts w:asciiTheme="minorBidi" w:hAnsiTheme="minorBidi" w:cstheme="minorBidi"/>
                <w:sz w:val="20"/>
                <w:szCs w:val="20"/>
              </w:rPr>
              <w:t>Any bid received by the Procuring Entity after the deadline for bid submission will not be opened; instead, it will be returned sealed to the submitting bidder.</w:t>
            </w:r>
          </w:p>
          <w:p w14:paraId="3EC8E7ED" w14:textId="0638A949" w:rsidR="00F17AC2" w:rsidRPr="001311DB" w:rsidRDefault="00F17AC2" w:rsidP="0015614D">
            <w:pPr>
              <w:pStyle w:val="ListParagraph"/>
              <w:numPr>
                <w:ilvl w:val="0"/>
                <w:numId w:val="29"/>
              </w:numPr>
              <w:bidi w:val="0"/>
              <w:contextualSpacing/>
              <w:jc w:val="both"/>
              <w:rPr>
                <w:sz w:val="20"/>
                <w:szCs w:val="20"/>
              </w:rPr>
            </w:pPr>
            <w:r w:rsidRPr="002161FD">
              <w:rPr>
                <w:rFonts w:asciiTheme="minorBidi" w:hAnsiTheme="minorBidi" w:cstheme="minorBidi"/>
                <w:sz w:val="20"/>
                <w:szCs w:val="20"/>
              </w:rPr>
              <w:t>The bidder is not permitted to submit more than one bid, under the penalty of rejecting all their bids.</w:t>
            </w:r>
          </w:p>
        </w:tc>
        <w:tc>
          <w:tcPr>
            <w:tcW w:w="5400" w:type="dxa"/>
            <w:tcBorders>
              <w:top w:val="single" w:sz="4" w:space="0" w:color="auto"/>
              <w:left w:val="single" w:sz="4" w:space="0" w:color="auto"/>
              <w:bottom w:val="single" w:sz="4" w:space="0" w:color="auto"/>
              <w:right w:val="single" w:sz="4" w:space="0" w:color="auto"/>
            </w:tcBorders>
          </w:tcPr>
          <w:p w14:paraId="71F896B1" w14:textId="52D48AC4" w:rsidR="00F17AC2" w:rsidRPr="00860028" w:rsidRDefault="00F17AC2" w:rsidP="00F17AC2">
            <w:pPr>
              <w:bidi/>
              <w:rPr>
                <w:rFonts w:ascii="Simplified Arabic" w:hAnsi="Simplified Arabic" w:cs="Simplified Arabic"/>
                <w:b/>
                <w:bCs/>
                <w:szCs w:val="22"/>
                <w:rtl/>
                <w:lang w:val="en-GB" w:eastAsia="fr-FR"/>
              </w:rPr>
            </w:pPr>
            <w:bookmarkStart w:id="39" w:name="_Toc155776035"/>
            <w:bookmarkStart w:id="40" w:name="_Toc156302392"/>
            <w:bookmarkStart w:id="41" w:name="_Toc156560224"/>
            <w:bookmarkStart w:id="42" w:name="_Toc156565146"/>
            <w:bookmarkStart w:id="43" w:name="_Toc159404079"/>
            <w:bookmarkStart w:id="44" w:name="_Toc159405786"/>
            <w:bookmarkStart w:id="45" w:name="_Toc159921160"/>
            <w:r w:rsidRPr="00860028">
              <w:rPr>
                <w:rFonts w:ascii="Simplified Arabic" w:hAnsi="Simplified Arabic" w:cs="Simplified Arabic"/>
                <w:b/>
                <w:bCs/>
                <w:szCs w:val="22"/>
                <w:rtl/>
                <w:lang w:val="en-GB" w:eastAsia="fr-FR"/>
              </w:rPr>
              <w:lastRenderedPageBreak/>
              <w:t xml:space="preserve">المادة </w:t>
            </w:r>
            <w:r w:rsidR="00DE1335">
              <w:rPr>
                <w:rFonts w:ascii="Simplified Arabic" w:hAnsi="Simplified Arabic" w:cs="Simplified Arabic"/>
                <w:b/>
                <w:bCs/>
                <w:szCs w:val="22"/>
                <w:lang w:val="en-GB" w:eastAsia="fr-FR"/>
              </w:rPr>
              <w:t>8</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lang w:bidi="ar-LB"/>
              </w:rPr>
              <w:t xml:space="preserve"> ضمان حسن التنفيذ (المادة 35 من قانون الشراء العام)</w:t>
            </w:r>
          </w:p>
          <w:p w14:paraId="1E802BE4" w14:textId="77777777" w:rsidR="00F17AC2" w:rsidRPr="00CF6566" w:rsidRDefault="00F17AC2" w:rsidP="00F17AC2">
            <w:pPr>
              <w:numPr>
                <w:ilvl w:val="0"/>
                <w:numId w:val="7"/>
              </w:numPr>
              <w:bidi/>
              <w:spacing w:line="276" w:lineRule="auto"/>
              <w:ind w:left="567" w:hanging="567"/>
              <w:jc w:val="both"/>
              <w:rPr>
                <w:rFonts w:ascii="Simplified Arabic" w:hAnsi="Simplified Arabic" w:cs="Simplified Arabic"/>
                <w:szCs w:val="22"/>
                <w:rtl/>
                <w:lang w:bidi="ar-LB"/>
              </w:rPr>
            </w:pPr>
            <w:bookmarkStart w:id="46" w:name="_heading=h.30j0zll" w:colFirst="0" w:colLast="0"/>
            <w:bookmarkEnd w:id="39"/>
            <w:bookmarkEnd w:id="40"/>
            <w:bookmarkEnd w:id="41"/>
            <w:bookmarkEnd w:id="42"/>
            <w:bookmarkEnd w:id="43"/>
            <w:bookmarkEnd w:id="44"/>
            <w:bookmarkEnd w:id="45"/>
            <w:bookmarkEnd w:id="46"/>
            <w:r w:rsidRPr="00CF6566">
              <w:rPr>
                <w:rFonts w:ascii="Simplified Arabic" w:hAnsi="Simplified Arabic" w:cs="Simplified Arabic"/>
                <w:szCs w:val="22"/>
                <w:rtl/>
              </w:rPr>
              <w:t>تحدد قيمة ضمان حسن التنفيذ بنسبة 10% من قيمة العقد.</w:t>
            </w:r>
          </w:p>
          <w:p w14:paraId="36208E2A" w14:textId="77777777" w:rsidR="00F17AC2" w:rsidRPr="00CF6566" w:rsidRDefault="00F17AC2" w:rsidP="00F17AC2">
            <w:pPr>
              <w:numPr>
                <w:ilvl w:val="0"/>
                <w:numId w:val="7"/>
              </w:numPr>
              <w:bidi/>
              <w:spacing w:line="276" w:lineRule="auto"/>
              <w:ind w:left="567" w:hanging="567"/>
              <w:jc w:val="both"/>
              <w:rPr>
                <w:rFonts w:ascii="Simplified Arabic" w:hAnsi="Simplified Arabic" w:cs="Simplified Arabic"/>
                <w:szCs w:val="22"/>
              </w:rPr>
            </w:pPr>
            <w:r w:rsidRPr="00CF6566">
              <w:rPr>
                <w:rFonts w:ascii="Simplified Arabic" w:hAnsi="Simplified Arabic" w:cs="Simplified Arabic"/>
                <w:b/>
                <w:color w:val="000000"/>
                <w:szCs w:val="22"/>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19FAADE9" w14:textId="77777777" w:rsidR="00F17AC2" w:rsidRPr="00CF6566" w:rsidRDefault="00F17AC2" w:rsidP="00F17AC2">
            <w:pPr>
              <w:numPr>
                <w:ilvl w:val="0"/>
                <w:numId w:val="7"/>
              </w:numPr>
              <w:bidi/>
              <w:spacing w:line="276" w:lineRule="auto"/>
              <w:ind w:left="567" w:hanging="567"/>
              <w:jc w:val="both"/>
              <w:rPr>
                <w:rFonts w:ascii="Simplified Arabic" w:hAnsi="Simplified Arabic" w:cs="Simplified Arabic"/>
                <w:szCs w:val="22"/>
              </w:rPr>
            </w:pPr>
            <w:r w:rsidRPr="00CF6566">
              <w:rPr>
                <w:rFonts w:ascii="Simplified Arabic" w:hAnsi="Simplified Arabic" w:cs="Simplified Arabic"/>
                <w:b/>
                <w:color w:val="000000"/>
                <w:szCs w:val="22"/>
                <w:rtl/>
                <w:lang w:bidi="ar-LB"/>
              </w:rPr>
              <w:t xml:space="preserve">يبقى ضمان حسن التنفيذ مجمدًا طوال مدة التلزيم، ويُحسم منه مباشرةً وبدون سابق إنذار ما قد يترتب من </w:t>
            </w:r>
            <w:r w:rsidRPr="00CF6566">
              <w:rPr>
                <w:rFonts w:ascii="Simplified Arabic" w:hAnsi="Simplified Arabic" w:cs="Simplified Arabic"/>
                <w:szCs w:val="22"/>
                <w:rtl/>
              </w:rPr>
              <w:t>غرامات أو مخالفات أو عطل أو ضرر يحدثه الملتزم إلى حين إيفائه بكامل الموجبات.</w:t>
            </w:r>
          </w:p>
          <w:p w14:paraId="40EE9684" w14:textId="77777777" w:rsidR="00F17AC2" w:rsidRPr="00CF6566" w:rsidRDefault="00F17AC2" w:rsidP="00F17AC2">
            <w:pPr>
              <w:numPr>
                <w:ilvl w:val="0"/>
                <w:numId w:val="7"/>
              </w:numPr>
              <w:bidi/>
              <w:spacing w:line="276" w:lineRule="auto"/>
              <w:ind w:left="567" w:hanging="567"/>
              <w:jc w:val="both"/>
              <w:rPr>
                <w:rFonts w:ascii="Simplified Arabic" w:hAnsi="Simplified Arabic" w:cs="Simplified Arabic"/>
                <w:szCs w:val="22"/>
              </w:rPr>
            </w:pPr>
            <w:r w:rsidRPr="00CF6566">
              <w:rPr>
                <w:rFonts w:ascii="Simplified Arabic" w:hAnsi="Simplified Arabic" w:cs="Simplified Arabic"/>
                <w:b/>
                <w:color w:val="000000"/>
                <w:szCs w:val="22"/>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1C111BC0" w14:textId="77777777" w:rsidR="00F17AC2" w:rsidRDefault="00F17AC2" w:rsidP="00F17AC2">
            <w:pPr>
              <w:bidi/>
              <w:jc w:val="both"/>
              <w:rPr>
                <w:rFonts w:ascii="Simplified Arabic" w:hAnsi="Simplified Arabic" w:cs="Simplified Arabic"/>
                <w:szCs w:val="22"/>
              </w:rPr>
            </w:pPr>
          </w:p>
          <w:p w14:paraId="1D5647C0" w14:textId="77777777" w:rsidR="00F17AC2" w:rsidRDefault="00F17AC2" w:rsidP="00F17AC2">
            <w:pPr>
              <w:bidi/>
              <w:jc w:val="both"/>
              <w:rPr>
                <w:rFonts w:ascii="Simplified Arabic" w:hAnsi="Simplified Arabic" w:cs="Simplified Arabic"/>
                <w:szCs w:val="22"/>
              </w:rPr>
            </w:pPr>
          </w:p>
          <w:p w14:paraId="5833D804" w14:textId="4CBA3A77" w:rsidR="00F17AC2" w:rsidRPr="00860028" w:rsidRDefault="00F17AC2" w:rsidP="00F17AC2">
            <w:pPr>
              <w:bidi/>
              <w:rPr>
                <w:rFonts w:ascii="Simplified Arabic" w:hAnsi="Simplified Arabic" w:cs="Simplified Arabic"/>
                <w:b/>
                <w:bCs/>
                <w:szCs w:val="22"/>
                <w:lang w:val="en-GB" w:eastAsia="fr-FR"/>
              </w:rPr>
            </w:pPr>
            <w:r w:rsidRPr="00860028">
              <w:rPr>
                <w:rFonts w:ascii="Simplified Arabic" w:hAnsi="Simplified Arabic" w:cs="Simplified Arabic"/>
                <w:b/>
                <w:bCs/>
                <w:szCs w:val="22"/>
                <w:rtl/>
                <w:lang w:val="en-GB" w:eastAsia="fr-FR"/>
              </w:rPr>
              <w:t xml:space="preserve">المادة </w:t>
            </w:r>
            <w:r w:rsidR="00DE1335">
              <w:rPr>
                <w:rFonts w:ascii="Simplified Arabic" w:hAnsi="Simplified Arabic" w:cs="Simplified Arabic"/>
                <w:b/>
                <w:bCs/>
                <w:szCs w:val="22"/>
                <w:lang w:val="en-GB" w:eastAsia="fr-FR"/>
              </w:rPr>
              <w:t>9</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lang w:bidi="ar-LB"/>
              </w:rPr>
              <w:t xml:space="preserve"> طريقة دفع الضمانات (المادة 36 من قانون الشراء العام)</w:t>
            </w:r>
          </w:p>
          <w:p w14:paraId="0AF8AC70" w14:textId="14F2D188" w:rsidR="00B539F3" w:rsidRPr="008D75C4" w:rsidRDefault="00B539F3" w:rsidP="00B539F3">
            <w:pPr>
              <w:pStyle w:val="ListParagraph"/>
              <w:numPr>
                <w:ilvl w:val="3"/>
                <w:numId w:val="9"/>
              </w:numPr>
              <w:spacing w:after="200"/>
              <w:ind w:left="396"/>
              <w:contextualSpacing/>
              <w:jc w:val="both"/>
              <w:rPr>
                <w:rFonts w:ascii="Simplified Arabic" w:hAnsi="Simplified Arabic" w:cs="Simplified Arabic"/>
                <w:b/>
                <w:color w:val="0D0D0D" w:themeColor="text1" w:themeTint="F2"/>
                <w:sz w:val="22"/>
                <w:szCs w:val="22"/>
              </w:rPr>
            </w:pPr>
            <w:bookmarkStart w:id="47" w:name="_heading=h.1fob9te" w:colFirst="0" w:colLast="0"/>
            <w:bookmarkEnd w:id="47"/>
            <w:r w:rsidRPr="008D75C4">
              <w:rPr>
                <w:rFonts w:ascii="Simplified Arabic" w:hAnsi="Simplified Arabic" w:cs="Simplified Arabic"/>
                <w:b/>
                <w:color w:val="0D0D0D" w:themeColor="text1" w:themeTint="F2"/>
                <w:sz w:val="22"/>
                <w:szCs w:val="22"/>
                <w:rtl/>
              </w:rPr>
              <w:t>يكون ضمان العرض كما ضمان حسن التنفيذ إمّا نقدياً يُدفع إلى</w:t>
            </w:r>
            <w:r w:rsidRPr="008D75C4">
              <w:rPr>
                <w:rFonts w:ascii="Simplified Arabic" w:hAnsi="Simplified Arabic" w:cs="Simplified Arabic"/>
                <w:b/>
                <w:color w:val="0D0D0D" w:themeColor="text1" w:themeTint="F2"/>
                <w:sz w:val="22"/>
                <w:szCs w:val="22"/>
              </w:rPr>
              <w:t xml:space="preserve"> MIC1</w:t>
            </w:r>
            <w:r w:rsidRPr="008D75C4">
              <w:rPr>
                <w:rFonts w:ascii="Simplified Arabic" w:hAnsi="Simplified Arabic" w:cs="Simplified Arabic"/>
                <w:b/>
                <w:color w:val="0D0D0D" w:themeColor="text1" w:themeTint="F2"/>
                <w:sz w:val="22"/>
                <w:szCs w:val="22"/>
                <w:rtl/>
              </w:rPr>
              <w:t>، وإما بموجب كتاب ضمان مصرفي غير قابل للرجوع عنه، صادر عن مصرف مقبول من مصرف لبنان يُبيِّن أنه قابل للدفع غب الطلب، ويقدم ضمان العرض بإسم</w:t>
            </w:r>
            <w:r w:rsidRPr="008D75C4">
              <w:rPr>
                <w:rFonts w:asciiTheme="minorBidi" w:hAnsiTheme="minorBidi" w:cstheme="minorBidi"/>
                <w:b/>
                <w:bCs/>
                <w:color w:val="0D0D0D" w:themeColor="text1" w:themeTint="F2"/>
                <w:sz w:val="20"/>
                <w:szCs w:val="20"/>
              </w:rPr>
              <w:t xml:space="preserve"> </w:t>
            </w:r>
            <w:r>
              <w:rPr>
                <w:rFonts w:asciiTheme="minorBidi" w:hAnsiTheme="minorBidi" w:cstheme="minorBidi"/>
                <w:b/>
                <w:bCs/>
                <w:color w:val="0D0D0D" w:themeColor="text1" w:themeTint="F2"/>
                <w:sz w:val="20"/>
                <w:szCs w:val="20"/>
              </w:rPr>
              <w:t>EXFO Upgrade needed Hardware</w:t>
            </w:r>
            <w:r w:rsidRPr="008D75C4">
              <w:rPr>
                <w:rFonts w:asciiTheme="minorBidi" w:hAnsiTheme="minorBidi" w:cstheme="minorBidi"/>
                <w:b/>
                <w:bCs/>
                <w:color w:val="0D0D0D" w:themeColor="text1" w:themeTint="F2"/>
                <w:sz w:val="20"/>
                <w:szCs w:val="20"/>
              </w:rPr>
              <w:t xml:space="preserve"> </w:t>
            </w:r>
            <w:r w:rsidRPr="008D75C4">
              <w:rPr>
                <w:rFonts w:ascii="Simplified Arabic" w:hAnsi="Simplified Arabic" w:cs="Simplified Arabic"/>
                <w:b/>
                <w:color w:val="0D0D0D" w:themeColor="text1" w:themeTint="F2"/>
                <w:sz w:val="22"/>
                <w:szCs w:val="22"/>
                <w:rtl/>
              </w:rPr>
              <w:t>لصالح</w:t>
            </w:r>
            <w:r w:rsidRPr="008D75C4">
              <w:rPr>
                <w:rFonts w:ascii="Simplified Arabic" w:hAnsi="Simplified Arabic" w:cs="Simplified Arabic"/>
                <w:b/>
                <w:color w:val="0D0D0D" w:themeColor="text1" w:themeTint="F2"/>
                <w:sz w:val="22"/>
                <w:szCs w:val="22"/>
              </w:rPr>
              <w:t xml:space="preserve">MIC1 </w:t>
            </w:r>
            <w:r w:rsidRPr="008D75C4">
              <w:rPr>
                <w:rFonts w:ascii="Simplified Arabic" w:hAnsi="Simplified Arabic" w:cs="Simplified Arabic"/>
                <w:b/>
                <w:color w:val="0D0D0D" w:themeColor="text1" w:themeTint="F2"/>
                <w:sz w:val="22"/>
                <w:szCs w:val="22"/>
                <w:rtl/>
              </w:rPr>
              <w:t>.</w:t>
            </w:r>
          </w:p>
          <w:p w14:paraId="00FBEF2D" w14:textId="77777777" w:rsidR="00B539F3" w:rsidRPr="00CF6566" w:rsidRDefault="00B539F3" w:rsidP="00B539F3">
            <w:pPr>
              <w:pStyle w:val="ListParagraph"/>
              <w:numPr>
                <w:ilvl w:val="3"/>
                <w:numId w:val="9"/>
              </w:numPr>
              <w:ind w:left="396"/>
              <w:contextualSpacing/>
              <w:jc w:val="both"/>
              <w:rPr>
                <w:rFonts w:ascii="Simplified Arabic" w:hAnsi="Simplified Arabic" w:cs="Simplified Arabic"/>
                <w:b/>
                <w:sz w:val="22"/>
                <w:szCs w:val="22"/>
              </w:rPr>
            </w:pPr>
            <w:r w:rsidRPr="008D75C4">
              <w:rPr>
                <w:rFonts w:ascii="Simplified Arabic" w:hAnsi="Simplified Arabic" w:cs="Simplified Arabic"/>
                <w:b/>
                <w:color w:val="0D0D0D" w:themeColor="text1" w:themeTint="F2"/>
                <w:sz w:val="22"/>
                <w:szCs w:val="22"/>
                <w:rtl/>
              </w:rPr>
              <w:t xml:space="preserve">لا يقبل الإستعاضة عن الضمانات بشيك بصرفي أو بإيصال مُعطى من الخزينة عائد لضمان صفقة سابقة حتى لو كان </w:t>
            </w:r>
            <w:r w:rsidRPr="00CF6566">
              <w:rPr>
                <w:rFonts w:ascii="Simplified Arabic" w:hAnsi="Simplified Arabic" w:cs="Simplified Arabic"/>
                <w:b/>
                <w:sz w:val="22"/>
                <w:szCs w:val="22"/>
                <w:rtl/>
              </w:rPr>
              <w:t>قد تقرر رد قيمته.</w:t>
            </w:r>
          </w:p>
          <w:p w14:paraId="6F0C82A6" w14:textId="77777777" w:rsidR="00F17AC2" w:rsidRPr="00B539F3" w:rsidRDefault="00F17AC2" w:rsidP="00F17AC2">
            <w:pPr>
              <w:pStyle w:val="ListParagraph"/>
              <w:ind w:left="396"/>
              <w:rPr>
                <w:rFonts w:ascii="Simplified Arabic" w:hAnsi="Simplified Arabic" w:cs="Simplified Arabic"/>
                <w:b/>
                <w:sz w:val="22"/>
                <w:szCs w:val="22"/>
              </w:rPr>
            </w:pPr>
          </w:p>
          <w:p w14:paraId="3FCE7851" w14:textId="454304C5" w:rsidR="00F17AC2" w:rsidRPr="00860028" w:rsidRDefault="00F17AC2" w:rsidP="00F17AC2">
            <w:pPr>
              <w:bidi/>
              <w:rPr>
                <w:rFonts w:ascii="Simplified Arabic" w:hAnsi="Simplified Arabic" w:cs="Simplified Arabic"/>
                <w:b/>
                <w:bCs/>
                <w:szCs w:val="22"/>
                <w:lang w:val="en-GB" w:eastAsia="fr-FR"/>
              </w:rPr>
            </w:pPr>
            <w:r w:rsidRPr="00860028">
              <w:rPr>
                <w:rFonts w:ascii="Simplified Arabic" w:hAnsi="Simplified Arabic" w:cs="Simplified Arabic"/>
                <w:b/>
                <w:bCs/>
                <w:szCs w:val="22"/>
                <w:rtl/>
                <w:lang w:val="en-GB" w:eastAsia="fr-FR"/>
              </w:rPr>
              <w:t xml:space="preserve">المادة </w:t>
            </w:r>
            <w:r w:rsidR="00DE1335">
              <w:rPr>
                <w:rFonts w:ascii="Simplified Arabic" w:hAnsi="Simplified Arabic" w:cs="Simplified Arabic"/>
                <w:b/>
                <w:bCs/>
                <w:szCs w:val="22"/>
                <w:lang w:val="en-GB" w:eastAsia="fr-FR"/>
              </w:rPr>
              <w:t>10</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lang w:bidi="ar-LB"/>
              </w:rPr>
              <w:t xml:space="preserve"> تقديم العروض</w:t>
            </w:r>
          </w:p>
          <w:p w14:paraId="01F75EAA" w14:textId="77777777" w:rsidR="00F17AC2" w:rsidRPr="00CF6566" w:rsidRDefault="00F17AC2" w:rsidP="00F17AC2">
            <w:pPr>
              <w:numPr>
                <w:ilvl w:val="0"/>
                <w:numId w:val="13"/>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 xml:space="preserve">يوضع العرض ضمن غلافَين مختومَين يتضمن الأول الوثائق والمستندات المطلوبة في البند (أولًا) من المادة </w:t>
            </w:r>
            <w:r w:rsidRPr="00CF6566">
              <w:rPr>
                <w:rFonts w:ascii="Simplified Arabic" w:eastAsia="Cambria" w:hAnsi="Simplified Arabic" w:cs="Simplified Arabic"/>
                <w:color w:val="000000"/>
                <w:szCs w:val="22"/>
                <w:rtl/>
                <w:lang w:bidi="ar-LB"/>
              </w:rPr>
              <w:t>الرابعة</w:t>
            </w:r>
            <w:r w:rsidRPr="00CF6566">
              <w:rPr>
                <w:rFonts w:ascii="Simplified Arabic" w:eastAsia="Cambria" w:hAnsi="Simplified Arabic" w:cs="Simplified Arabic"/>
                <w:color w:val="000000"/>
                <w:szCs w:val="22"/>
                <w:rtl/>
              </w:rPr>
              <w:t xml:space="preserve"> أعلاه، ويتضمن الثاني الغلاف رقم (2) بيان الأسعار كما هو مطلوب في البند (ثانيًا) من المادة الرابعة أعلاه، ويذكر على ظاهر كل غلاف:</w:t>
            </w:r>
          </w:p>
          <w:p w14:paraId="09F7545C" w14:textId="77777777" w:rsidR="00F17AC2" w:rsidRPr="00CF6566" w:rsidRDefault="00F17AC2" w:rsidP="00F17AC2">
            <w:pPr>
              <w:pStyle w:val="ListParagraph"/>
              <w:numPr>
                <w:ilvl w:val="0"/>
                <w:numId w:val="16"/>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CF6566">
              <w:rPr>
                <w:rFonts w:ascii="Simplified Arabic" w:eastAsia="Cambria" w:hAnsi="Simplified Arabic" w:cs="Simplified Arabic"/>
                <w:color w:val="000000"/>
                <w:sz w:val="22"/>
                <w:szCs w:val="22"/>
                <w:rtl/>
              </w:rPr>
              <w:t>الغلاف رقم ( )</w:t>
            </w:r>
          </w:p>
          <w:p w14:paraId="706C1487" w14:textId="77777777" w:rsidR="00F17AC2" w:rsidRPr="00CF6566" w:rsidRDefault="00F17AC2" w:rsidP="00F17AC2">
            <w:pPr>
              <w:pStyle w:val="ListParagraph"/>
              <w:numPr>
                <w:ilvl w:val="0"/>
                <w:numId w:val="16"/>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CF6566">
              <w:rPr>
                <w:rFonts w:ascii="Simplified Arabic" w:eastAsia="Cambria" w:hAnsi="Simplified Arabic" w:cs="Simplified Arabic"/>
                <w:color w:val="000000"/>
                <w:sz w:val="22"/>
                <w:szCs w:val="22"/>
                <w:rtl/>
              </w:rPr>
              <w:t xml:space="preserve"> اسم العارض وختمه. </w:t>
            </w:r>
          </w:p>
          <w:p w14:paraId="7D5C7E55" w14:textId="77777777" w:rsidR="00F17AC2" w:rsidRPr="00CF6566" w:rsidRDefault="00F17AC2" w:rsidP="00F17AC2">
            <w:pPr>
              <w:pStyle w:val="ListParagraph"/>
              <w:numPr>
                <w:ilvl w:val="0"/>
                <w:numId w:val="16"/>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CF6566">
              <w:rPr>
                <w:rFonts w:ascii="Simplified Arabic" w:eastAsia="Cambria" w:hAnsi="Simplified Arabic" w:cs="Simplified Arabic"/>
                <w:color w:val="000000"/>
                <w:sz w:val="22"/>
                <w:szCs w:val="22"/>
                <w:rtl/>
              </w:rPr>
              <w:t xml:space="preserve">محتوياته </w:t>
            </w:r>
          </w:p>
          <w:p w14:paraId="60678B2C" w14:textId="77777777" w:rsidR="00F17AC2" w:rsidRPr="00CF6566" w:rsidRDefault="00F17AC2" w:rsidP="00F17AC2">
            <w:pPr>
              <w:pStyle w:val="ListParagraph"/>
              <w:numPr>
                <w:ilvl w:val="0"/>
                <w:numId w:val="16"/>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CF6566">
              <w:rPr>
                <w:rFonts w:ascii="Simplified Arabic" w:eastAsia="Cambria" w:hAnsi="Simplified Arabic" w:cs="Simplified Arabic"/>
                <w:color w:val="000000"/>
                <w:sz w:val="22"/>
                <w:szCs w:val="22"/>
                <w:rtl/>
              </w:rPr>
              <w:t xml:space="preserve">موضوع الصفقة </w:t>
            </w:r>
          </w:p>
          <w:p w14:paraId="7F530068" w14:textId="77777777" w:rsidR="00F17AC2" w:rsidRDefault="00F17AC2" w:rsidP="00F17AC2">
            <w:pPr>
              <w:pStyle w:val="ListParagraph"/>
              <w:numPr>
                <w:ilvl w:val="0"/>
                <w:numId w:val="16"/>
              </w:numPr>
              <w:pBdr>
                <w:top w:val="nil"/>
                <w:left w:val="nil"/>
                <w:bottom w:val="nil"/>
                <w:right w:val="nil"/>
                <w:between w:val="nil"/>
              </w:pBdr>
              <w:contextualSpacing/>
              <w:jc w:val="both"/>
              <w:rPr>
                <w:rFonts w:ascii="Simplified Arabic" w:eastAsia="Cambria" w:hAnsi="Simplified Arabic" w:cs="Simplified Arabic"/>
                <w:color w:val="000000"/>
                <w:sz w:val="22"/>
                <w:szCs w:val="22"/>
              </w:rPr>
            </w:pPr>
            <w:r w:rsidRPr="00CF6566">
              <w:rPr>
                <w:rFonts w:ascii="Simplified Arabic" w:eastAsia="Cambria" w:hAnsi="Simplified Arabic" w:cs="Simplified Arabic"/>
                <w:color w:val="000000"/>
                <w:sz w:val="22"/>
                <w:szCs w:val="22"/>
                <w:rtl/>
              </w:rPr>
              <w:t>تاريخ جلسة التلزيم.</w:t>
            </w:r>
          </w:p>
          <w:p w14:paraId="0E036589" w14:textId="77777777" w:rsidR="00ED40CD" w:rsidRDefault="00ED40CD" w:rsidP="00ED40CD">
            <w:pPr>
              <w:pBdr>
                <w:top w:val="nil"/>
                <w:left w:val="nil"/>
                <w:bottom w:val="nil"/>
                <w:right w:val="nil"/>
                <w:between w:val="nil"/>
              </w:pBdr>
              <w:bidi/>
              <w:contextualSpacing/>
              <w:jc w:val="both"/>
              <w:rPr>
                <w:rFonts w:ascii="Simplified Arabic" w:eastAsia="Cambria" w:hAnsi="Simplified Arabic" w:cs="Simplified Arabic"/>
                <w:color w:val="000000"/>
                <w:szCs w:val="22"/>
                <w:lang w:val="en-US"/>
              </w:rPr>
            </w:pPr>
          </w:p>
          <w:p w14:paraId="30E4B2ED" w14:textId="77777777" w:rsidR="00ED40CD" w:rsidRDefault="00ED40CD" w:rsidP="00ED40CD">
            <w:pPr>
              <w:pBdr>
                <w:top w:val="nil"/>
                <w:left w:val="nil"/>
                <w:bottom w:val="nil"/>
                <w:right w:val="nil"/>
                <w:between w:val="nil"/>
              </w:pBdr>
              <w:bidi/>
              <w:contextualSpacing/>
              <w:jc w:val="both"/>
              <w:rPr>
                <w:rFonts w:ascii="Simplified Arabic" w:eastAsia="Cambria" w:hAnsi="Simplified Arabic" w:cs="Simplified Arabic"/>
                <w:color w:val="000000"/>
                <w:szCs w:val="22"/>
                <w:lang w:val="en-US"/>
              </w:rPr>
            </w:pPr>
          </w:p>
          <w:p w14:paraId="2F4E791B" w14:textId="77777777" w:rsidR="00ED40CD" w:rsidRDefault="00ED40CD" w:rsidP="00ED40CD">
            <w:pPr>
              <w:pBdr>
                <w:top w:val="nil"/>
                <w:left w:val="nil"/>
                <w:bottom w:val="nil"/>
                <w:right w:val="nil"/>
                <w:between w:val="nil"/>
              </w:pBdr>
              <w:bidi/>
              <w:contextualSpacing/>
              <w:jc w:val="both"/>
              <w:rPr>
                <w:rFonts w:ascii="Simplified Arabic" w:eastAsia="Cambria" w:hAnsi="Simplified Arabic" w:cs="Simplified Arabic"/>
                <w:color w:val="000000"/>
                <w:szCs w:val="22"/>
                <w:lang w:val="en-US"/>
              </w:rPr>
            </w:pPr>
          </w:p>
          <w:p w14:paraId="4CCBA8E4" w14:textId="77777777" w:rsidR="00ED40CD" w:rsidRDefault="00ED40CD" w:rsidP="00ED40CD">
            <w:pPr>
              <w:pBdr>
                <w:top w:val="nil"/>
                <w:left w:val="nil"/>
                <w:bottom w:val="nil"/>
                <w:right w:val="nil"/>
                <w:between w:val="nil"/>
              </w:pBdr>
              <w:bidi/>
              <w:contextualSpacing/>
              <w:jc w:val="both"/>
              <w:rPr>
                <w:rFonts w:ascii="Simplified Arabic" w:eastAsia="Cambria" w:hAnsi="Simplified Arabic" w:cs="Simplified Arabic"/>
                <w:color w:val="000000"/>
                <w:szCs w:val="22"/>
                <w:lang w:val="en-US"/>
              </w:rPr>
            </w:pPr>
          </w:p>
          <w:p w14:paraId="75294922" w14:textId="77777777" w:rsidR="00ED40CD" w:rsidRPr="00ED40CD" w:rsidRDefault="00ED40CD" w:rsidP="00ED40CD">
            <w:pPr>
              <w:pBdr>
                <w:top w:val="nil"/>
                <w:left w:val="nil"/>
                <w:bottom w:val="nil"/>
                <w:right w:val="nil"/>
                <w:between w:val="nil"/>
              </w:pBdr>
              <w:bidi/>
              <w:contextualSpacing/>
              <w:jc w:val="both"/>
              <w:rPr>
                <w:rFonts w:ascii="Simplified Arabic" w:eastAsia="Cambria" w:hAnsi="Simplified Arabic" w:cs="Simplified Arabic"/>
                <w:color w:val="000000"/>
                <w:szCs w:val="22"/>
                <w:lang w:val="en-US"/>
              </w:rPr>
            </w:pPr>
          </w:p>
          <w:p w14:paraId="04E39584" w14:textId="77777777" w:rsidR="00F35306" w:rsidRPr="00F35306" w:rsidRDefault="00F35306" w:rsidP="00F35306">
            <w:pPr>
              <w:numPr>
                <w:ilvl w:val="0"/>
                <w:numId w:val="13"/>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يوضع الغلافان المنصوص عنهما في الفقرة (1) من هذه المادة ضمن غلاف ثالث موحد مختوم ومعنون باسم (</w:t>
            </w:r>
            <w:r w:rsidRPr="0085202A">
              <w:rPr>
                <w:rFonts w:asciiTheme="minorBidi" w:hAnsiTheme="minorBidi" w:cstheme="minorBidi"/>
                <w:color w:val="0D0D0D" w:themeColor="text1" w:themeTint="F2"/>
                <w:sz w:val="20"/>
              </w:rPr>
              <w:t xml:space="preserve">MIC1, </w:t>
            </w:r>
            <w:r w:rsidRPr="0085202A">
              <w:rPr>
                <w:rFonts w:asciiTheme="minorBidi" w:hAnsiTheme="minorBidi" w:cstheme="minorBidi"/>
                <w:color w:val="0D0D0D" w:themeColor="text1" w:themeTint="F2"/>
                <w:sz w:val="18"/>
                <w:szCs w:val="18"/>
              </w:rPr>
              <w:t>Parallel Towers, block A, Barbar Aboujaode street, Dekwaneh, Beirut Lebanon</w:t>
            </w:r>
            <w:r w:rsidRPr="00CF6566">
              <w:rPr>
                <w:rFonts w:ascii="Simplified Arabic" w:eastAsia="Cambria" w:hAnsi="Simplified Arabic" w:cs="Simplified Arabic"/>
                <w:color w:val="000000"/>
                <w:szCs w:val="22"/>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w:t>
            </w:r>
            <w:r w:rsidRPr="00F35306">
              <w:rPr>
                <w:rFonts w:ascii="Simplified Arabic" w:eastAsia="Cambria" w:hAnsi="Simplified Arabic" w:cs="Simplified Arabic"/>
                <w:color w:val="000000"/>
                <w:szCs w:val="22"/>
                <w:rtl/>
              </w:rPr>
              <w:t>الحاسوب على ستيكرز بيضاء اللون تلصق عليه عند تقديمه إلى (</w:t>
            </w:r>
            <w:r w:rsidRPr="00F35306">
              <w:rPr>
                <w:rFonts w:ascii="Simplified Arabic" w:eastAsia="Cambria" w:hAnsi="Simplified Arabic" w:cs="Simplified Arabic"/>
                <w:color w:val="000000"/>
                <w:szCs w:val="22"/>
              </w:rPr>
              <w:t>MIC1</w:t>
            </w:r>
            <w:r w:rsidRPr="00F35306">
              <w:rPr>
                <w:rFonts w:ascii="Simplified Arabic" w:eastAsia="Cambria" w:hAnsi="Simplified Arabic" w:cs="Simplified Arabic"/>
                <w:color w:val="000000"/>
                <w:szCs w:val="22"/>
                <w:rtl/>
              </w:rPr>
              <w:t>).</w:t>
            </w:r>
          </w:p>
          <w:p w14:paraId="6787DEA9" w14:textId="77777777" w:rsidR="00F35306" w:rsidRPr="00F35306" w:rsidRDefault="00F17AC2" w:rsidP="00F17AC2">
            <w:pPr>
              <w:numPr>
                <w:ilvl w:val="0"/>
                <w:numId w:val="13"/>
              </w:numPr>
              <w:pBdr>
                <w:top w:val="nil"/>
                <w:left w:val="nil"/>
                <w:bottom w:val="nil"/>
                <w:right w:val="nil"/>
                <w:between w:val="nil"/>
              </w:pBdr>
              <w:bidi/>
              <w:jc w:val="both"/>
              <w:rPr>
                <w:rFonts w:ascii="Simplified Arabic" w:eastAsia="Cambria" w:hAnsi="Simplified Arabic" w:cs="Simplified Arabic"/>
                <w:color w:val="000000"/>
                <w:szCs w:val="22"/>
              </w:rPr>
            </w:pPr>
            <w:r w:rsidRPr="00F35306">
              <w:rPr>
                <w:rFonts w:ascii="Simplified Arabic" w:eastAsia="Cambria" w:hAnsi="Simplified Arabic" w:cs="Simplified Arabic"/>
                <w:color w:val="000000"/>
                <w:szCs w:val="22"/>
                <w:rtl/>
              </w:rPr>
              <w:t>ترسل العروض بواسطة البريد العام أو الخاص المغفل أو باليد مباشرة إلى</w:t>
            </w:r>
            <w:r w:rsidR="00F35306" w:rsidRPr="00F35306">
              <w:rPr>
                <w:rFonts w:ascii="Simplified Arabic" w:eastAsia="Cambria" w:hAnsi="Simplified Arabic" w:cs="Simplified Arabic"/>
                <w:color w:val="000000"/>
                <w:szCs w:val="22"/>
              </w:rPr>
              <w:t>:</w:t>
            </w:r>
          </w:p>
          <w:p w14:paraId="793C2221" w14:textId="77777777" w:rsidR="00F35306" w:rsidRDefault="00F35306" w:rsidP="00F35306">
            <w:pPr>
              <w:ind w:left="19"/>
              <w:contextualSpacing/>
              <w:jc w:val="both"/>
              <w:rPr>
                <w:rFonts w:asciiTheme="minorBidi" w:hAnsiTheme="minorBidi" w:cstheme="minorBidi"/>
                <w:color w:val="0D0D0D" w:themeColor="text1" w:themeTint="F2"/>
                <w:sz w:val="20"/>
              </w:rPr>
            </w:pPr>
          </w:p>
          <w:p w14:paraId="7B9C8023" w14:textId="3615B136" w:rsidR="00F35306" w:rsidRPr="00C0630D" w:rsidRDefault="00F35306" w:rsidP="00F35306">
            <w:pPr>
              <w:ind w:left="19"/>
              <w:contextualSpacing/>
              <w:jc w:val="both"/>
              <w:rPr>
                <w:rFonts w:asciiTheme="minorBidi" w:hAnsiTheme="minorBidi" w:cstheme="minorBidi"/>
                <w:color w:val="0D0D0D" w:themeColor="text1" w:themeTint="F2"/>
                <w:sz w:val="20"/>
              </w:rPr>
            </w:pPr>
            <w:r w:rsidRPr="00C0630D">
              <w:rPr>
                <w:rFonts w:asciiTheme="minorBidi" w:hAnsiTheme="minorBidi" w:cstheme="minorBidi"/>
                <w:color w:val="0D0D0D" w:themeColor="text1" w:themeTint="F2"/>
                <w:sz w:val="20"/>
              </w:rPr>
              <w:t>Mobile Interim Company 1</w:t>
            </w:r>
          </w:p>
          <w:p w14:paraId="3DECA6CA" w14:textId="77777777" w:rsidR="00F35306" w:rsidRPr="00C0630D" w:rsidRDefault="00F35306" w:rsidP="00F35306">
            <w:pPr>
              <w:ind w:left="19"/>
              <w:contextualSpacing/>
              <w:jc w:val="both"/>
              <w:rPr>
                <w:rFonts w:asciiTheme="minorBidi" w:hAnsiTheme="minorBidi" w:cstheme="minorBidi"/>
                <w:color w:val="0D0D0D" w:themeColor="text1" w:themeTint="F2"/>
                <w:sz w:val="20"/>
              </w:rPr>
            </w:pPr>
            <w:r w:rsidRPr="00C0630D">
              <w:rPr>
                <w:rFonts w:asciiTheme="minorBidi" w:hAnsiTheme="minorBidi" w:cstheme="minorBidi"/>
                <w:color w:val="0D0D0D" w:themeColor="text1" w:themeTint="F2"/>
                <w:sz w:val="20"/>
              </w:rPr>
              <w:t>Procurement Department</w:t>
            </w:r>
          </w:p>
          <w:p w14:paraId="3AC778C3" w14:textId="77777777" w:rsidR="00F35306" w:rsidRPr="00705D41" w:rsidRDefault="00F35306" w:rsidP="00F35306">
            <w:pPr>
              <w:ind w:left="19"/>
              <w:contextualSpacing/>
              <w:jc w:val="both"/>
              <w:rPr>
                <w:rFonts w:asciiTheme="minorBidi" w:hAnsiTheme="minorBidi" w:cstheme="minorBidi"/>
                <w:color w:val="0D0D0D" w:themeColor="text1" w:themeTint="F2"/>
                <w:sz w:val="20"/>
              </w:rPr>
            </w:pPr>
            <w:r w:rsidRPr="00C0630D">
              <w:rPr>
                <w:rFonts w:asciiTheme="minorBidi" w:hAnsiTheme="minorBidi" w:cstheme="minorBidi"/>
                <w:color w:val="0D0D0D" w:themeColor="text1" w:themeTint="F2"/>
                <w:sz w:val="20"/>
              </w:rPr>
              <w:t>Attention: Mrs. Amanda Nicolas El Hachem</w:t>
            </w:r>
          </w:p>
          <w:p w14:paraId="1170A177" w14:textId="77777777" w:rsidR="00F35306" w:rsidRPr="00705D41" w:rsidRDefault="00F35306" w:rsidP="00F35306">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Office: +961 3 391 000 - Fax: +961 3 391 621</w:t>
            </w:r>
          </w:p>
          <w:p w14:paraId="28EF16CB" w14:textId="77777777" w:rsidR="00F35306" w:rsidRPr="00705D41" w:rsidRDefault="00F35306" w:rsidP="00F35306">
            <w:pPr>
              <w:ind w:left="19"/>
              <w:contextualSpacing/>
              <w:jc w:val="both"/>
              <w:rPr>
                <w:rFonts w:asciiTheme="minorBidi" w:hAnsiTheme="minorBidi" w:cstheme="minorBidi"/>
                <w:color w:val="0D0D0D" w:themeColor="text1" w:themeTint="F2"/>
                <w:sz w:val="20"/>
                <w:lang w:val="en-US"/>
              </w:rPr>
            </w:pPr>
            <w:r w:rsidRPr="00705D41">
              <w:rPr>
                <w:rFonts w:asciiTheme="minorBidi" w:hAnsiTheme="minorBidi" w:cstheme="minorBidi"/>
                <w:color w:val="0D0D0D" w:themeColor="text1" w:themeTint="F2"/>
                <w:sz w:val="20"/>
                <w:lang w:val="en-US"/>
              </w:rPr>
              <w:t xml:space="preserve">Email: </w:t>
            </w:r>
            <w:r w:rsidRPr="00705D41">
              <w:rPr>
                <w:rFonts w:cs="Arial"/>
                <w:color w:val="0D0D0D" w:themeColor="text1" w:themeTint="F2"/>
                <w:sz w:val="18"/>
                <w:szCs w:val="18"/>
                <w:shd w:val="clear" w:color="auto" w:fill="F5F5F5"/>
              </w:rPr>
              <w:t> </w:t>
            </w:r>
            <w:hyperlink r:id="rId14" w:history="1">
              <w:r w:rsidRPr="00705D41">
                <w:rPr>
                  <w:rStyle w:val="Hyperlink"/>
                  <w:rFonts w:cs="Arial"/>
                  <w:color w:val="0D0D0D" w:themeColor="text1" w:themeTint="F2"/>
                  <w:sz w:val="20"/>
                  <w:shd w:val="clear" w:color="auto" w:fill="F5F5F5"/>
                </w:rPr>
                <w:t>amanda.nicolaselhachem@alfamobile.com.lb</w:t>
              </w:r>
            </w:hyperlink>
          </w:p>
          <w:p w14:paraId="774A24F0" w14:textId="77777777" w:rsidR="00F35306" w:rsidRPr="00705D41" w:rsidRDefault="00F35306" w:rsidP="00F35306">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Address:</w:t>
            </w:r>
          </w:p>
          <w:p w14:paraId="7277F80E" w14:textId="77777777" w:rsidR="00F35306" w:rsidRPr="00705D41" w:rsidRDefault="00F35306" w:rsidP="00F35306">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Parallel Towers, 17th floor, near Freeway Center, Dekwaneh, Beirut.</w:t>
            </w:r>
          </w:p>
          <w:p w14:paraId="7F742E70" w14:textId="77777777" w:rsidR="00F35306" w:rsidRPr="00705D41" w:rsidRDefault="00F35306" w:rsidP="00F35306">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P.O.B: 55-534 Sin El Fil</w:t>
            </w:r>
          </w:p>
          <w:p w14:paraId="6287F92B" w14:textId="77777777" w:rsidR="00F35306" w:rsidRPr="00F35306" w:rsidRDefault="00F35306" w:rsidP="00F35306">
            <w:pPr>
              <w:pBdr>
                <w:top w:val="nil"/>
                <w:left w:val="nil"/>
                <w:bottom w:val="nil"/>
                <w:right w:val="nil"/>
                <w:between w:val="nil"/>
              </w:pBdr>
              <w:bidi/>
              <w:ind w:left="379"/>
              <w:jc w:val="both"/>
              <w:rPr>
                <w:rFonts w:ascii="Simplified Arabic" w:eastAsia="Cambria" w:hAnsi="Simplified Arabic" w:cs="Simplified Arabic"/>
                <w:color w:val="000000"/>
                <w:szCs w:val="22"/>
              </w:rPr>
            </w:pPr>
          </w:p>
          <w:p w14:paraId="5541BBE2" w14:textId="77777777" w:rsidR="00F35306" w:rsidRDefault="00F35306" w:rsidP="00F35306">
            <w:pPr>
              <w:pBdr>
                <w:top w:val="nil"/>
                <w:left w:val="nil"/>
                <w:bottom w:val="nil"/>
                <w:right w:val="nil"/>
                <w:between w:val="nil"/>
              </w:pBdr>
              <w:bidi/>
              <w:ind w:left="379"/>
              <w:jc w:val="both"/>
              <w:rPr>
                <w:rFonts w:ascii="Simplified Arabic" w:eastAsia="Cambria" w:hAnsi="Simplified Arabic" w:cs="Simplified Arabic"/>
                <w:color w:val="000000"/>
                <w:szCs w:val="22"/>
              </w:rPr>
            </w:pPr>
          </w:p>
          <w:p w14:paraId="2EE0B1A4" w14:textId="77777777" w:rsidR="00F17AC2" w:rsidRPr="00CF6566" w:rsidRDefault="00F17AC2" w:rsidP="00F17AC2">
            <w:pPr>
              <w:numPr>
                <w:ilvl w:val="0"/>
                <w:numId w:val="13"/>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421E9908" w14:textId="77777777" w:rsidR="00F17AC2" w:rsidRPr="00CF6566" w:rsidRDefault="00F17AC2" w:rsidP="00F17AC2">
            <w:pPr>
              <w:numPr>
                <w:ilvl w:val="0"/>
                <w:numId w:val="13"/>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تُحافِظ الجهة الشارية على أمن العرض وسلامته وسرّيته، وتكفل عدم الاطلاع على محتواه إلا بعد فتحه وفقاً للأصول.</w:t>
            </w:r>
          </w:p>
          <w:p w14:paraId="2AE19FA6" w14:textId="77777777" w:rsidR="00F17AC2" w:rsidRPr="00CF6566" w:rsidRDefault="00F17AC2" w:rsidP="00F17AC2">
            <w:pPr>
              <w:numPr>
                <w:ilvl w:val="0"/>
                <w:numId w:val="13"/>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hAnsi="Simplified Arabic" w:cs="Simplified Arabic"/>
                <w:szCs w:val="22"/>
                <w:rtl/>
              </w:rPr>
              <w:t>لا يُفتَح أيُّ عرض تتسلّمه الجهة الشارية بعد الموعد النهائي لتقديم العروض، بل يُعاد مختوماً إلى العارض الذي قدّمه.</w:t>
            </w:r>
          </w:p>
          <w:p w14:paraId="2CB671AE" w14:textId="216C6DC6" w:rsidR="00F17AC2" w:rsidRPr="001311DB" w:rsidRDefault="00F17AC2" w:rsidP="00F17AC2">
            <w:pPr>
              <w:numPr>
                <w:ilvl w:val="0"/>
                <w:numId w:val="13"/>
              </w:numPr>
              <w:pBdr>
                <w:top w:val="nil"/>
                <w:left w:val="nil"/>
                <w:bottom w:val="nil"/>
                <w:right w:val="nil"/>
                <w:between w:val="nil"/>
              </w:pBdr>
              <w:bidi/>
              <w:jc w:val="both"/>
              <w:rPr>
                <w:rFonts w:ascii="Simplified Arabic" w:eastAsia="Cambria" w:hAnsi="Simplified Arabic" w:cs="Simplified Arabic"/>
                <w:color w:val="000000"/>
                <w:szCs w:val="22"/>
                <w:rtl/>
              </w:rPr>
            </w:pPr>
            <w:r w:rsidRPr="00CF6566">
              <w:rPr>
                <w:rFonts w:ascii="Simplified Arabic" w:hAnsi="Simplified Arabic" w:cs="Simplified Arabic"/>
                <w:szCs w:val="22"/>
                <w:rtl/>
              </w:rPr>
              <w:t>لا يحقّ للعارض أن يقدّم أكثر من عرض واحد تحت طائلة رفض كل عروضه.</w:t>
            </w:r>
          </w:p>
        </w:tc>
      </w:tr>
      <w:tr w:rsidR="00F17AC2" w14:paraId="636A4799" w14:textId="77777777" w:rsidTr="00700D56">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052FBEE1" w14:textId="77777777" w:rsidR="00F35306" w:rsidRDefault="00F35306" w:rsidP="00F17AC2">
            <w:pPr>
              <w:pStyle w:val="Heading2"/>
              <w:numPr>
                <w:ilvl w:val="0"/>
                <w:numId w:val="0"/>
              </w:numPr>
              <w:spacing w:before="0"/>
              <w:rPr>
                <w:rFonts w:asciiTheme="minorBidi" w:hAnsiTheme="minorBidi" w:cstheme="minorBidi"/>
                <w:sz w:val="20"/>
                <w:szCs w:val="20"/>
              </w:rPr>
            </w:pPr>
            <w:bookmarkStart w:id="48" w:name="_Toc168051245"/>
          </w:p>
          <w:p w14:paraId="5B06D6A7" w14:textId="5B632282" w:rsidR="00F17AC2" w:rsidRPr="002161FD" w:rsidRDefault="00F17AC2" w:rsidP="00F17AC2">
            <w:pPr>
              <w:pStyle w:val="Heading2"/>
              <w:numPr>
                <w:ilvl w:val="0"/>
                <w:numId w:val="0"/>
              </w:numPr>
              <w:spacing w:before="0"/>
              <w:rPr>
                <w:rFonts w:asciiTheme="minorBidi" w:hAnsiTheme="minorBidi" w:cstheme="minorBidi"/>
                <w:sz w:val="20"/>
                <w:szCs w:val="20"/>
              </w:rPr>
            </w:pPr>
            <w:r w:rsidRPr="002161FD">
              <w:rPr>
                <w:rFonts w:asciiTheme="minorBidi" w:hAnsiTheme="minorBidi" w:cstheme="minorBidi"/>
                <w:sz w:val="20"/>
                <w:szCs w:val="20"/>
              </w:rPr>
              <w:t xml:space="preserve">Article </w:t>
            </w:r>
            <w:r w:rsidR="00DE1335">
              <w:rPr>
                <w:rFonts w:asciiTheme="minorBidi" w:hAnsiTheme="minorBidi" w:cstheme="minorBidi"/>
                <w:sz w:val="20"/>
                <w:szCs w:val="20"/>
              </w:rPr>
              <w:t>11</w:t>
            </w:r>
            <w:r w:rsidRPr="002161FD">
              <w:rPr>
                <w:rFonts w:asciiTheme="minorBidi" w:hAnsiTheme="minorBidi" w:cstheme="minorBidi"/>
                <w:sz w:val="20"/>
                <w:szCs w:val="20"/>
              </w:rPr>
              <w:t>: Opening and Evaluation of Bids</w:t>
            </w:r>
            <w:bookmarkEnd w:id="48"/>
          </w:p>
          <w:p w14:paraId="3065A64D" w14:textId="77777777" w:rsidR="00F17AC2" w:rsidRPr="002161FD" w:rsidRDefault="00F17AC2" w:rsidP="0015614D">
            <w:pPr>
              <w:pStyle w:val="ListParagraph"/>
              <w:numPr>
                <w:ilvl w:val="1"/>
                <w:numId w:val="29"/>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46A9A573" w14:textId="77777777" w:rsidR="00F17AC2" w:rsidRPr="002161FD" w:rsidRDefault="00F17AC2" w:rsidP="0015614D">
            <w:pPr>
              <w:pStyle w:val="ListParagraph"/>
              <w:numPr>
                <w:ilvl w:val="1"/>
                <w:numId w:val="29"/>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753CFF92" w14:textId="77777777" w:rsidR="00F17AC2" w:rsidRPr="002161FD" w:rsidRDefault="00F17AC2" w:rsidP="0015614D">
            <w:pPr>
              <w:pStyle w:val="ListParagraph"/>
              <w:numPr>
                <w:ilvl w:val="1"/>
                <w:numId w:val="29"/>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4025793A" w14:textId="77777777" w:rsidR="00F17AC2" w:rsidRPr="002161FD" w:rsidRDefault="00F17AC2" w:rsidP="0015614D">
            <w:pPr>
              <w:pStyle w:val="ListParagraph"/>
              <w:numPr>
                <w:ilvl w:val="1"/>
                <w:numId w:val="29"/>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Experts are bound by confidentiality and neutrality in their work. They are not allowed to decide on behalf of the committee, participate in its deliberations, or disclose its proceedings publicly. They may be called upon to provide explanations and clarifications to relevant parties. Additionally, experts are required to submit a written report to the committee, which is mandatory and becomes part of the tender minutes.</w:t>
            </w:r>
          </w:p>
          <w:p w14:paraId="78A88334" w14:textId="77777777" w:rsidR="00F17AC2" w:rsidRPr="002161FD" w:rsidRDefault="00F17AC2" w:rsidP="0015614D">
            <w:pPr>
              <w:pStyle w:val="ListParagraph"/>
              <w:numPr>
                <w:ilvl w:val="1"/>
                <w:numId w:val="29"/>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In case of disagreement among committee members, decisions are made by a majority vote, and any dissenting member must record the reasons for their objection.</w:t>
            </w:r>
          </w:p>
          <w:p w14:paraId="2D8C0827" w14:textId="77777777" w:rsidR="00C85E05" w:rsidRDefault="00C85E05" w:rsidP="00C85E05">
            <w:pPr>
              <w:pStyle w:val="ListParagraph"/>
              <w:numPr>
                <w:ilvl w:val="1"/>
                <w:numId w:val="29"/>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All participating bidders or their authorized representatives, in accordance with the regulations, and the delegate appointed by the Public Procurement Authority have the right to attend the bid opening session. </w:t>
            </w:r>
          </w:p>
          <w:p w14:paraId="68813327" w14:textId="77777777" w:rsidR="00F17AC2" w:rsidRPr="00601E35" w:rsidRDefault="00F17AC2" w:rsidP="0015614D">
            <w:pPr>
              <w:pStyle w:val="ListParagraph"/>
              <w:numPr>
                <w:ilvl w:val="1"/>
                <w:numId w:val="29"/>
              </w:numPr>
              <w:bidi w:val="0"/>
              <w:ind w:left="430"/>
              <w:contextualSpacing/>
              <w:jc w:val="both"/>
              <w:rPr>
                <w:rFonts w:asciiTheme="minorBidi" w:hAnsiTheme="minorBidi" w:cstheme="minorBidi"/>
                <w:sz w:val="20"/>
                <w:szCs w:val="20"/>
              </w:rPr>
            </w:pPr>
            <w:r w:rsidRPr="00601E35">
              <w:rPr>
                <w:rFonts w:asciiTheme="minorBidi" w:hAnsiTheme="minorBidi" w:cstheme="minorBidi"/>
                <w:sz w:val="20"/>
                <w:szCs w:val="20"/>
              </w:rPr>
              <w:t>Bids are opened according to the following procedure:</w:t>
            </w:r>
          </w:p>
          <w:p w14:paraId="3F944BE4" w14:textId="77777777" w:rsidR="00F17AC2" w:rsidRPr="002161FD" w:rsidRDefault="00F17AC2" w:rsidP="00F17AC2">
            <w:pPr>
              <w:pStyle w:val="ListParagraph"/>
              <w:numPr>
                <w:ilvl w:val="1"/>
                <w:numId w:val="10"/>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outer unified envelope for each bidder is opened individually, and their name is announced among the participants in the tender, following the sequence of serial numbers recorded on the external envelopes delivered to the bidders. </w:t>
            </w:r>
          </w:p>
          <w:p w14:paraId="373032CF" w14:textId="77777777" w:rsidR="00F17AC2" w:rsidRPr="002161FD" w:rsidRDefault="00F17AC2" w:rsidP="00F17AC2">
            <w:pPr>
              <w:pStyle w:val="ListParagraph"/>
              <w:numPr>
                <w:ilvl w:val="1"/>
                <w:numId w:val="10"/>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The envelope “No. (1) - Administrative Documents and Transactions” (mentioned in the above Article 4) is opened, the required documents are sorted, and a preliminary check is conducted to determine and announce the names of bidders accepted in form and qualified to participate in the comparative price statement.</w:t>
            </w:r>
          </w:p>
          <w:p w14:paraId="53374954" w14:textId="77777777" w:rsidR="00356DE5" w:rsidRPr="002161FD" w:rsidRDefault="00356DE5" w:rsidP="00356DE5">
            <w:pPr>
              <w:pStyle w:val="ListParagraph"/>
              <w:numPr>
                <w:ilvl w:val="1"/>
                <w:numId w:val="10"/>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envelope “No. (2) - Price Proposal” is opened for the accepted bidders in form, each individually. Necessary calculations are </w:t>
            </w:r>
            <w:r w:rsidRPr="002161FD">
              <w:rPr>
                <w:rFonts w:asciiTheme="minorBidi" w:hAnsiTheme="minorBidi" w:cstheme="minorBidi"/>
                <w:sz w:val="20"/>
                <w:szCs w:val="20"/>
              </w:rPr>
              <w:lastRenderedPageBreak/>
              <w:t>performed, and the total price for each bidder is recorded, including the value-added tax VAT if the bidder is subject to it. This is done in preparation for the comparison and announcement of the name of the winning bidder.</w:t>
            </w:r>
          </w:p>
          <w:p w14:paraId="3460DBBD" w14:textId="77777777" w:rsidR="00F17AC2" w:rsidRPr="002161FD" w:rsidRDefault="00F17AC2" w:rsidP="00F17AC2">
            <w:pPr>
              <w:pStyle w:val="ListParagraph"/>
              <w:numPr>
                <w:ilvl w:val="1"/>
                <w:numId w:val="10"/>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The tender committee corrects any purely arithmetic errors discovered during the examination of the submitted bids, in accordance with the provisions of the Tender document. The corrections are immediately communicated to the concerned bidder.</w:t>
            </w:r>
          </w:p>
          <w:p w14:paraId="02DAA852" w14:textId="77777777" w:rsidR="00F17AC2" w:rsidRPr="002161FD" w:rsidRDefault="00F17AC2" w:rsidP="0015614D">
            <w:pPr>
              <w:pStyle w:val="ListParagraph"/>
              <w:numPr>
                <w:ilvl w:val="1"/>
                <w:numId w:val="29"/>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The tender committee, at any stage of the tender procedures, may request in writing clarifications from the bidder regarding information related to their qualifications or their bids to assist the committee in verifying qualifications or examining and evaluating the submitted bids.</w:t>
            </w:r>
          </w:p>
          <w:p w14:paraId="19781048" w14:textId="77777777" w:rsidR="00F17AC2" w:rsidRPr="002161FD" w:rsidRDefault="00F17AC2" w:rsidP="0015614D">
            <w:pPr>
              <w:pStyle w:val="ListParagraph"/>
              <w:numPr>
                <w:ilvl w:val="1"/>
                <w:numId w:val="29"/>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The proceedings of the bid opening are documented in writing in a minutes signed by the head and members of the tender committee. A list of attendees is prepared, signed by the participants from the Procuring Entity, the General Procurement Authority, the bidders and their representatives. This serves as evidence of their attendance. All information and documents related to the session's proceedings are entered into the procurement proceedings register, as stipulated in Article 9 of the Public Procurement Law.</w:t>
            </w:r>
          </w:p>
          <w:p w14:paraId="2E15605E" w14:textId="77777777" w:rsidR="00F17AC2" w:rsidRPr="002161FD" w:rsidRDefault="00F17AC2" w:rsidP="0015614D">
            <w:pPr>
              <w:pStyle w:val="ListParagraph"/>
              <w:numPr>
                <w:ilvl w:val="1"/>
                <w:numId w:val="29"/>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requests or permissions to make any substantive changes to the information related to qualifications or the submitted bid are prohibited. This includes changes for the purpose of turning disqualified bidder into eligible bidder or changes aiming at making an invalid offer a valid one.</w:t>
            </w:r>
          </w:p>
          <w:p w14:paraId="051EC833" w14:textId="77777777" w:rsidR="00F17AC2" w:rsidRPr="002161FD" w:rsidRDefault="00F17AC2" w:rsidP="0015614D">
            <w:pPr>
              <w:pStyle w:val="ListParagraph"/>
              <w:numPr>
                <w:ilvl w:val="1"/>
                <w:numId w:val="29"/>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No negotiations can take place between the Procuring Entity/the tender committee and the bidder regarding information related to qualifications or the submitted bids. No changes in the price are allowed upon requiring a clarification from any bidder.</w:t>
            </w:r>
          </w:p>
          <w:p w14:paraId="08F2FC09" w14:textId="77777777" w:rsidR="00F17AC2" w:rsidRPr="002161FD" w:rsidRDefault="00F17AC2" w:rsidP="0015614D">
            <w:pPr>
              <w:pStyle w:val="ListParagraph"/>
              <w:numPr>
                <w:ilvl w:val="1"/>
                <w:numId w:val="29"/>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All correspondence conducted under this article is recorded in the procurement proceedings register according to Article 9 of the Public Procurement Law.</w:t>
            </w:r>
          </w:p>
          <w:p w14:paraId="6CBB9EE3" w14:textId="77777777" w:rsidR="00F17AC2" w:rsidRPr="002161FD" w:rsidRDefault="00F17AC2" w:rsidP="0015614D">
            <w:pPr>
              <w:pStyle w:val="ListParagraph"/>
              <w:numPr>
                <w:ilvl w:val="1"/>
                <w:numId w:val="29"/>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If the information or documents provided in the bid are incomplete or incorrect, or if a specific document is missing, the tender committee may request in writing a clarification from the concerned bidder on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74CB5E73" w14:textId="77777777" w:rsidR="00F17AC2" w:rsidRPr="002161FD" w:rsidRDefault="00F17AC2" w:rsidP="00F17AC2">
            <w:pPr>
              <w:rPr>
                <w:rFonts w:asciiTheme="minorBidi" w:hAnsiTheme="minorBidi" w:cstheme="minorBidi"/>
                <w:b/>
                <w:bCs/>
                <w:sz w:val="20"/>
              </w:rPr>
            </w:pPr>
          </w:p>
        </w:tc>
        <w:tc>
          <w:tcPr>
            <w:tcW w:w="5400" w:type="dxa"/>
            <w:tcBorders>
              <w:top w:val="single" w:sz="4" w:space="0" w:color="auto"/>
              <w:left w:val="single" w:sz="4" w:space="0" w:color="auto"/>
              <w:bottom w:val="single" w:sz="4" w:space="0" w:color="auto"/>
              <w:right w:val="single" w:sz="4" w:space="0" w:color="auto"/>
            </w:tcBorders>
          </w:tcPr>
          <w:p w14:paraId="733CD526" w14:textId="77777777" w:rsidR="00F35306" w:rsidRDefault="00F35306" w:rsidP="00F17AC2">
            <w:pPr>
              <w:bidi/>
              <w:rPr>
                <w:rFonts w:ascii="Simplified Arabic" w:hAnsi="Simplified Arabic" w:cs="Simplified Arabic"/>
                <w:b/>
                <w:bCs/>
                <w:szCs w:val="22"/>
                <w:lang w:val="en-GB" w:eastAsia="fr-FR"/>
              </w:rPr>
            </w:pPr>
            <w:bookmarkStart w:id="49" w:name="_Toc155776039"/>
            <w:bookmarkStart w:id="50" w:name="_Toc156302396"/>
            <w:bookmarkStart w:id="51" w:name="_Toc156560228"/>
            <w:bookmarkStart w:id="52" w:name="_Toc156565150"/>
            <w:bookmarkStart w:id="53" w:name="_Toc159404083"/>
            <w:bookmarkStart w:id="54" w:name="_Toc159405790"/>
            <w:bookmarkStart w:id="55" w:name="_Toc159921164"/>
          </w:p>
          <w:p w14:paraId="1FFA7565" w14:textId="13BA7590" w:rsidR="00F17AC2" w:rsidRPr="00860028" w:rsidRDefault="00F17AC2" w:rsidP="00F35306">
            <w:pPr>
              <w:bidi/>
              <w:rPr>
                <w:rFonts w:ascii="Simplified Arabic" w:hAnsi="Simplified Arabic" w:cs="Simplified Arabic"/>
                <w:b/>
                <w:bCs/>
                <w:szCs w:val="22"/>
                <w:lang w:val="en-GB" w:eastAsia="fr-FR"/>
              </w:rPr>
            </w:pPr>
            <w:r w:rsidRPr="00860028">
              <w:rPr>
                <w:rFonts w:ascii="Simplified Arabic" w:hAnsi="Simplified Arabic" w:cs="Simplified Arabic"/>
                <w:b/>
                <w:bCs/>
                <w:szCs w:val="22"/>
                <w:rtl/>
                <w:lang w:val="en-GB" w:eastAsia="fr-FR"/>
              </w:rPr>
              <w:t xml:space="preserve">المادة </w:t>
            </w:r>
            <w:r w:rsidR="00DE1335">
              <w:rPr>
                <w:rFonts w:ascii="Simplified Arabic" w:hAnsi="Simplified Arabic" w:cs="Simplified Arabic"/>
                <w:b/>
                <w:bCs/>
                <w:szCs w:val="22"/>
                <w:lang w:val="en-GB" w:eastAsia="fr-FR"/>
              </w:rPr>
              <w:t>11</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lang w:bidi="ar-LB"/>
              </w:rPr>
              <w:t xml:space="preserve"> فتح وتقييم العروض</w:t>
            </w:r>
          </w:p>
          <w:bookmarkEnd w:id="49"/>
          <w:bookmarkEnd w:id="50"/>
          <w:bookmarkEnd w:id="51"/>
          <w:bookmarkEnd w:id="52"/>
          <w:bookmarkEnd w:id="53"/>
          <w:bookmarkEnd w:id="54"/>
          <w:bookmarkEnd w:id="55"/>
          <w:p w14:paraId="6D0B2008" w14:textId="77777777" w:rsidR="00F17AC2" w:rsidRPr="00CF6566" w:rsidRDefault="00F17AC2" w:rsidP="00F17AC2">
            <w:pPr>
              <w:numPr>
                <w:ilvl w:val="0"/>
                <w:numId w:val="15"/>
              </w:numPr>
              <w:pBdr>
                <w:top w:val="nil"/>
                <w:left w:val="nil"/>
                <w:bottom w:val="nil"/>
                <w:right w:val="nil"/>
                <w:between w:val="nil"/>
              </w:pBdr>
              <w:bidi/>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5ED8B7C2" w14:textId="77777777" w:rsidR="00F17AC2" w:rsidRPr="00CF6566" w:rsidRDefault="00F17AC2" w:rsidP="00F17AC2">
            <w:pPr>
              <w:numPr>
                <w:ilvl w:val="0"/>
                <w:numId w:val="15"/>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B0E7A33" w14:textId="77777777" w:rsidR="00F17AC2" w:rsidRPr="00CF6566" w:rsidRDefault="00F17AC2" w:rsidP="00F17AC2">
            <w:pPr>
              <w:numPr>
                <w:ilvl w:val="0"/>
                <w:numId w:val="15"/>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3572BF82" w14:textId="77777777" w:rsidR="00F17AC2" w:rsidRPr="00CF6566" w:rsidRDefault="00F17AC2" w:rsidP="00F17AC2">
            <w:pPr>
              <w:numPr>
                <w:ilvl w:val="0"/>
                <w:numId w:val="15"/>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E29B4EC" w14:textId="77777777" w:rsidR="00F17AC2" w:rsidRPr="00CF6566" w:rsidRDefault="00F17AC2" w:rsidP="00F17AC2">
            <w:pPr>
              <w:numPr>
                <w:ilvl w:val="0"/>
                <w:numId w:val="15"/>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في حال التباين في الآراء بين أعضاء اللجنة، تؤخذ القرارات بأغلبية أعضائها ويُدوِّن أيّ عضو مخالف أسباب مخالفته.</w:t>
            </w:r>
          </w:p>
          <w:p w14:paraId="61112C3C" w14:textId="77777777" w:rsidR="00C85E05" w:rsidRPr="00513878" w:rsidRDefault="00C85E05" w:rsidP="00C85E05">
            <w:pPr>
              <w:numPr>
                <w:ilvl w:val="0"/>
                <w:numId w:val="15"/>
              </w:numPr>
              <w:pBdr>
                <w:top w:val="nil"/>
                <w:left w:val="nil"/>
                <w:bottom w:val="nil"/>
                <w:right w:val="nil"/>
                <w:between w:val="nil"/>
              </w:pBdr>
              <w:bidi/>
              <w:jc w:val="both"/>
              <w:rPr>
                <w:rFonts w:ascii="Simplified Arabic" w:hAnsi="Simplified Arabic" w:cs="Simplified Arabic"/>
                <w:color w:val="000000"/>
                <w:szCs w:val="22"/>
              </w:rPr>
            </w:pPr>
            <w:r w:rsidRPr="00513878">
              <w:rPr>
                <w:rFonts w:ascii="Simplified Arabic" w:hAnsi="Simplified Arabic" w:cs="Simplified Arabic"/>
                <w:color w:val="000000"/>
                <w:szCs w:val="22"/>
                <w:rtl/>
              </w:rPr>
              <w:t xml:space="preserve">يحقّ لجميع العارضين المشاركين في عملية التلزيم أو لممثّليهم المفوّضين وفقاً للأصول، كما يَحقّ للمراقب المندوب من قبل هيئة الشراء العام حضور جلسة فتح العروض. </w:t>
            </w:r>
          </w:p>
          <w:p w14:paraId="539C3FD0" w14:textId="77777777" w:rsidR="00F17AC2" w:rsidRPr="00601E35" w:rsidRDefault="00F17AC2" w:rsidP="00F17AC2">
            <w:pPr>
              <w:numPr>
                <w:ilvl w:val="0"/>
                <w:numId w:val="15"/>
              </w:numPr>
              <w:pBdr>
                <w:top w:val="nil"/>
                <w:left w:val="nil"/>
                <w:bottom w:val="nil"/>
                <w:right w:val="nil"/>
                <w:between w:val="nil"/>
              </w:pBdr>
              <w:bidi/>
              <w:jc w:val="both"/>
              <w:rPr>
                <w:rFonts w:ascii="Simplified Arabic" w:hAnsi="Simplified Arabic" w:cs="Simplified Arabic"/>
                <w:szCs w:val="22"/>
              </w:rPr>
            </w:pPr>
            <w:r w:rsidRPr="00601E35">
              <w:rPr>
                <w:rFonts w:ascii="Simplified Arabic" w:hAnsi="Simplified Arabic" w:cs="Simplified Arabic"/>
                <w:color w:val="000000"/>
                <w:szCs w:val="22"/>
                <w:rtl/>
              </w:rPr>
              <w:t>تُفتَح العروض بحسب الآلية التالية:</w:t>
            </w:r>
          </w:p>
          <w:p w14:paraId="2C48F37E" w14:textId="77777777" w:rsidR="00F17AC2" w:rsidRPr="00CF6566" w:rsidRDefault="00F17AC2" w:rsidP="00F17AC2">
            <w:pPr>
              <w:numPr>
                <w:ilvl w:val="0"/>
                <w:numId w:val="14"/>
              </w:numPr>
              <w:pBdr>
                <w:top w:val="nil"/>
                <w:left w:val="nil"/>
                <w:bottom w:val="nil"/>
                <w:right w:val="nil"/>
                <w:between w:val="nil"/>
              </w:pBdr>
              <w:bidi/>
              <w:ind w:left="600"/>
              <w:jc w:val="both"/>
              <w:rPr>
                <w:rFonts w:ascii="Simplified Arabic" w:hAnsi="Simplified Arabic" w:cs="Simplified Arabic"/>
                <w:szCs w:val="22"/>
              </w:rPr>
            </w:pPr>
            <w:r w:rsidRPr="00CF6566">
              <w:rPr>
                <w:rFonts w:ascii="Simplified Arabic" w:hAnsi="Simplified Arabic" w:cs="Simplified Arabic"/>
                <w:color w:val="000000"/>
                <w:szCs w:val="22"/>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05B1F5F4" w14:textId="77777777" w:rsidR="00F17AC2" w:rsidRPr="00CF6566" w:rsidRDefault="00F17AC2" w:rsidP="00F17AC2">
            <w:pPr>
              <w:numPr>
                <w:ilvl w:val="0"/>
                <w:numId w:val="14"/>
              </w:numPr>
              <w:pBdr>
                <w:top w:val="nil"/>
                <w:left w:val="nil"/>
                <w:bottom w:val="nil"/>
                <w:right w:val="nil"/>
                <w:between w:val="nil"/>
              </w:pBdr>
              <w:bidi/>
              <w:ind w:left="600"/>
              <w:jc w:val="both"/>
              <w:rPr>
                <w:rFonts w:ascii="Simplified Arabic" w:hAnsi="Simplified Arabic" w:cs="Simplified Arabic"/>
                <w:szCs w:val="22"/>
              </w:rPr>
            </w:pPr>
            <w:r w:rsidRPr="00CF6566">
              <w:rPr>
                <w:rFonts w:ascii="Simplified Arabic" w:hAnsi="Simplified Arabic" w:cs="Simplified Arabic"/>
                <w:color w:val="000000"/>
                <w:szCs w:val="22"/>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p>
          <w:p w14:paraId="2519C69B" w14:textId="77777777" w:rsidR="00356DE5" w:rsidRPr="00CF6566" w:rsidRDefault="00356DE5" w:rsidP="00356DE5">
            <w:pPr>
              <w:numPr>
                <w:ilvl w:val="0"/>
                <w:numId w:val="14"/>
              </w:numPr>
              <w:pBdr>
                <w:top w:val="nil"/>
                <w:left w:val="nil"/>
                <w:bottom w:val="nil"/>
                <w:right w:val="nil"/>
                <w:between w:val="nil"/>
              </w:pBdr>
              <w:bidi/>
              <w:ind w:left="600"/>
              <w:jc w:val="both"/>
              <w:rPr>
                <w:rFonts w:ascii="Simplified Arabic" w:hAnsi="Simplified Arabic" w:cs="Simplified Arabic"/>
                <w:szCs w:val="22"/>
              </w:rPr>
            </w:pPr>
            <w:r w:rsidRPr="00CF6566">
              <w:rPr>
                <w:rFonts w:ascii="Simplified Arabic" w:hAnsi="Simplified Arabic" w:cs="Simplified Arabic"/>
                <w:color w:val="000000"/>
                <w:szCs w:val="22"/>
                <w:rtl/>
              </w:rPr>
              <w:t xml:space="preserve">يجري فض الغلاف رقم (2 - بيان الأسعار) للعارضين المقبولين شكلًا كلٌ على حدة واجراء العمليات الحسابية اللازمة، وتدوين </w:t>
            </w:r>
            <w:r w:rsidRPr="00CF6566">
              <w:rPr>
                <w:rFonts w:ascii="Simplified Arabic" w:hAnsi="Simplified Arabic" w:cs="Simplified Arabic"/>
                <w:color w:val="000000"/>
                <w:szCs w:val="22"/>
                <w:rtl/>
                <w:lang w:bidi="ar-LB"/>
              </w:rPr>
              <w:t>السعر الإجمالي</w:t>
            </w:r>
            <w:r w:rsidRPr="00CF6566">
              <w:rPr>
                <w:rFonts w:ascii="Simplified Arabic" w:hAnsi="Simplified Arabic" w:cs="Simplified Arabic"/>
                <w:color w:val="000000"/>
                <w:szCs w:val="22"/>
                <w:rtl/>
              </w:rPr>
              <w:t xml:space="preserve"> لكل عارض بما فيه الضريبة على القيمة المضافة في حال كان العارض خاضعًا لها، تمهيدًا لإجراء مقارنة واعلان اسم الملتزم المؤقت.</w:t>
            </w:r>
          </w:p>
          <w:p w14:paraId="722D9B9E" w14:textId="77777777" w:rsidR="00F17AC2" w:rsidRPr="00356DE5" w:rsidRDefault="00F17AC2" w:rsidP="00F17AC2">
            <w:pPr>
              <w:pBdr>
                <w:top w:val="nil"/>
                <w:left w:val="nil"/>
                <w:bottom w:val="nil"/>
                <w:right w:val="nil"/>
                <w:between w:val="nil"/>
              </w:pBdr>
              <w:bidi/>
              <w:ind w:left="600"/>
              <w:jc w:val="both"/>
              <w:rPr>
                <w:rFonts w:ascii="Simplified Arabic" w:hAnsi="Simplified Arabic" w:cs="Simplified Arabic"/>
                <w:szCs w:val="22"/>
              </w:rPr>
            </w:pPr>
          </w:p>
          <w:p w14:paraId="66286315" w14:textId="3F2808AB" w:rsidR="00F17AC2" w:rsidRPr="00601E35" w:rsidRDefault="00F17AC2" w:rsidP="00F17AC2">
            <w:pPr>
              <w:numPr>
                <w:ilvl w:val="0"/>
                <w:numId w:val="14"/>
              </w:numPr>
              <w:pBdr>
                <w:top w:val="nil"/>
                <w:left w:val="nil"/>
                <w:bottom w:val="nil"/>
                <w:right w:val="nil"/>
                <w:between w:val="nil"/>
              </w:pBdr>
              <w:bidi/>
              <w:ind w:left="600"/>
              <w:jc w:val="both"/>
              <w:rPr>
                <w:rFonts w:ascii="Simplified Arabic" w:hAnsi="Simplified Arabic" w:cs="Simplified Arabic"/>
                <w:szCs w:val="22"/>
                <w:rtl/>
              </w:rPr>
            </w:pPr>
            <w:r w:rsidRPr="00CF6566">
              <w:rPr>
                <w:rFonts w:ascii="Simplified Arabic" w:hAnsi="Simplified Arabic" w:cs="Simplified Arabic"/>
                <w:color w:val="000000"/>
                <w:szCs w:val="22"/>
                <w:rtl/>
              </w:rPr>
              <w:lastRenderedPageBreak/>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5FA76E96" w14:textId="77777777" w:rsidR="00F17AC2" w:rsidRPr="00CF6566" w:rsidRDefault="00F17AC2" w:rsidP="00F17AC2">
            <w:pPr>
              <w:numPr>
                <w:ilvl w:val="0"/>
                <w:numId w:val="15"/>
              </w:numPr>
              <w:pBdr>
                <w:top w:val="nil"/>
                <w:left w:val="nil"/>
                <w:bottom w:val="nil"/>
                <w:right w:val="nil"/>
                <w:between w:val="nil"/>
              </w:pBdr>
              <w:bidi/>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يمكن للجنة التلزيم، في أيِّ مرحلة من مراحل إجراءات التلزيم، أن تطلب</w:t>
            </w:r>
            <w:r w:rsidRPr="00CF6566">
              <w:rPr>
                <w:rFonts w:ascii="Simplified Arabic" w:hAnsi="Simplified Arabic" w:cs="Simplified Arabic"/>
                <w:color w:val="000000"/>
                <w:szCs w:val="22"/>
              </w:rPr>
              <w:t xml:space="preserve"> </w:t>
            </w:r>
            <w:r w:rsidRPr="00CF6566">
              <w:rPr>
                <w:rFonts w:ascii="Simplified Arabic" w:hAnsi="Simplified Arabic" w:cs="Simplified Arabic"/>
                <w:color w:val="000000"/>
                <w:szCs w:val="22"/>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179695F" w14:textId="13784070" w:rsidR="00F17AC2" w:rsidRPr="001242C4" w:rsidRDefault="00F17AC2" w:rsidP="00F17AC2">
            <w:pPr>
              <w:numPr>
                <w:ilvl w:val="0"/>
                <w:numId w:val="15"/>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color w:val="000000"/>
                <w:szCs w:val="22"/>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29CBFF7C" w14:textId="77777777" w:rsidR="00F17AC2" w:rsidRPr="00CF6566" w:rsidRDefault="00F17AC2" w:rsidP="00F17AC2">
            <w:pPr>
              <w:numPr>
                <w:ilvl w:val="0"/>
                <w:numId w:val="15"/>
              </w:numPr>
              <w:pBdr>
                <w:top w:val="nil"/>
                <w:left w:val="nil"/>
                <w:bottom w:val="nil"/>
                <w:right w:val="nil"/>
                <w:between w:val="nil"/>
              </w:pBdr>
              <w:bidi/>
              <w:ind w:hanging="433"/>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121504B4" w14:textId="77777777" w:rsidR="00F17AC2" w:rsidRPr="00CF6566" w:rsidRDefault="00F17AC2" w:rsidP="00F17AC2">
            <w:pPr>
              <w:numPr>
                <w:ilvl w:val="0"/>
                <w:numId w:val="15"/>
              </w:numPr>
              <w:pBdr>
                <w:top w:val="nil"/>
                <w:left w:val="nil"/>
                <w:bottom w:val="nil"/>
                <w:right w:val="nil"/>
                <w:between w:val="nil"/>
              </w:pBdr>
              <w:bidi/>
              <w:ind w:hanging="433"/>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B622566" w14:textId="77777777" w:rsidR="00F17AC2" w:rsidRPr="00CF6566" w:rsidRDefault="00F17AC2" w:rsidP="00F17AC2">
            <w:pPr>
              <w:numPr>
                <w:ilvl w:val="0"/>
                <w:numId w:val="15"/>
              </w:numPr>
              <w:pBdr>
                <w:top w:val="nil"/>
                <w:left w:val="nil"/>
                <w:bottom w:val="nil"/>
                <w:right w:val="nil"/>
                <w:between w:val="nil"/>
              </w:pBdr>
              <w:bidi/>
              <w:ind w:hanging="433"/>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تُدرَج جميع المراسلات التي تجري بموجب هذه المادة في سجل إجراءات الشراء بحسب المادة 9 من قانون الشراء العام.</w:t>
            </w:r>
          </w:p>
          <w:p w14:paraId="0F419E80" w14:textId="77777777" w:rsidR="00F17AC2" w:rsidRPr="00CF6566" w:rsidRDefault="00F17AC2" w:rsidP="00F17AC2">
            <w:pPr>
              <w:numPr>
                <w:ilvl w:val="0"/>
                <w:numId w:val="15"/>
              </w:numPr>
              <w:pBdr>
                <w:top w:val="nil"/>
                <w:left w:val="nil"/>
                <w:bottom w:val="nil"/>
                <w:right w:val="nil"/>
                <w:between w:val="nil"/>
              </w:pBdr>
              <w:bidi/>
              <w:ind w:hanging="433"/>
              <w:jc w:val="both"/>
              <w:rPr>
                <w:rFonts w:ascii="Simplified Arabic" w:hAnsi="Simplified Arabic" w:cs="Simplified Arabic"/>
                <w:color w:val="000000"/>
                <w:szCs w:val="22"/>
                <w:rtl/>
              </w:rPr>
            </w:pPr>
            <w:r w:rsidRPr="00CF6566">
              <w:rPr>
                <w:rFonts w:ascii="Simplified Arabic" w:hAnsi="Simplified Arabic" w:cs="Simplified Arabic"/>
                <w:color w:val="000000"/>
                <w:szCs w:val="22"/>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F17AC2" w14:paraId="5AF7D0A1" w14:textId="77777777" w:rsidTr="00700D56">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7F49B423" w14:textId="0F32562C" w:rsidR="00F17AC2" w:rsidRPr="002161FD" w:rsidRDefault="00F17AC2" w:rsidP="00F17AC2">
            <w:pPr>
              <w:pStyle w:val="Heading2"/>
              <w:numPr>
                <w:ilvl w:val="0"/>
                <w:numId w:val="0"/>
              </w:numPr>
              <w:spacing w:before="0"/>
              <w:ind w:left="-19"/>
              <w:rPr>
                <w:rFonts w:asciiTheme="minorBidi" w:hAnsiTheme="minorBidi" w:cstheme="minorBidi"/>
                <w:sz w:val="20"/>
                <w:szCs w:val="20"/>
              </w:rPr>
            </w:pPr>
            <w:bookmarkStart w:id="56" w:name="_Toc168051246"/>
            <w:r w:rsidRPr="002161FD">
              <w:rPr>
                <w:rFonts w:asciiTheme="minorBidi" w:hAnsiTheme="minorBidi" w:cstheme="minorBidi"/>
                <w:sz w:val="20"/>
                <w:szCs w:val="20"/>
              </w:rPr>
              <w:lastRenderedPageBreak/>
              <w:t xml:space="preserve">Article </w:t>
            </w:r>
            <w:r w:rsidR="00DE1335">
              <w:rPr>
                <w:rFonts w:asciiTheme="minorBidi" w:hAnsiTheme="minorBidi" w:cstheme="minorBidi"/>
                <w:sz w:val="20"/>
                <w:szCs w:val="20"/>
              </w:rPr>
              <w:t>12</w:t>
            </w:r>
            <w:r w:rsidRPr="002161FD">
              <w:rPr>
                <w:rFonts w:asciiTheme="minorBidi" w:hAnsiTheme="minorBidi" w:cstheme="minorBidi"/>
                <w:sz w:val="20"/>
                <w:szCs w:val="20"/>
              </w:rPr>
              <w:t>: Bidder exclusion</w:t>
            </w:r>
            <w:bookmarkEnd w:id="56"/>
          </w:p>
          <w:p w14:paraId="4A0C6278" w14:textId="6EED0446" w:rsidR="00F17AC2" w:rsidRPr="002161FD" w:rsidRDefault="00F17AC2" w:rsidP="00F17AC2">
            <w:pPr>
              <w:spacing w:line="276" w:lineRule="auto"/>
              <w:jc w:val="both"/>
              <w:rPr>
                <w:rFonts w:asciiTheme="minorBidi" w:hAnsiTheme="minorBidi" w:cstheme="minorBidi"/>
                <w:sz w:val="20"/>
              </w:rPr>
            </w:pPr>
            <w:r w:rsidRPr="002161FD">
              <w:rPr>
                <w:rFonts w:asciiTheme="minorBidi" w:hAnsiTheme="minorBidi" w:cstheme="minorBidi"/>
                <w:sz w:val="20"/>
              </w:rPr>
              <w:t>The Procuring Entity excludes the bidder from the tender procedures due to the bidder offering benefits or having an unfair competitive advantage or due to a conflict of interests, as specified in either of the two cases outlined in Article 8 of the Public Procurement Law.</w:t>
            </w:r>
          </w:p>
          <w:p w14:paraId="582A72F4" w14:textId="1B4B8E1A" w:rsidR="00F17AC2" w:rsidRPr="002161FD" w:rsidRDefault="00F17AC2" w:rsidP="00F17AC2">
            <w:pPr>
              <w:pStyle w:val="Heading2"/>
              <w:numPr>
                <w:ilvl w:val="0"/>
                <w:numId w:val="0"/>
              </w:numPr>
              <w:ind w:left="-19"/>
              <w:rPr>
                <w:rFonts w:asciiTheme="minorBidi" w:hAnsiTheme="minorBidi" w:cstheme="minorBidi"/>
                <w:sz w:val="20"/>
                <w:szCs w:val="20"/>
              </w:rPr>
            </w:pPr>
            <w:bookmarkStart w:id="57" w:name="_Toc168051247"/>
            <w:r w:rsidRPr="002161FD">
              <w:rPr>
                <w:rFonts w:asciiTheme="minorBidi" w:hAnsiTheme="minorBidi" w:cstheme="minorBidi"/>
                <w:sz w:val="20"/>
                <w:szCs w:val="20"/>
              </w:rPr>
              <w:t xml:space="preserve">Article </w:t>
            </w:r>
            <w:r w:rsidR="00DE1335">
              <w:rPr>
                <w:rFonts w:asciiTheme="minorBidi" w:hAnsiTheme="minorBidi" w:cstheme="minorBidi"/>
                <w:sz w:val="20"/>
                <w:szCs w:val="20"/>
              </w:rPr>
              <w:t>13</w:t>
            </w:r>
            <w:r w:rsidRPr="002161FD">
              <w:rPr>
                <w:rFonts w:asciiTheme="minorBidi" w:hAnsiTheme="minorBidi" w:cstheme="minorBidi"/>
                <w:sz w:val="20"/>
                <w:szCs w:val="20"/>
              </w:rPr>
              <w:t>: Prohibition of Negotiations with Bidders (Article 56 of the Public Procurement Law)</w:t>
            </w:r>
            <w:bookmarkEnd w:id="57"/>
          </w:p>
          <w:p w14:paraId="71296EE2" w14:textId="77FDAC7E" w:rsidR="00F17AC2" w:rsidRPr="002161FD" w:rsidRDefault="00F17AC2" w:rsidP="00F17AC2">
            <w:pPr>
              <w:spacing w:line="276" w:lineRule="auto"/>
              <w:jc w:val="both"/>
              <w:rPr>
                <w:rFonts w:asciiTheme="minorBidi" w:hAnsiTheme="minorBidi" w:cstheme="minorBidi"/>
                <w:sz w:val="20"/>
              </w:rPr>
            </w:pPr>
            <w:r w:rsidRPr="002161FD">
              <w:rPr>
                <w:rFonts w:asciiTheme="minorBidi" w:hAnsiTheme="minorBidi" w:cstheme="minorBidi"/>
                <w:sz w:val="20"/>
              </w:rPr>
              <w:t>Negotiations between the Procuring Entity or the Tender Committee and any of the bidders regarding the bid submitted by that bidder are prohibited.</w:t>
            </w:r>
          </w:p>
          <w:p w14:paraId="5D8FDA4C" w14:textId="06713A9B" w:rsidR="00F17AC2" w:rsidRPr="002161FD" w:rsidRDefault="00F17AC2" w:rsidP="00F17AC2">
            <w:pPr>
              <w:pStyle w:val="Heading2"/>
              <w:numPr>
                <w:ilvl w:val="0"/>
                <w:numId w:val="0"/>
              </w:numPr>
              <w:ind w:left="-19"/>
              <w:rPr>
                <w:rFonts w:asciiTheme="minorBidi" w:hAnsiTheme="minorBidi" w:cstheme="minorBidi"/>
                <w:sz w:val="20"/>
                <w:szCs w:val="20"/>
              </w:rPr>
            </w:pPr>
            <w:bookmarkStart w:id="58" w:name="_Toc168051248"/>
            <w:r w:rsidRPr="002161FD">
              <w:rPr>
                <w:rFonts w:asciiTheme="minorBidi" w:hAnsiTheme="minorBidi" w:cstheme="minorBidi"/>
                <w:sz w:val="20"/>
                <w:szCs w:val="20"/>
              </w:rPr>
              <w:t xml:space="preserve">Article </w:t>
            </w:r>
            <w:r w:rsidR="00DE1335">
              <w:rPr>
                <w:rFonts w:asciiTheme="minorBidi" w:hAnsiTheme="minorBidi" w:cstheme="minorBidi"/>
                <w:sz w:val="20"/>
                <w:szCs w:val="20"/>
              </w:rPr>
              <w:t>14</w:t>
            </w:r>
            <w:r w:rsidRPr="002161FD">
              <w:rPr>
                <w:rFonts w:asciiTheme="minorBidi" w:hAnsiTheme="minorBidi" w:cstheme="minorBidi"/>
                <w:sz w:val="20"/>
                <w:szCs w:val="20"/>
              </w:rPr>
              <w:t>: Domestic preferences (Article 16 of the Public Procurement Law)</w:t>
            </w:r>
            <w:bookmarkEnd w:id="58"/>
          </w:p>
          <w:p w14:paraId="5DB5CB3D" w14:textId="6D21BCFB" w:rsidR="00F17AC2" w:rsidRPr="002161FD" w:rsidRDefault="00F17AC2" w:rsidP="00F17AC2">
            <w:pPr>
              <w:spacing w:line="276" w:lineRule="auto"/>
              <w:jc w:val="both"/>
              <w:rPr>
                <w:rFonts w:asciiTheme="minorBidi" w:hAnsiTheme="minorBidi" w:cstheme="minorBidi"/>
                <w:sz w:val="20"/>
              </w:rPr>
            </w:pPr>
            <w:r w:rsidRPr="002161FD">
              <w:rPr>
                <w:rFonts w:asciiTheme="minorBidi" w:hAnsiTheme="minorBidi" w:cstheme="minorBidi"/>
                <w:sz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2242CB63" w14:textId="09477EFE" w:rsidR="00F17AC2" w:rsidRPr="002161FD" w:rsidRDefault="00F17AC2" w:rsidP="00F17AC2">
            <w:pPr>
              <w:pStyle w:val="Heading2"/>
              <w:numPr>
                <w:ilvl w:val="0"/>
                <w:numId w:val="0"/>
              </w:numPr>
              <w:ind w:left="521" w:hanging="576"/>
              <w:rPr>
                <w:rFonts w:asciiTheme="minorBidi" w:hAnsiTheme="minorBidi" w:cstheme="minorBidi"/>
                <w:sz w:val="20"/>
                <w:szCs w:val="20"/>
              </w:rPr>
            </w:pPr>
            <w:bookmarkStart w:id="59" w:name="_Toc168051249"/>
            <w:r w:rsidRPr="002161FD">
              <w:rPr>
                <w:rFonts w:asciiTheme="minorBidi" w:hAnsiTheme="minorBidi" w:cstheme="minorBidi"/>
                <w:sz w:val="20"/>
                <w:szCs w:val="20"/>
              </w:rPr>
              <w:t xml:space="preserve">Article </w:t>
            </w:r>
            <w:r w:rsidR="00DE1335">
              <w:rPr>
                <w:rFonts w:asciiTheme="minorBidi" w:hAnsiTheme="minorBidi" w:cstheme="minorBidi"/>
                <w:sz w:val="20"/>
                <w:szCs w:val="20"/>
              </w:rPr>
              <w:t>15</w:t>
            </w:r>
            <w:r w:rsidRPr="002161FD">
              <w:rPr>
                <w:rFonts w:asciiTheme="minorBidi" w:hAnsiTheme="minorBidi" w:cstheme="minorBidi"/>
                <w:sz w:val="20"/>
                <w:szCs w:val="20"/>
              </w:rPr>
              <w:t>: Lifting of Banking Secrecy</w:t>
            </w:r>
            <w:bookmarkEnd w:id="59"/>
          </w:p>
          <w:p w14:paraId="778161D7" w14:textId="77777777" w:rsidR="00F17AC2" w:rsidRPr="002161FD" w:rsidRDefault="00F17AC2" w:rsidP="00F17AC2">
            <w:pPr>
              <w:spacing w:line="276" w:lineRule="auto"/>
              <w:jc w:val="both"/>
              <w:rPr>
                <w:rFonts w:asciiTheme="minorBidi" w:hAnsiTheme="minorBidi" w:cstheme="minorBidi"/>
                <w:sz w:val="20"/>
              </w:rPr>
            </w:pPr>
            <w:r w:rsidRPr="002161FD">
              <w:rPr>
                <w:rFonts w:asciiTheme="minorBidi" w:hAnsiTheme="minorBidi" w:cstheme="minorBidi"/>
                <w:sz w:val="20"/>
              </w:rPr>
              <w:t>Upon submitting the bid, the bidder is compelled to lift banking secrecy regarding the bank account where any amount of public funds related to this procurement is deposited or transferred, pursuant to Council of Ministers Decision No. 17 dated May 12, 2020.</w:t>
            </w:r>
          </w:p>
          <w:p w14:paraId="655F139B" w14:textId="2CCC532F" w:rsidR="00F17AC2" w:rsidRPr="002161FD" w:rsidRDefault="00F17AC2" w:rsidP="00F17AC2">
            <w:pPr>
              <w:pStyle w:val="Heading2"/>
              <w:numPr>
                <w:ilvl w:val="0"/>
                <w:numId w:val="0"/>
              </w:numPr>
              <w:ind w:left="-19"/>
              <w:rPr>
                <w:rFonts w:asciiTheme="minorBidi" w:hAnsiTheme="minorBidi" w:cstheme="minorBidi"/>
                <w:sz w:val="20"/>
                <w:szCs w:val="20"/>
              </w:rPr>
            </w:pPr>
            <w:bookmarkStart w:id="60" w:name="_Toc168051250"/>
            <w:r w:rsidRPr="002161FD">
              <w:rPr>
                <w:rFonts w:asciiTheme="minorBidi" w:hAnsiTheme="minorBidi" w:cstheme="minorBidi"/>
                <w:sz w:val="20"/>
                <w:szCs w:val="20"/>
              </w:rPr>
              <w:t xml:space="preserve">Article </w:t>
            </w:r>
            <w:r w:rsidR="00DE1335">
              <w:rPr>
                <w:rFonts w:asciiTheme="minorBidi" w:hAnsiTheme="minorBidi" w:cstheme="minorBidi"/>
                <w:sz w:val="20"/>
                <w:szCs w:val="20"/>
              </w:rPr>
              <w:t>16</w:t>
            </w:r>
            <w:r w:rsidRPr="002161FD">
              <w:rPr>
                <w:rFonts w:asciiTheme="minorBidi" w:hAnsiTheme="minorBidi" w:cstheme="minorBidi"/>
                <w:sz w:val="20"/>
                <w:szCs w:val="20"/>
              </w:rPr>
              <w:t>: Cancellation of the procurement and/or any of the procedures thereof</w:t>
            </w:r>
            <w:bookmarkEnd w:id="60"/>
          </w:p>
          <w:p w14:paraId="48E985EF" w14:textId="425972F6" w:rsidR="00F17AC2" w:rsidRPr="002161FD" w:rsidRDefault="00F17AC2" w:rsidP="00F17AC2">
            <w:pPr>
              <w:spacing w:line="276" w:lineRule="auto"/>
              <w:jc w:val="both"/>
              <w:rPr>
                <w:rFonts w:asciiTheme="minorBidi" w:hAnsiTheme="minorBidi" w:cstheme="minorBidi"/>
                <w:sz w:val="20"/>
              </w:rPr>
            </w:pPr>
            <w:r w:rsidRPr="002161FD">
              <w:rPr>
                <w:rFonts w:asciiTheme="minorBidi" w:hAnsiTheme="minorBidi" w:cstheme="minorBidi"/>
                <w:sz w:val="20"/>
              </w:rPr>
              <w:t>The Procuring Entity may cancel the procurement and/or any of the procedures thereof at any time prior to the dispatch of the notice of award to the winning bidder, in cases specified in Article 25 of the Public Procurement Law.</w:t>
            </w:r>
          </w:p>
          <w:p w14:paraId="41C3EB1B" w14:textId="29B40FC7" w:rsidR="00F17AC2" w:rsidRPr="002161FD" w:rsidRDefault="00F17AC2" w:rsidP="00F17AC2">
            <w:pPr>
              <w:pStyle w:val="Heading2"/>
              <w:numPr>
                <w:ilvl w:val="0"/>
                <w:numId w:val="0"/>
              </w:numPr>
              <w:ind w:left="-19"/>
              <w:rPr>
                <w:rFonts w:asciiTheme="minorBidi" w:hAnsiTheme="minorBidi" w:cstheme="minorBidi"/>
                <w:sz w:val="20"/>
                <w:szCs w:val="20"/>
              </w:rPr>
            </w:pPr>
            <w:bookmarkStart w:id="61" w:name="_Toc168051251"/>
            <w:r w:rsidRPr="002161FD">
              <w:rPr>
                <w:rFonts w:asciiTheme="minorBidi" w:hAnsiTheme="minorBidi" w:cstheme="minorBidi"/>
                <w:sz w:val="20"/>
                <w:szCs w:val="20"/>
              </w:rPr>
              <w:t xml:space="preserve">Article </w:t>
            </w:r>
            <w:r w:rsidR="00DE1335">
              <w:rPr>
                <w:rFonts w:asciiTheme="minorBidi" w:hAnsiTheme="minorBidi" w:cstheme="minorBidi"/>
                <w:sz w:val="20"/>
                <w:szCs w:val="20"/>
              </w:rPr>
              <w:t>17</w:t>
            </w:r>
            <w:r w:rsidRPr="002161FD">
              <w:rPr>
                <w:rFonts w:asciiTheme="minorBidi" w:hAnsiTheme="minorBidi" w:cstheme="minorBidi"/>
                <w:sz w:val="20"/>
                <w:szCs w:val="20"/>
              </w:rPr>
              <w:t>: Regulations related to Abnormally Low Bids</w:t>
            </w:r>
            <w:bookmarkEnd w:id="61"/>
          </w:p>
          <w:p w14:paraId="0C8E3D84" w14:textId="3395DF1F" w:rsidR="00F17AC2" w:rsidRPr="002161FD" w:rsidRDefault="00F17AC2" w:rsidP="00F17AC2">
            <w:pPr>
              <w:spacing w:line="276" w:lineRule="auto"/>
              <w:jc w:val="both"/>
              <w:rPr>
                <w:rFonts w:asciiTheme="minorBidi" w:hAnsiTheme="minorBidi" w:cstheme="minorBidi"/>
                <w:sz w:val="20"/>
              </w:rPr>
            </w:pPr>
            <w:r w:rsidRPr="002161FD">
              <w:rPr>
                <w:rFonts w:asciiTheme="minorBidi" w:hAnsiTheme="minorBidi" w:cstheme="minorBidi"/>
                <w:sz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tc>
        <w:tc>
          <w:tcPr>
            <w:tcW w:w="5400" w:type="dxa"/>
            <w:tcBorders>
              <w:top w:val="single" w:sz="4" w:space="0" w:color="auto"/>
              <w:left w:val="single" w:sz="4" w:space="0" w:color="auto"/>
              <w:bottom w:val="single" w:sz="4" w:space="0" w:color="auto"/>
              <w:right w:val="single" w:sz="4" w:space="0" w:color="auto"/>
            </w:tcBorders>
          </w:tcPr>
          <w:p w14:paraId="485E6439" w14:textId="7AFE9D34" w:rsidR="00F17AC2" w:rsidRPr="00601E35" w:rsidRDefault="00F17AC2" w:rsidP="00F17AC2">
            <w:pPr>
              <w:bidi/>
              <w:rPr>
                <w:rFonts w:ascii="Simplified Arabic" w:hAnsi="Simplified Arabic" w:cs="Simplified Arabic"/>
                <w:b/>
                <w:bCs/>
                <w:szCs w:val="22"/>
                <w:lang w:val="en-GB" w:eastAsia="fr-FR"/>
              </w:rPr>
            </w:pPr>
            <w:bookmarkStart w:id="62" w:name="_Toc155776046"/>
            <w:bookmarkStart w:id="63" w:name="_Toc156302403"/>
            <w:bookmarkStart w:id="64" w:name="_Toc156560235"/>
            <w:bookmarkStart w:id="65" w:name="_Toc156565157"/>
            <w:bookmarkStart w:id="66" w:name="_Toc159404090"/>
            <w:bookmarkStart w:id="67" w:name="_Toc159405797"/>
            <w:bookmarkStart w:id="68" w:name="_Toc159921171"/>
            <w:r w:rsidRPr="00860028">
              <w:rPr>
                <w:rFonts w:ascii="Simplified Arabic" w:hAnsi="Simplified Arabic" w:cs="Simplified Arabic"/>
                <w:b/>
                <w:bCs/>
                <w:szCs w:val="22"/>
                <w:rtl/>
                <w:lang w:val="en-GB" w:eastAsia="fr-FR"/>
              </w:rPr>
              <w:t xml:space="preserve">المادة </w:t>
            </w:r>
            <w:r w:rsidR="00DE1335">
              <w:rPr>
                <w:rFonts w:ascii="Simplified Arabic" w:hAnsi="Simplified Arabic" w:cs="Simplified Arabic"/>
                <w:b/>
                <w:bCs/>
                <w:szCs w:val="22"/>
                <w:lang w:val="en-GB" w:eastAsia="fr-FR"/>
              </w:rPr>
              <w:t>12</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lang w:bidi="ar-LB"/>
              </w:rPr>
              <w:t xml:space="preserve"> </w:t>
            </w:r>
            <w:r w:rsidRPr="00601E35">
              <w:rPr>
                <w:rFonts w:ascii="Simplified Arabic" w:hAnsi="Simplified Arabic" w:cs="Simplified Arabic"/>
                <w:b/>
                <w:bCs/>
                <w:szCs w:val="22"/>
                <w:rtl/>
                <w:lang w:bidi="ar-LB"/>
              </w:rPr>
              <w:t>استبعاد العارض</w:t>
            </w:r>
          </w:p>
          <w:p w14:paraId="0A527817" w14:textId="6B45FEC1" w:rsidR="00F17AC2" w:rsidRDefault="00F17AC2" w:rsidP="00F17AC2">
            <w:pPr>
              <w:pBdr>
                <w:between w:val="nil"/>
              </w:pBdr>
              <w:bidi/>
              <w:jc w:val="both"/>
              <w:rPr>
                <w:rFonts w:ascii="Simplified Arabic" w:hAnsi="Simplified Arabic" w:cs="Simplified Arabic"/>
                <w:color w:val="000000"/>
                <w:szCs w:val="22"/>
              </w:rPr>
            </w:pPr>
            <w:bookmarkStart w:id="69" w:name="_Hlk119064289"/>
            <w:bookmarkEnd w:id="62"/>
            <w:bookmarkEnd w:id="63"/>
            <w:bookmarkEnd w:id="64"/>
            <w:bookmarkEnd w:id="65"/>
            <w:bookmarkEnd w:id="66"/>
            <w:bookmarkEnd w:id="67"/>
            <w:bookmarkEnd w:id="68"/>
            <w:r w:rsidRPr="00CF6566">
              <w:rPr>
                <w:rFonts w:ascii="Simplified Arabic" w:hAnsi="Simplified Arabic" w:cs="Simplified Arabic"/>
                <w:color w:val="000000"/>
                <w:szCs w:val="22"/>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p w14:paraId="0B16CCDA" w14:textId="77777777" w:rsidR="00F17AC2" w:rsidRDefault="00F17AC2" w:rsidP="00F17AC2">
            <w:pPr>
              <w:pBdr>
                <w:between w:val="nil"/>
              </w:pBdr>
              <w:bidi/>
              <w:jc w:val="both"/>
              <w:rPr>
                <w:rFonts w:ascii="Simplified Arabic" w:hAnsi="Simplified Arabic" w:cs="Simplified Arabic"/>
                <w:color w:val="000000"/>
                <w:szCs w:val="22"/>
                <w:rtl/>
              </w:rPr>
            </w:pPr>
          </w:p>
          <w:p w14:paraId="63E10710" w14:textId="396AA716" w:rsidR="00F17AC2" w:rsidRPr="00601E35" w:rsidRDefault="00F17AC2" w:rsidP="00F17AC2">
            <w:pPr>
              <w:bidi/>
              <w:rPr>
                <w:rFonts w:ascii="Simplified Arabic" w:hAnsi="Simplified Arabic" w:cs="Simplified Arabic"/>
                <w:b/>
                <w:bCs/>
                <w:szCs w:val="22"/>
                <w:lang w:val="en-GB" w:eastAsia="fr-FR"/>
              </w:rPr>
            </w:pPr>
            <w:r w:rsidRPr="00860028">
              <w:rPr>
                <w:rFonts w:ascii="Simplified Arabic" w:hAnsi="Simplified Arabic" w:cs="Simplified Arabic"/>
                <w:b/>
                <w:bCs/>
                <w:szCs w:val="22"/>
                <w:rtl/>
                <w:lang w:val="en-GB" w:eastAsia="fr-FR"/>
              </w:rPr>
              <w:t xml:space="preserve">المادة </w:t>
            </w:r>
            <w:r w:rsidR="00DE1335">
              <w:rPr>
                <w:rFonts w:ascii="Simplified Arabic" w:hAnsi="Simplified Arabic" w:cs="Simplified Arabic"/>
                <w:b/>
                <w:bCs/>
                <w:szCs w:val="22"/>
                <w:lang w:val="en-GB" w:eastAsia="fr-FR"/>
              </w:rPr>
              <w:t>13</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lang w:bidi="ar-LB"/>
              </w:rPr>
              <w:t xml:space="preserve"> </w:t>
            </w:r>
            <w:r w:rsidRPr="00601E35">
              <w:rPr>
                <w:rFonts w:ascii="Simplified Arabic" w:hAnsi="Simplified Arabic" w:cs="Simplified Arabic"/>
                <w:b/>
                <w:bCs/>
                <w:szCs w:val="22"/>
                <w:rtl/>
                <w:lang w:bidi="ar-LB"/>
              </w:rPr>
              <w:t>حظر المفاوضات مع العارضين (المادة 56 من قانون الشراء العام)</w:t>
            </w:r>
            <w:bookmarkEnd w:id="69"/>
          </w:p>
          <w:p w14:paraId="4AD8D9B6" w14:textId="77777777" w:rsidR="00F17AC2" w:rsidRPr="00CF6566" w:rsidRDefault="00F17AC2" w:rsidP="00F17AC2">
            <w:pPr>
              <w:bidi/>
              <w:ind w:left="-6"/>
              <w:jc w:val="both"/>
              <w:rPr>
                <w:rFonts w:ascii="Simplified Arabic" w:hAnsi="Simplified Arabic" w:cs="Simplified Arabic"/>
                <w:szCs w:val="22"/>
                <w:rtl/>
              </w:rPr>
            </w:pPr>
            <w:bookmarkStart w:id="70" w:name="_heading=h.2grqrue" w:colFirst="0" w:colLast="0"/>
            <w:bookmarkEnd w:id="70"/>
            <w:r w:rsidRPr="00CF6566">
              <w:rPr>
                <w:rFonts w:ascii="Simplified Arabic" w:hAnsi="Simplified Arabic" w:cs="Simplified Arabic"/>
                <w:szCs w:val="22"/>
                <w:rtl/>
              </w:rPr>
              <w:t>تُحظَّر المفاوضات بين الجهة الشارية أو لجنة التلزيم وأيّ من العارضين بشأن العرض الذي قدَّمَه ذلك العارض.</w:t>
            </w:r>
          </w:p>
          <w:p w14:paraId="7C250058" w14:textId="77777777" w:rsidR="00F17AC2" w:rsidRDefault="00F17AC2" w:rsidP="00F17AC2">
            <w:pPr>
              <w:bidi/>
              <w:ind w:left="-6"/>
              <w:jc w:val="both"/>
              <w:rPr>
                <w:rFonts w:ascii="Simplified Arabic" w:hAnsi="Simplified Arabic" w:cs="Simplified Arabic"/>
                <w:szCs w:val="22"/>
                <w:rtl/>
              </w:rPr>
            </w:pPr>
          </w:p>
          <w:p w14:paraId="7E9E8FCD" w14:textId="4D4CA120" w:rsidR="00F17AC2" w:rsidRPr="00601E35" w:rsidRDefault="00F17AC2" w:rsidP="00F17AC2">
            <w:pPr>
              <w:bidi/>
              <w:rPr>
                <w:rFonts w:ascii="Simplified Arabic" w:hAnsi="Simplified Arabic" w:cs="Simplified Arabic"/>
                <w:b/>
                <w:bCs/>
                <w:szCs w:val="22"/>
              </w:rPr>
            </w:pPr>
            <w:r w:rsidRPr="00601E35">
              <w:rPr>
                <w:rFonts w:ascii="Simplified Arabic" w:hAnsi="Simplified Arabic" w:cs="Simplified Arabic"/>
                <w:b/>
                <w:bCs/>
                <w:szCs w:val="22"/>
                <w:rtl/>
                <w:lang w:val="en-GB" w:eastAsia="fr-FR"/>
              </w:rPr>
              <w:t xml:space="preserve">المادة </w:t>
            </w:r>
            <w:r w:rsidR="00DE1335">
              <w:rPr>
                <w:rFonts w:ascii="Simplified Arabic" w:hAnsi="Simplified Arabic" w:cs="Simplified Arabic"/>
                <w:b/>
                <w:bCs/>
                <w:szCs w:val="22"/>
                <w:lang w:val="en-GB" w:eastAsia="fr-FR"/>
              </w:rPr>
              <w:t>14</w:t>
            </w:r>
            <w:r w:rsidRPr="00601E35">
              <w:rPr>
                <w:rFonts w:ascii="Simplified Arabic" w:hAnsi="Simplified Arabic" w:cs="Simplified Arabic"/>
                <w:b/>
                <w:bCs/>
                <w:szCs w:val="22"/>
                <w:rtl/>
                <w:lang w:val="en-GB" w:eastAsia="fr-FR"/>
              </w:rPr>
              <w:t>:</w:t>
            </w:r>
            <w:r w:rsidRPr="00601E35">
              <w:rPr>
                <w:rFonts w:ascii="Simplified Arabic" w:hAnsi="Simplified Arabic" w:cs="Simplified Arabic"/>
                <w:b/>
                <w:bCs/>
                <w:szCs w:val="22"/>
                <w:rtl/>
                <w:lang w:bidi="ar-LB"/>
              </w:rPr>
              <w:t xml:space="preserve"> </w:t>
            </w:r>
            <w:r w:rsidRPr="00601E35">
              <w:rPr>
                <w:rFonts w:ascii="Simplified Arabic" w:hAnsi="Simplified Arabic" w:cs="Simplified Arabic"/>
                <w:b/>
                <w:bCs/>
                <w:szCs w:val="22"/>
                <w:rtl/>
              </w:rPr>
              <w:t>الأنظمة التفضيلية (المادة 16 من قانون الشراء العام)</w:t>
            </w:r>
          </w:p>
          <w:p w14:paraId="1D4BA1C5" w14:textId="77777777" w:rsidR="00F17AC2" w:rsidRPr="00CF6566" w:rsidRDefault="00F17AC2" w:rsidP="00F17AC2">
            <w:p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color w:val="000000"/>
                <w:szCs w:val="22"/>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45B5FBAC" w14:textId="77777777" w:rsidR="00F17AC2" w:rsidRDefault="00F17AC2" w:rsidP="00F17AC2">
            <w:pPr>
              <w:pBdr>
                <w:top w:val="nil"/>
                <w:left w:val="nil"/>
                <w:bottom w:val="nil"/>
                <w:right w:val="nil"/>
                <w:between w:val="nil"/>
              </w:pBdr>
              <w:bidi/>
              <w:jc w:val="both"/>
              <w:rPr>
                <w:rFonts w:ascii="Simplified Arabic" w:hAnsi="Simplified Arabic" w:cs="Simplified Arabic"/>
                <w:szCs w:val="22"/>
                <w:rtl/>
              </w:rPr>
            </w:pPr>
          </w:p>
          <w:p w14:paraId="30056D47" w14:textId="5E5676F7" w:rsidR="00F17AC2" w:rsidRPr="00601E35" w:rsidRDefault="00F17AC2" w:rsidP="00F17AC2">
            <w:pPr>
              <w:bidi/>
              <w:rPr>
                <w:rFonts w:ascii="Simplified Arabic" w:hAnsi="Simplified Arabic" w:cs="Simplified Arabic"/>
                <w:b/>
                <w:bCs/>
                <w:szCs w:val="22"/>
              </w:rPr>
            </w:pPr>
            <w:r w:rsidRPr="00601E35">
              <w:rPr>
                <w:rFonts w:ascii="Simplified Arabic" w:hAnsi="Simplified Arabic" w:cs="Simplified Arabic"/>
                <w:b/>
                <w:bCs/>
                <w:szCs w:val="22"/>
                <w:rtl/>
                <w:lang w:val="en-GB" w:eastAsia="fr-FR"/>
              </w:rPr>
              <w:t xml:space="preserve">المادة </w:t>
            </w:r>
            <w:r w:rsidR="00DE1335">
              <w:rPr>
                <w:rFonts w:ascii="Simplified Arabic" w:hAnsi="Simplified Arabic" w:cs="Simplified Arabic"/>
                <w:b/>
                <w:bCs/>
                <w:szCs w:val="22"/>
                <w:lang w:val="en-GB" w:eastAsia="fr-FR"/>
              </w:rPr>
              <w:t>15</w:t>
            </w:r>
            <w:r w:rsidRPr="00601E35">
              <w:rPr>
                <w:rFonts w:ascii="Simplified Arabic" w:hAnsi="Simplified Arabic" w:cs="Simplified Arabic"/>
                <w:b/>
                <w:bCs/>
                <w:szCs w:val="22"/>
                <w:rtl/>
                <w:lang w:val="en-GB" w:eastAsia="fr-FR"/>
              </w:rPr>
              <w:t>:</w:t>
            </w:r>
            <w:r w:rsidRPr="00601E35">
              <w:rPr>
                <w:rFonts w:ascii="Simplified Arabic" w:hAnsi="Simplified Arabic" w:cs="Simplified Arabic"/>
                <w:b/>
                <w:bCs/>
                <w:szCs w:val="22"/>
                <w:rtl/>
                <w:lang w:bidi="ar-LB"/>
              </w:rPr>
              <w:t xml:space="preserve"> </w:t>
            </w:r>
            <w:r w:rsidRPr="00601E35">
              <w:rPr>
                <w:rFonts w:ascii="Simplified Arabic" w:hAnsi="Simplified Arabic" w:cs="Simplified Arabic"/>
                <w:b/>
                <w:bCs/>
                <w:szCs w:val="22"/>
                <w:rtl/>
              </w:rPr>
              <w:t>رفع السرية المصرفية</w:t>
            </w:r>
          </w:p>
          <w:p w14:paraId="264D0215" w14:textId="77777777" w:rsidR="00F17AC2" w:rsidRPr="00CF6566" w:rsidRDefault="00F17AC2" w:rsidP="00F17AC2">
            <w:pPr>
              <w:bidi/>
              <w:jc w:val="both"/>
              <w:rPr>
                <w:rFonts w:ascii="Simplified Arabic" w:hAnsi="Simplified Arabic" w:cs="Simplified Arabic"/>
                <w:b/>
                <w:bCs/>
                <w:szCs w:val="22"/>
                <w:rtl/>
                <w:lang w:bidi="ar-LB"/>
              </w:rPr>
            </w:pPr>
            <w:r w:rsidRPr="00CF6566">
              <w:rPr>
                <w:rFonts w:ascii="Simplified Arabic" w:hAnsi="Simplified Arabic" w:cs="Simplified Arabic"/>
                <w:szCs w:val="22"/>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CF6566">
              <w:rPr>
                <w:rFonts w:ascii="Simplified Arabic" w:hAnsi="Simplified Arabic" w:cs="Simplified Arabic"/>
                <w:b/>
                <w:bCs/>
                <w:szCs w:val="22"/>
                <w:rtl/>
                <w:lang w:bidi="ar-LB"/>
              </w:rPr>
              <w:t>.</w:t>
            </w:r>
          </w:p>
          <w:p w14:paraId="07A234A0" w14:textId="77777777" w:rsidR="00F17AC2" w:rsidRDefault="00F17AC2" w:rsidP="00F17AC2">
            <w:pPr>
              <w:bidi/>
              <w:jc w:val="both"/>
              <w:rPr>
                <w:rFonts w:ascii="Simplified Arabic" w:hAnsi="Simplified Arabic" w:cs="Simplified Arabic"/>
                <w:b/>
                <w:bCs/>
                <w:szCs w:val="22"/>
                <w:rtl/>
                <w:lang w:bidi="ar-LB"/>
              </w:rPr>
            </w:pPr>
          </w:p>
          <w:p w14:paraId="28E0E57D" w14:textId="0B8E55E7" w:rsidR="00F17AC2" w:rsidRPr="00CF6566" w:rsidRDefault="00F17AC2" w:rsidP="00F17AC2">
            <w:pPr>
              <w:bidi/>
              <w:rPr>
                <w:rFonts w:ascii="Simplified Arabic" w:hAnsi="Simplified Arabic" w:cs="Simplified Arabic"/>
                <w:b/>
                <w:bCs/>
                <w:szCs w:val="22"/>
                <w:rtl/>
              </w:rPr>
            </w:pPr>
            <w:r w:rsidRPr="00601E35">
              <w:rPr>
                <w:rFonts w:ascii="Simplified Arabic" w:hAnsi="Simplified Arabic" w:cs="Simplified Arabic"/>
                <w:b/>
                <w:bCs/>
                <w:szCs w:val="22"/>
                <w:rtl/>
                <w:lang w:val="en-GB" w:eastAsia="fr-FR"/>
              </w:rPr>
              <w:t xml:space="preserve">المادة </w:t>
            </w:r>
            <w:r w:rsidR="00DE1335">
              <w:rPr>
                <w:rFonts w:ascii="Simplified Arabic" w:hAnsi="Simplified Arabic" w:cs="Simplified Arabic"/>
                <w:b/>
                <w:bCs/>
                <w:szCs w:val="22"/>
                <w:lang w:val="en-GB" w:eastAsia="fr-FR"/>
              </w:rPr>
              <w:t>16</w:t>
            </w:r>
            <w:r w:rsidRPr="00601E35">
              <w:rPr>
                <w:rFonts w:ascii="Simplified Arabic" w:hAnsi="Simplified Arabic" w:cs="Simplified Arabic"/>
                <w:b/>
                <w:bCs/>
                <w:szCs w:val="22"/>
                <w:rtl/>
                <w:lang w:val="en-GB" w:eastAsia="fr-FR"/>
              </w:rPr>
              <w:t>:</w:t>
            </w:r>
            <w:r w:rsidRPr="00601E35">
              <w:rPr>
                <w:rFonts w:ascii="Simplified Arabic" w:hAnsi="Simplified Arabic" w:cs="Simplified Arabic"/>
                <w:b/>
                <w:bCs/>
                <w:szCs w:val="22"/>
                <w:rtl/>
                <w:lang w:bidi="ar-LB"/>
              </w:rPr>
              <w:t xml:space="preserve"> </w:t>
            </w:r>
            <w:r w:rsidRPr="00601E35">
              <w:rPr>
                <w:rFonts w:ascii="Simplified Arabic" w:hAnsi="Simplified Arabic" w:cs="Simplified Arabic"/>
                <w:b/>
                <w:bCs/>
                <w:szCs w:val="22"/>
                <w:rtl/>
              </w:rPr>
              <w:t>إلغاء الشراء و/أو أيّ من اجراءاته</w:t>
            </w:r>
          </w:p>
          <w:p w14:paraId="74C2CC5C" w14:textId="77777777" w:rsidR="00F17AC2" w:rsidRPr="00CF6566" w:rsidRDefault="00F17AC2" w:rsidP="00F17AC2">
            <w:pPr>
              <w:bidi/>
              <w:jc w:val="both"/>
              <w:rPr>
                <w:rFonts w:ascii="Simplified Arabic" w:hAnsi="Simplified Arabic" w:cs="Simplified Arabic"/>
                <w:szCs w:val="22"/>
                <w:rtl/>
              </w:rPr>
            </w:pPr>
            <w:r w:rsidRPr="00CF6566">
              <w:rPr>
                <w:rFonts w:ascii="Simplified Arabic" w:hAnsi="Simplified Arabic" w:cs="Simplified Arabic"/>
                <w:szCs w:val="22"/>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7026E1A6" w14:textId="77777777" w:rsidR="00F17AC2" w:rsidRDefault="00F17AC2" w:rsidP="00F17AC2">
            <w:pPr>
              <w:bidi/>
              <w:jc w:val="both"/>
              <w:rPr>
                <w:rFonts w:ascii="Simplified Arabic" w:hAnsi="Simplified Arabic" w:cs="Simplified Arabic"/>
                <w:szCs w:val="22"/>
                <w:rtl/>
              </w:rPr>
            </w:pPr>
          </w:p>
          <w:p w14:paraId="55CEB809" w14:textId="77777777" w:rsidR="00F17AC2" w:rsidRDefault="00F17AC2" w:rsidP="00F17AC2">
            <w:pPr>
              <w:bidi/>
              <w:jc w:val="both"/>
              <w:rPr>
                <w:rFonts w:ascii="Simplified Arabic" w:hAnsi="Simplified Arabic" w:cs="Simplified Arabic"/>
                <w:szCs w:val="22"/>
              </w:rPr>
            </w:pPr>
          </w:p>
          <w:p w14:paraId="1C9C1BA5" w14:textId="16EBFDFD" w:rsidR="00F17AC2" w:rsidRPr="00601E35" w:rsidRDefault="00F17AC2" w:rsidP="00F17AC2">
            <w:pPr>
              <w:bidi/>
              <w:rPr>
                <w:rFonts w:ascii="Simplified Arabic" w:hAnsi="Simplified Arabic" w:cs="Simplified Arabic"/>
                <w:b/>
                <w:bCs/>
                <w:szCs w:val="22"/>
                <w:rtl/>
              </w:rPr>
            </w:pPr>
            <w:r w:rsidRPr="00601E35">
              <w:rPr>
                <w:rFonts w:ascii="Simplified Arabic" w:hAnsi="Simplified Arabic" w:cs="Simplified Arabic"/>
                <w:b/>
                <w:bCs/>
                <w:szCs w:val="22"/>
                <w:rtl/>
                <w:lang w:val="en-GB" w:eastAsia="fr-FR"/>
              </w:rPr>
              <w:t xml:space="preserve">المادة </w:t>
            </w:r>
            <w:r w:rsidR="00DE1335">
              <w:rPr>
                <w:rFonts w:ascii="Simplified Arabic" w:hAnsi="Simplified Arabic" w:cs="Simplified Arabic"/>
                <w:b/>
                <w:bCs/>
                <w:szCs w:val="22"/>
                <w:lang w:val="en-GB" w:eastAsia="fr-FR"/>
              </w:rPr>
              <w:t>17</w:t>
            </w:r>
            <w:r w:rsidRPr="00601E35">
              <w:rPr>
                <w:rFonts w:ascii="Simplified Arabic" w:hAnsi="Simplified Arabic" w:cs="Simplified Arabic"/>
                <w:b/>
                <w:bCs/>
                <w:szCs w:val="22"/>
                <w:rtl/>
                <w:lang w:val="en-GB" w:eastAsia="fr-FR"/>
              </w:rPr>
              <w:t>:</w:t>
            </w:r>
            <w:r w:rsidRPr="00601E35">
              <w:rPr>
                <w:rFonts w:ascii="Simplified Arabic" w:hAnsi="Simplified Arabic" w:cs="Simplified Arabic"/>
                <w:b/>
                <w:bCs/>
                <w:szCs w:val="22"/>
                <w:rtl/>
                <w:lang w:bidi="ar-LB"/>
              </w:rPr>
              <w:t xml:space="preserve"> </w:t>
            </w:r>
            <w:r w:rsidRPr="00601E35">
              <w:rPr>
                <w:rFonts w:ascii="Simplified Arabic" w:hAnsi="Simplified Arabic" w:cs="Simplified Arabic"/>
                <w:b/>
                <w:bCs/>
                <w:szCs w:val="22"/>
                <w:rtl/>
              </w:rPr>
              <w:t>قواعد بشأن العروض المنخفضة الأسعار انخفاضاً غير عادياً</w:t>
            </w:r>
          </w:p>
          <w:p w14:paraId="39B7CB1C" w14:textId="78B9DA20" w:rsidR="00F17AC2" w:rsidRPr="00B4091F" w:rsidRDefault="00F17AC2" w:rsidP="00F17AC2">
            <w:pPr>
              <w:bidi/>
              <w:rPr>
                <w:rFonts w:ascii="Simplified Arabic" w:hAnsi="Simplified Arabic" w:cs="Simplified Arabic"/>
                <w:b/>
                <w:bCs/>
                <w:szCs w:val="22"/>
                <w:rtl/>
                <w:lang w:eastAsia="en-GB"/>
              </w:rPr>
            </w:pPr>
            <w:bookmarkStart w:id="71" w:name="_Toc155776052"/>
            <w:bookmarkStart w:id="72" w:name="_Toc156302409"/>
            <w:bookmarkStart w:id="73" w:name="_Toc156560241"/>
            <w:bookmarkStart w:id="74" w:name="_Toc156565163"/>
            <w:bookmarkStart w:id="75" w:name="_Toc159404096"/>
            <w:bookmarkStart w:id="76" w:name="_Toc159405803"/>
            <w:bookmarkStart w:id="77" w:name="_Toc159921177"/>
            <w:r w:rsidRPr="00B4091F">
              <w:rPr>
                <w:rFonts w:ascii="Simplified Arabic" w:hAnsi="Simplified Arabic" w:cs="Simplified Arabic"/>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B4091F">
              <w:rPr>
                <w:rFonts w:ascii="Simplified Arabic" w:hAnsi="Simplified Arabic" w:cs="Simplified Arabic"/>
                <w:szCs w:val="22"/>
                <w:rtl/>
                <w:lang w:bidi="ar-LB"/>
              </w:rPr>
              <w:t xml:space="preserve"> وتُطبق أحكام المادة 27 من قانون الشراء العام في هذا الشأن.</w:t>
            </w:r>
            <w:bookmarkEnd w:id="71"/>
            <w:bookmarkEnd w:id="72"/>
            <w:bookmarkEnd w:id="73"/>
            <w:bookmarkEnd w:id="74"/>
            <w:bookmarkEnd w:id="75"/>
            <w:bookmarkEnd w:id="76"/>
            <w:bookmarkEnd w:id="77"/>
          </w:p>
        </w:tc>
      </w:tr>
      <w:tr w:rsidR="00F17AC2" w14:paraId="32F1802B" w14:textId="77777777" w:rsidTr="00700D56">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700B9A0F" w14:textId="337CE545" w:rsidR="00F17AC2" w:rsidRPr="002161FD" w:rsidRDefault="00F17AC2" w:rsidP="00F17AC2">
            <w:pPr>
              <w:pStyle w:val="Heading2"/>
              <w:numPr>
                <w:ilvl w:val="0"/>
                <w:numId w:val="0"/>
              </w:numPr>
              <w:spacing w:before="0"/>
              <w:ind w:left="-19"/>
              <w:rPr>
                <w:rFonts w:asciiTheme="minorBidi" w:hAnsiTheme="minorBidi" w:cstheme="minorBidi"/>
                <w:sz w:val="20"/>
                <w:szCs w:val="20"/>
              </w:rPr>
            </w:pPr>
            <w:bookmarkStart w:id="78" w:name="_Toc168051252"/>
            <w:r w:rsidRPr="002161FD">
              <w:rPr>
                <w:rFonts w:asciiTheme="minorBidi" w:hAnsiTheme="minorBidi" w:cstheme="minorBidi"/>
                <w:sz w:val="20"/>
                <w:szCs w:val="20"/>
              </w:rPr>
              <w:lastRenderedPageBreak/>
              <w:t xml:space="preserve">Article </w:t>
            </w:r>
            <w:r w:rsidR="00DE1335">
              <w:rPr>
                <w:rFonts w:asciiTheme="minorBidi" w:hAnsiTheme="minorBidi" w:cstheme="minorBidi"/>
                <w:sz w:val="20"/>
                <w:szCs w:val="20"/>
              </w:rPr>
              <w:t>18</w:t>
            </w:r>
            <w:r w:rsidRPr="002161FD">
              <w:rPr>
                <w:rFonts w:asciiTheme="minorBidi" w:hAnsiTheme="minorBidi" w:cstheme="minorBidi"/>
                <w:sz w:val="20"/>
                <w:szCs w:val="20"/>
              </w:rPr>
              <w:t>: Acceptance of the successful tender (or provisional award) and entry into force of the procurement contract</w:t>
            </w:r>
            <w:bookmarkEnd w:id="78"/>
          </w:p>
          <w:p w14:paraId="08222F08" w14:textId="77777777" w:rsidR="00F17AC2" w:rsidRPr="002161FD" w:rsidRDefault="00F17AC2" w:rsidP="00F17AC2">
            <w:pPr>
              <w:rPr>
                <w:rFonts w:asciiTheme="minorBidi" w:hAnsiTheme="minorBidi" w:cstheme="minorBidi"/>
                <w:b/>
                <w:bCs/>
                <w:sz w:val="20"/>
              </w:rPr>
            </w:pPr>
          </w:p>
          <w:p w14:paraId="227309DE" w14:textId="77777777" w:rsidR="00F17AC2" w:rsidRPr="002161FD" w:rsidRDefault="00F17AC2" w:rsidP="00F17AC2">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The Procuring Entity shall accept the successful proposal in accordance with the provisions of paragraph (1) of Article 24 of the Public Procurement Law.</w:t>
            </w:r>
          </w:p>
          <w:p w14:paraId="324E59D3" w14:textId="77777777" w:rsidR="00F17AC2" w:rsidRPr="002161FD" w:rsidRDefault="00F17AC2" w:rsidP="00F17AC2">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After the successful proposal is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02D8B4C5" w14:textId="77777777" w:rsidR="00F17AC2" w:rsidRPr="002161FD" w:rsidRDefault="00F17AC2" w:rsidP="00F17AC2">
            <w:pPr>
              <w:pStyle w:val="ListParagraph"/>
              <w:numPr>
                <w:ilvl w:val="0"/>
                <w:numId w:val="30"/>
              </w:numPr>
              <w:bidi w:val="0"/>
              <w:contextualSpacing/>
              <w:jc w:val="both"/>
              <w:rPr>
                <w:rFonts w:asciiTheme="minorBidi" w:hAnsiTheme="minorBidi" w:cstheme="minorBidi"/>
                <w:sz w:val="20"/>
                <w:szCs w:val="20"/>
              </w:rPr>
            </w:pPr>
            <w:r w:rsidRPr="002161FD">
              <w:rPr>
                <w:rFonts w:asciiTheme="minorBidi" w:hAnsiTheme="minorBidi" w:cstheme="minorBidi"/>
                <w:sz w:val="20"/>
                <w:szCs w:val="20"/>
              </w:rPr>
              <w:t>The name and address of the bidder presenting the successful proposal (winning bidder);</w:t>
            </w:r>
          </w:p>
          <w:p w14:paraId="4E9B971F" w14:textId="77777777" w:rsidR="00F17AC2" w:rsidRPr="002161FD" w:rsidRDefault="00F17AC2" w:rsidP="00F17AC2">
            <w:pPr>
              <w:pStyle w:val="ListParagraph"/>
              <w:numPr>
                <w:ilvl w:val="0"/>
                <w:numId w:val="30"/>
              </w:numPr>
              <w:bidi w:val="0"/>
              <w:contextualSpacing/>
              <w:jc w:val="both"/>
              <w:rPr>
                <w:rFonts w:asciiTheme="minorBidi" w:hAnsiTheme="minorBidi" w:cstheme="minorBidi"/>
                <w:sz w:val="20"/>
                <w:szCs w:val="20"/>
              </w:rPr>
            </w:pPr>
            <w:r w:rsidRPr="002161FD">
              <w:rPr>
                <w:rFonts w:asciiTheme="minorBidi" w:hAnsiTheme="minorBidi" w:cstheme="minorBidi"/>
                <w:sz w:val="20"/>
                <w:szCs w:val="20"/>
              </w:rPr>
              <w:t>The proposal total value or, where the successful proposal was ascertained on the basis of price and other criteria, the contract value and a summary of other specifications and relative advantages of the successful proposal;</w:t>
            </w:r>
          </w:p>
          <w:p w14:paraId="42016AE3" w14:textId="77777777" w:rsidR="00F17AC2" w:rsidRPr="002161FD" w:rsidRDefault="00F17AC2" w:rsidP="00F17AC2">
            <w:pPr>
              <w:pStyle w:val="ListParagraph"/>
              <w:numPr>
                <w:ilvl w:val="0"/>
                <w:numId w:val="30"/>
              </w:numPr>
              <w:bidi w:val="0"/>
              <w:contextualSpacing/>
              <w:jc w:val="both"/>
              <w:rPr>
                <w:rFonts w:asciiTheme="minorBidi" w:hAnsiTheme="minorBidi" w:cstheme="minorBidi"/>
                <w:sz w:val="20"/>
                <w:szCs w:val="20"/>
              </w:rPr>
            </w:pPr>
            <w:r w:rsidRPr="002161FD">
              <w:rPr>
                <w:rFonts w:asciiTheme="minorBidi" w:hAnsiTheme="minorBidi" w:cstheme="minorBidi"/>
                <w:sz w:val="20"/>
                <w:szCs w:val="20"/>
              </w:rPr>
              <w:t>The duration of the standstill period in accordance with this paragraph.</w:t>
            </w:r>
          </w:p>
          <w:p w14:paraId="4B6E6327" w14:textId="77777777" w:rsidR="00F17AC2" w:rsidRPr="002161FD" w:rsidRDefault="00F17AC2" w:rsidP="00F17AC2">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Promptly after the expiry of the standstill period, the procuring entity shall dispatch a notice to the winning bidder requesting the signature of the contract within (15) fifteen days.</w:t>
            </w:r>
          </w:p>
          <w:p w14:paraId="64DE9D17" w14:textId="77777777" w:rsidR="00F17AC2" w:rsidRPr="002161FD" w:rsidRDefault="00F17AC2" w:rsidP="00F17AC2">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4B3D77F6" w14:textId="77777777" w:rsidR="00F17AC2" w:rsidRPr="002161FD" w:rsidRDefault="00F17AC2" w:rsidP="00F17AC2">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The procurement contract shall come into force upon signing of the contract by the winning bidder and the competent authority before the contracting authority.</w:t>
            </w:r>
          </w:p>
          <w:p w14:paraId="102FF4D5" w14:textId="77777777" w:rsidR="00F17AC2" w:rsidRPr="002161FD" w:rsidRDefault="00F17AC2" w:rsidP="00F17AC2">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AD04867" w14:textId="77777777" w:rsidR="00F17AC2" w:rsidRPr="002161FD" w:rsidRDefault="00F17AC2" w:rsidP="00F17AC2">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0CB728DB" w14:textId="77777777" w:rsidR="00F17AC2" w:rsidRPr="002161FD" w:rsidRDefault="00F17AC2" w:rsidP="00F17AC2">
            <w:pPr>
              <w:rPr>
                <w:rFonts w:asciiTheme="minorBidi" w:hAnsiTheme="minorBidi" w:cstheme="minorBidi"/>
                <w:sz w:val="20"/>
              </w:rPr>
            </w:pPr>
          </w:p>
          <w:p w14:paraId="4B9AAA87" w14:textId="77777777" w:rsidR="00F17AC2" w:rsidRPr="002161FD" w:rsidRDefault="00F17AC2" w:rsidP="00F17AC2">
            <w:pPr>
              <w:rPr>
                <w:rFonts w:asciiTheme="minorBidi" w:hAnsiTheme="minorBidi" w:cstheme="minorBidi"/>
                <w:sz w:val="20"/>
              </w:rPr>
            </w:pPr>
          </w:p>
          <w:p w14:paraId="40783C9D" w14:textId="77777777" w:rsidR="00F17AC2" w:rsidRPr="002161FD" w:rsidRDefault="00F17AC2" w:rsidP="00F17AC2">
            <w:pPr>
              <w:pStyle w:val="ListParagraph"/>
              <w:bidi w:val="0"/>
              <w:ind w:left="2160"/>
              <w:rPr>
                <w:rFonts w:asciiTheme="minorBidi" w:hAnsiTheme="minorBidi" w:cstheme="minorBidi"/>
                <w:sz w:val="20"/>
                <w:szCs w:val="20"/>
              </w:rPr>
            </w:pPr>
          </w:p>
          <w:p w14:paraId="29807E4A" w14:textId="77777777" w:rsidR="00F17AC2" w:rsidRPr="002161FD" w:rsidRDefault="00F17AC2" w:rsidP="00F17AC2">
            <w:pPr>
              <w:pStyle w:val="ListParagraph"/>
              <w:bidi w:val="0"/>
              <w:ind w:left="2160"/>
              <w:rPr>
                <w:rFonts w:asciiTheme="minorBidi" w:hAnsiTheme="minorBidi" w:cstheme="minorBidi"/>
                <w:sz w:val="20"/>
                <w:szCs w:val="20"/>
              </w:rPr>
            </w:pPr>
          </w:p>
          <w:p w14:paraId="6309D0E1" w14:textId="77777777" w:rsidR="00F17AC2" w:rsidRPr="002161FD" w:rsidRDefault="00F17AC2" w:rsidP="00F17AC2">
            <w:pPr>
              <w:pStyle w:val="ListParagraph"/>
              <w:bidi w:val="0"/>
              <w:ind w:left="2160"/>
              <w:rPr>
                <w:rFonts w:asciiTheme="minorBidi" w:hAnsiTheme="minorBidi" w:cstheme="minorBidi"/>
                <w:sz w:val="20"/>
                <w:szCs w:val="20"/>
              </w:rPr>
            </w:pPr>
          </w:p>
        </w:tc>
        <w:tc>
          <w:tcPr>
            <w:tcW w:w="5400" w:type="dxa"/>
            <w:tcBorders>
              <w:top w:val="single" w:sz="4" w:space="0" w:color="auto"/>
              <w:left w:val="single" w:sz="4" w:space="0" w:color="auto"/>
              <w:bottom w:val="single" w:sz="4" w:space="0" w:color="auto"/>
              <w:right w:val="single" w:sz="4" w:space="0" w:color="auto"/>
            </w:tcBorders>
          </w:tcPr>
          <w:p w14:paraId="7CF68F84" w14:textId="5D49D498" w:rsidR="00F17AC2" w:rsidRDefault="00F17AC2" w:rsidP="00F17AC2">
            <w:pPr>
              <w:bidi/>
              <w:rPr>
                <w:rFonts w:ascii="Simplified Arabic" w:hAnsi="Simplified Arabic" w:cs="Simplified Arabic"/>
                <w:b/>
                <w:bCs/>
                <w:szCs w:val="22"/>
              </w:rPr>
            </w:pPr>
            <w:bookmarkStart w:id="79" w:name="_Toc155776054"/>
            <w:bookmarkStart w:id="80" w:name="_Toc156302411"/>
            <w:bookmarkStart w:id="81" w:name="_Toc156560243"/>
            <w:bookmarkStart w:id="82" w:name="_Toc156565165"/>
            <w:bookmarkStart w:id="83" w:name="_Toc159404098"/>
            <w:bookmarkStart w:id="84" w:name="_Toc159405805"/>
            <w:bookmarkStart w:id="85" w:name="_Toc159921179"/>
            <w:r w:rsidRPr="00601E35">
              <w:rPr>
                <w:rFonts w:ascii="Simplified Arabic" w:hAnsi="Simplified Arabic" w:cs="Simplified Arabic"/>
                <w:b/>
                <w:bCs/>
                <w:szCs w:val="22"/>
                <w:rtl/>
                <w:lang w:val="en-GB" w:eastAsia="fr-FR"/>
              </w:rPr>
              <w:t xml:space="preserve">المادة </w:t>
            </w:r>
            <w:r w:rsidR="00DE1335">
              <w:rPr>
                <w:rFonts w:ascii="Simplified Arabic" w:hAnsi="Simplified Arabic" w:cs="Simplified Arabic"/>
                <w:b/>
                <w:bCs/>
                <w:szCs w:val="22"/>
                <w:lang w:val="en-GB" w:eastAsia="fr-FR"/>
              </w:rPr>
              <w:t>18</w:t>
            </w:r>
            <w:r w:rsidRPr="00601E35">
              <w:rPr>
                <w:rFonts w:ascii="Simplified Arabic" w:hAnsi="Simplified Arabic" w:cs="Simplified Arabic"/>
                <w:b/>
                <w:bCs/>
                <w:szCs w:val="22"/>
                <w:rtl/>
                <w:lang w:val="en-GB" w:eastAsia="fr-FR"/>
              </w:rPr>
              <w:t>:</w:t>
            </w:r>
            <w:r w:rsidRPr="00601E35">
              <w:rPr>
                <w:rFonts w:ascii="Simplified Arabic" w:hAnsi="Simplified Arabic" w:cs="Simplified Arabic"/>
                <w:b/>
                <w:bCs/>
                <w:szCs w:val="22"/>
                <w:rtl/>
                <w:lang w:bidi="ar-LB"/>
              </w:rPr>
              <w:t xml:space="preserve"> </w:t>
            </w:r>
            <w:r w:rsidRPr="00601E35">
              <w:rPr>
                <w:rFonts w:ascii="Simplified Arabic" w:hAnsi="Simplified Arabic" w:cs="Simplified Arabic"/>
                <w:b/>
                <w:bCs/>
                <w:szCs w:val="22"/>
                <w:rtl/>
              </w:rPr>
              <w:t>قواعد قبول العرض الفائز (أو التلزيم الـمؤقت) وبدء تنفيذ العقد</w:t>
            </w:r>
          </w:p>
          <w:p w14:paraId="188144ED" w14:textId="77777777" w:rsidR="00F17AC2" w:rsidRPr="00601E35" w:rsidRDefault="00F17AC2" w:rsidP="00F17AC2">
            <w:pPr>
              <w:bidi/>
              <w:rPr>
                <w:rFonts w:ascii="Simplified Arabic" w:hAnsi="Simplified Arabic" w:cs="Simplified Arabic"/>
                <w:b/>
                <w:bCs/>
                <w:szCs w:val="22"/>
                <w:rtl/>
              </w:rPr>
            </w:pPr>
          </w:p>
          <w:bookmarkEnd w:id="79"/>
          <w:bookmarkEnd w:id="80"/>
          <w:bookmarkEnd w:id="81"/>
          <w:bookmarkEnd w:id="82"/>
          <w:bookmarkEnd w:id="83"/>
          <w:bookmarkEnd w:id="84"/>
          <w:bookmarkEnd w:id="85"/>
          <w:p w14:paraId="1AAC04D4" w14:textId="77777777" w:rsidR="00F17AC2" w:rsidRPr="00CF6566" w:rsidRDefault="00F17AC2" w:rsidP="00F17AC2">
            <w:pPr>
              <w:pStyle w:val="ListParagraph"/>
              <w:numPr>
                <w:ilvl w:val="3"/>
                <w:numId w:val="49"/>
              </w:numPr>
              <w:spacing w:after="200"/>
              <w:ind w:left="444"/>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تَقبل الجهةُ الشارية العرَض الـمقدَّم الفائز وفقًا لأحكام الفقرة (1) من المادة 24 من قانون الشراء العام.</w:t>
            </w:r>
          </w:p>
          <w:p w14:paraId="54420B10" w14:textId="77777777" w:rsidR="00F17AC2" w:rsidRPr="00CF6566" w:rsidRDefault="00F17AC2" w:rsidP="00F17AC2">
            <w:pPr>
              <w:pStyle w:val="ListParagraph"/>
              <w:numPr>
                <w:ilvl w:val="3"/>
                <w:numId w:val="49"/>
              </w:numPr>
              <w:spacing w:after="200"/>
              <w:ind w:left="39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04AF3AAF" w14:textId="77777777" w:rsidR="00F17AC2" w:rsidRPr="00CF6566" w:rsidRDefault="00F17AC2" w:rsidP="00F17AC2">
            <w:pPr>
              <w:pStyle w:val="ListParagraph"/>
              <w:numPr>
                <w:ilvl w:val="0"/>
                <w:numId w:val="17"/>
              </w:numPr>
              <w:spacing w:after="200"/>
              <w:ind w:left="75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إسم وعنوان العارض الذي قدَّم العرض الفائز (الـملتزم الـمؤقت)؛</w:t>
            </w:r>
          </w:p>
          <w:p w14:paraId="516B0531" w14:textId="77777777" w:rsidR="00F17AC2" w:rsidRPr="00CF6566" w:rsidRDefault="00F17AC2" w:rsidP="00F17AC2">
            <w:pPr>
              <w:pStyle w:val="ListParagraph"/>
              <w:numPr>
                <w:ilvl w:val="0"/>
                <w:numId w:val="17"/>
              </w:numPr>
              <w:spacing w:after="200"/>
              <w:ind w:left="75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11B31CCB" w14:textId="77777777" w:rsidR="00F17AC2" w:rsidRPr="00CF6566" w:rsidRDefault="00F17AC2" w:rsidP="00F17AC2">
            <w:pPr>
              <w:pStyle w:val="ListParagraph"/>
              <w:numPr>
                <w:ilvl w:val="0"/>
                <w:numId w:val="17"/>
              </w:numPr>
              <w:spacing w:after="200"/>
              <w:ind w:left="75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مدةَ فترة التجميد بحسب هذه الفقرة.</w:t>
            </w:r>
          </w:p>
          <w:p w14:paraId="1F64521E" w14:textId="77777777" w:rsidR="00F17AC2" w:rsidRPr="00CF6566" w:rsidRDefault="00F17AC2" w:rsidP="00F17AC2">
            <w:pPr>
              <w:pStyle w:val="ListParagraph"/>
              <w:numPr>
                <w:ilvl w:val="3"/>
                <w:numId w:val="49"/>
              </w:numPr>
              <w:spacing w:after="200"/>
              <w:ind w:left="39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66AF0F7B" w14:textId="77777777" w:rsidR="00F17AC2" w:rsidRPr="00CF6566" w:rsidRDefault="00F17AC2" w:rsidP="00F17AC2">
            <w:pPr>
              <w:pStyle w:val="ListParagraph"/>
              <w:numPr>
                <w:ilvl w:val="3"/>
                <w:numId w:val="49"/>
              </w:numPr>
              <w:spacing w:after="200"/>
              <w:ind w:left="39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4F1BF91" w14:textId="77777777" w:rsidR="00F17AC2" w:rsidRPr="00CF6566" w:rsidRDefault="00F17AC2" w:rsidP="00F17AC2">
            <w:pPr>
              <w:pStyle w:val="ListParagraph"/>
              <w:numPr>
                <w:ilvl w:val="3"/>
                <w:numId w:val="49"/>
              </w:numPr>
              <w:spacing w:after="200"/>
              <w:ind w:left="39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يبدأ نفاذ العقد عندما يوقِّع الـملتزم الـمؤقّت والـمرجع الصالح لدى سلطة التعاقد عليه.</w:t>
            </w:r>
          </w:p>
          <w:p w14:paraId="294F0E5F" w14:textId="77777777" w:rsidR="00F17AC2" w:rsidRPr="00CF6566" w:rsidRDefault="00F17AC2" w:rsidP="00F17AC2">
            <w:pPr>
              <w:pStyle w:val="ListParagraph"/>
              <w:numPr>
                <w:ilvl w:val="3"/>
                <w:numId w:val="49"/>
              </w:numPr>
              <w:spacing w:after="200"/>
              <w:ind w:left="39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58E70D2E" w14:textId="77777777" w:rsidR="00F17AC2" w:rsidRPr="00CF6566" w:rsidRDefault="00F17AC2" w:rsidP="00F17AC2">
            <w:pPr>
              <w:pStyle w:val="ListParagraph"/>
              <w:numPr>
                <w:ilvl w:val="3"/>
                <w:numId w:val="49"/>
              </w:numPr>
              <w:ind w:left="396"/>
              <w:contextualSpacing/>
              <w:jc w:val="both"/>
              <w:rPr>
                <w:rFonts w:ascii="Simplified Arabic" w:hAnsi="Simplified Arabic" w:cs="Simplified Arabic"/>
                <w:sz w:val="22"/>
                <w:szCs w:val="22"/>
                <w:rtl/>
                <w:lang w:val="en-GB" w:eastAsia="en-GB"/>
              </w:rPr>
            </w:pPr>
            <w:r w:rsidRPr="00CF6566">
              <w:rPr>
                <w:rFonts w:ascii="Simplified Arabic" w:hAnsi="Simplified Arabic" w:cs="Simplified Arabic"/>
                <w:sz w:val="22"/>
                <w:szCs w:val="22"/>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17AC2" w14:paraId="741A1436" w14:textId="77777777" w:rsidTr="00700D56">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shd w:val="clear" w:color="auto" w:fill="auto"/>
          </w:tcPr>
          <w:p w14:paraId="75CEBF05" w14:textId="77777777" w:rsidR="00F17AC2" w:rsidRPr="00985C07" w:rsidRDefault="00F17AC2" w:rsidP="00F17AC2">
            <w:pPr>
              <w:jc w:val="center"/>
              <w:rPr>
                <w:b/>
                <w:bCs/>
                <w:sz w:val="28"/>
                <w:szCs w:val="28"/>
              </w:rPr>
            </w:pPr>
            <w:r w:rsidRPr="00985C07">
              <w:rPr>
                <w:b/>
                <w:bCs/>
                <w:sz w:val="28"/>
                <w:szCs w:val="28"/>
              </w:rPr>
              <w:lastRenderedPageBreak/>
              <w:t>Section 2</w:t>
            </w:r>
          </w:p>
          <w:p w14:paraId="17831503" w14:textId="77777777" w:rsidR="00F17AC2" w:rsidRPr="002B4E99" w:rsidRDefault="00F17AC2" w:rsidP="00F17AC2">
            <w:pPr>
              <w:jc w:val="center"/>
              <w:rPr>
                <w:b/>
                <w:bCs/>
                <w:sz w:val="20"/>
              </w:rPr>
            </w:pPr>
            <w:r w:rsidRPr="002B4E99">
              <w:rPr>
                <w:b/>
                <w:bCs/>
                <w:sz w:val="20"/>
              </w:rPr>
              <w:t xml:space="preserve">Special Provisions for the Contract </w:t>
            </w:r>
          </w:p>
          <w:p w14:paraId="48F1633F" w14:textId="30A05148" w:rsidR="00F17AC2" w:rsidRPr="001311DB" w:rsidRDefault="00F17AC2" w:rsidP="00F17AC2">
            <w:pPr>
              <w:jc w:val="center"/>
              <w:rPr>
                <w:b/>
                <w:bCs/>
                <w:sz w:val="20"/>
              </w:rPr>
            </w:pPr>
            <w:r w:rsidRPr="002B4E99">
              <w:rPr>
                <w:b/>
                <w:bCs/>
                <w:sz w:val="20"/>
              </w:rPr>
              <w:t>and its Execution</w:t>
            </w:r>
          </w:p>
          <w:p w14:paraId="6F793CC7" w14:textId="7A26632C" w:rsidR="00F17AC2" w:rsidRPr="00337685" w:rsidRDefault="00F17AC2" w:rsidP="00F17AC2">
            <w:pPr>
              <w:pStyle w:val="Heading2"/>
              <w:numPr>
                <w:ilvl w:val="0"/>
                <w:numId w:val="0"/>
              </w:numPr>
              <w:ind w:left="-19"/>
              <w:rPr>
                <w:rFonts w:asciiTheme="minorBidi" w:hAnsiTheme="minorBidi" w:cstheme="minorBidi"/>
                <w:sz w:val="20"/>
                <w:szCs w:val="20"/>
              </w:rPr>
            </w:pPr>
            <w:bookmarkStart w:id="86" w:name="_Toc168051253"/>
            <w:r w:rsidRPr="00337685">
              <w:rPr>
                <w:rFonts w:asciiTheme="minorBidi" w:hAnsiTheme="minorBidi" w:cstheme="minorBidi"/>
                <w:sz w:val="20"/>
                <w:szCs w:val="20"/>
              </w:rPr>
              <w:t xml:space="preserve">Article </w:t>
            </w:r>
            <w:r w:rsidR="00646E1B">
              <w:rPr>
                <w:rFonts w:asciiTheme="minorBidi" w:hAnsiTheme="minorBidi" w:cstheme="minorBidi"/>
                <w:sz w:val="20"/>
                <w:szCs w:val="20"/>
              </w:rPr>
              <w:t>19</w:t>
            </w:r>
            <w:r w:rsidRPr="00337685">
              <w:rPr>
                <w:rFonts w:asciiTheme="minorBidi" w:hAnsiTheme="minorBidi" w:cstheme="minorBidi"/>
                <w:sz w:val="20"/>
                <w:szCs w:val="20"/>
              </w:rPr>
              <w:t>: Costs and Stamp Duty</w:t>
            </w:r>
            <w:bookmarkEnd w:id="86"/>
          </w:p>
          <w:p w14:paraId="191D96C8" w14:textId="45A6B972" w:rsidR="00F17AC2" w:rsidRPr="00337685" w:rsidRDefault="00F17AC2" w:rsidP="00F17AC2">
            <w:pPr>
              <w:pStyle w:val="ListParagraph"/>
              <w:numPr>
                <w:ilvl w:val="3"/>
                <w:numId w:val="9"/>
              </w:numPr>
              <w:bidi w:val="0"/>
              <w:ind w:left="431"/>
              <w:contextualSpacing/>
              <w:jc w:val="both"/>
              <w:rPr>
                <w:rFonts w:asciiTheme="minorBidi" w:hAnsiTheme="minorBidi" w:cstheme="minorBidi"/>
                <w:sz w:val="20"/>
                <w:szCs w:val="20"/>
              </w:rPr>
            </w:pPr>
            <w:r w:rsidRPr="00337685">
              <w:rPr>
                <w:rFonts w:asciiTheme="minorBidi" w:hAnsiTheme="minorBidi" w:cstheme="minorBidi"/>
                <w:sz w:val="20"/>
                <w:szCs w:val="20"/>
              </w:rPr>
              <w:t xml:space="preserve">The contractor </w:t>
            </w:r>
            <w:r>
              <w:rPr>
                <w:rFonts w:asciiTheme="minorBidi" w:hAnsiTheme="minorBidi" w:cstheme="minorBidi"/>
                <w:sz w:val="20"/>
                <w:szCs w:val="20"/>
              </w:rPr>
              <w:t>bears</w:t>
            </w:r>
            <w:r w:rsidRPr="00337685">
              <w:rPr>
                <w:rFonts w:asciiTheme="minorBidi" w:hAnsiTheme="minorBidi" w:cstheme="minorBidi"/>
                <w:sz w:val="20"/>
                <w:szCs w:val="20"/>
              </w:rPr>
              <w:t xml:space="preserve"> all stamp duty and fees required in accordance with the applicable regulations and laws resulting from this commitment, including the value-added tax (VAT).</w:t>
            </w:r>
          </w:p>
          <w:p w14:paraId="1F2E2D22" w14:textId="77777777" w:rsidR="00F17AC2" w:rsidRPr="00337685" w:rsidRDefault="00F17AC2" w:rsidP="00F17AC2">
            <w:pPr>
              <w:pStyle w:val="ListParagraph"/>
              <w:numPr>
                <w:ilvl w:val="3"/>
                <w:numId w:val="9"/>
              </w:numPr>
              <w:bidi w:val="0"/>
              <w:ind w:left="431"/>
              <w:contextualSpacing/>
              <w:jc w:val="both"/>
              <w:rPr>
                <w:rFonts w:asciiTheme="minorBidi" w:hAnsiTheme="minorBidi" w:cstheme="minorBidi"/>
                <w:sz w:val="20"/>
                <w:szCs w:val="20"/>
              </w:rPr>
            </w:pPr>
            <w:r w:rsidRPr="00337685">
              <w:rPr>
                <w:rFonts w:asciiTheme="minorBidi" w:hAnsiTheme="minorBidi" w:cstheme="minorBidi"/>
                <w:sz w:val="20"/>
                <w:szCs w:val="20"/>
              </w:rPr>
              <w:t xml:space="preserve">The contractor shall pay the financial stamp fee of 4 per thousand within five business days as of the date of notifying him of the contract certification and 4 per thousand upon payment of the contract value. </w:t>
            </w:r>
          </w:p>
          <w:p w14:paraId="3A8D4732" w14:textId="1A194DC8" w:rsidR="00F17AC2" w:rsidRPr="00337685" w:rsidRDefault="00F17AC2" w:rsidP="00F17AC2">
            <w:pPr>
              <w:pStyle w:val="ListParagraph"/>
              <w:numPr>
                <w:ilvl w:val="3"/>
                <w:numId w:val="9"/>
              </w:numPr>
              <w:bidi w:val="0"/>
              <w:ind w:left="431"/>
              <w:contextualSpacing/>
              <w:jc w:val="both"/>
              <w:rPr>
                <w:rFonts w:asciiTheme="minorBidi" w:hAnsiTheme="minorBidi" w:cstheme="minorBidi"/>
                <w:sz w:val="20"/>
                <w:szCs w:val="20"/>
              </w:rPr>
            </w:pPr>
            <w:r w:rsidRPr="00337685">
              <w:rPr>
                <w:rFonts w:asciiTheme="minorBidi" w:hAnsiTheme="minorBidi" w:cstheme="minorBidi"/>
                <w:sz w:val="20"/>
                <w:szCs w:val="20"/>
              </w:rPr>
              <w:t xml:space="preserve">The investor is compelled to pay all municipal fees that shall be paid by him to the state resulting from this contract and its execution, in accordance with the provisions of the applicable laws and regulations. </w:t>
            </w:r>
            <w:r w:rsidRPr="00646E1B">
              <w:rPr>
                <w:rFonts w:asciiTheme="minorBidi" w:hAnsiTheme="minorBidi" w:cstheme="minorBidi"/>
                <w:sz w:val="20"/>
                <w:szCs w:val="20"/>
              </w:rPr>
              <w:t xml:space="preserve">(Specific to public bidding), when applicable. </w:t>
            </w:r>
            <w:r w:rsidRPr="00337685">
              <w:rPr>
                <w:rFonts w:asciiTheme="minorBidi" w:hAnsiTheme="minorBidi" w:cstheme="minorBidi"/>
                <w:sz w:val="20"/>
                <w:szCs w:val="20"/>
              </w:rPr>
              <w:t xml:space="preserve"> </w:t>
            </w:r>
          </w:p>
          <w:p w14:paraId="58F12660" w14:textId="3837C3BB" w:rsidR="00F17AC2" w:rsidRPr="00337685" w:rsidRDefault="00F17AC2" w:rsidP="00F17AC2">
            <w:pPr>
              <w:pStyle w:val="Heading2"/>
              <w:numPr>
                <w:ilvl w:val="0"/>
                <w:numId w:val="0"/>
              </w:numPr>
              <w:ind w:left="-19"/>
              <w:rPr>
                <w:rFonts w:asciiTheme="minorBidi" w:hAnsiTheme="minorBidi" w:cstheme="minorBidi"/>
                <w:sz w:val="20"/>
                <w:szCs w:val="20"/>
              </w:rPr>
            </w:pPr>
            <w:bookmarkStart w:id="87" w:name="_Toc168051254"/>
            <w:r w:rsidRPr="00E32E68">
              <w:rPr>
                <w:rFonts w:asciiTheme="minorBidi" w:hAnsiTheme="minorBidi" w:cstheme="minorBidi"/>
                <w:sz w:val="20"/>
                <w:szCs w:val="20"/>
              </w:rPr>
              <w:t>Article 2</w:t>
            </w:r>
            <w:r w:rsidR="00E32E68" w:rsidRPr="00E32E68">
              <w:rPr>
                <w:rFonts w:asciiTheme="minorBidi" w:hAnsiTheme="minorBidi" w:cstheme="minorBidi"/>
                <w:sz w:val="20"/>
                <w:szCs w:val="20"/>
              </w:rPr>
              <w:t>0</w:t>
            </w:r>
            <w:r w:rsidRPr="00E32E68">
              <w:rPr>
                <w:rFonts w:asciiTheme="minorBidi" w:hAnsiTheme="minorBidi" w:cstheme="minorBidi"/>
                <w:sz w:val="20"/>
                <w:szCs w:val="20"/>
              </w:rPr>
              <w:t>: Execution Period</w:t>
            </w:r>
            <w:r w:rsidRPr="00337685">
              <w:rPr>
                <w:rFonts w:asciiTheme="minorBidi" w:hAnsiTheme="minorBidi" w:cstheme="minorBidi"/>
                <w:sz w:val="20"/>
                <w:szCs w:val="20"/>
              </w:rPr>
              <w:t xml:space="preserve">  </w:t>
            </w:r>
            <w:bookmarkEnd w:id="87"/>
          </w:p>
          <w:p w14:paraId="372062BD" w14:textId="63D2E2EB" w:rsidR="00F17AC2" w:rsidRPr="00337685" w:rsidRDefault="00F17AC2" w:rsidP="00F17AC2">
            <w:pPr>
              <w:jc w:val="both"/>
              <w:rPr>
                <w:rFonts w:asciiTheme="minorBidi" w:hAnsiTheme="minorBidi" w:cstheme="minorBidi"/>
                <w:sz w:val="20"/>
              </w:rPr>
            </w:pPr>
            <w:r w:rsidRPr="00337685">
              <w:rPr>
                <w:rFonts w:asciiTheme="minorBidi" w:hAnsiTheme="minorBidi" w:cstheme="minorBidi"/>
                <w:sz w:val="20"/>
              </w:rPr>
              <w:t>The execution period is set at (</w:t>
            </w:r>
            <w:r w:rsidR="00E32E68">
              <w:rPr>
                <w:rFonts w:asciiTheme="minorBidi" w:hAnsiTheme="minorBidi" w:cstheme="minorBidi"/>
                <w:sz w:val="20"/>
              </w:rPr>
              <w:t>6 months</w:t>
            </w:r>
            <w:r w:rsidRPr="00337685">
              <w:rPr>
                <w:rFonts w:asciiTheme="minorBidi" w:hAnsiTheme="minorBidi" w:cstheme="minorBidi"/>
                <w:sz w:val="20"/>
              </w:rPr>
              <w:t>) starting from the date the contractor receiving the notification of the commitment certification or given the work commencement order.</w:t>
            </w:r>
          </w:p>
          <w:p w14:paraId="6E399E39" w14:textId="77777777" w:rsidR="00F17AC2" w:rsidRDefault="00F17AC2" w:rsidP="00F17AC2">
            <w:pPr>
              <w:pStyle w:val="Heading2"/>
              <w:numPr>
                <w:ilvl w:val="0"/>
                <w:numId w:val="0"/>
              </w:numPr>
              <w:ind w:left="-19"/>
              <w:rPr>
                <w:rFonts w:asciiTheme="minorBidi" w:hAnsiTheme="minorBidi" w:cstheme="minorBidi"/>
                <w:sz w:val="20"/>
                <w:szCs w:val="20"/>
                <w:highlight w:val="yellow"/>
              </w:rPr>
            </w:pPr>
          </w:p>
          <w:p w14:paraId="7078CBBE" w14:textId="4B7F2701" w:rsidR="00F17AC2" w:rsidRPr="00C06658" w:rsidRDefault="00F17AC2" w:rsidP="00F17AC2">
            <w:pPr>
              <w:pStyle w:val="Heading2"/>
              <w:numPr>
                <w:ilvl w:val="0"/>
                <w:numId w:val="0"/>
              </w:numPr>
              <w:ind w:left="-19"/>
              <w:rPr>
                <w:rFonts w:asciiTheme="minorBidi" w:hAnsiTheme="minorBidi" w:cstheme="minorBidi"/>
                <w:sz w:val="20"/>
                <w:szCs w:val="20"/>
              </w:rPr>
            </w:pPr>
            <w:bookmarkStart w:id="88" w:name="_Toc168051255"/>
            <w:r w:rsidRPr="00C06658">
              <w:rPr>
                <w:rFonts w:asciiTheme="minorBidi" w:hAnsiTheme="minorBidi" w:cstheme="minorBidi"/>
                <w:sz w:val="20"/>
                <w:szCs w:val="20"/>
              </w:rPr>
              <w:t>Article 2</w:t>
            </w:r>
            <w:r w:rsidR="00C06658" w:rsidRPr="00C06658">
              <w:rPr>
                <w:rFonts w:asciiTheme="minorBidi" w:hAnsiTheme="minorBidi" w:cstheme="minorBidi"/>
                <w:sz w:val="20"/>
                <w:szCs w:val="20"/>
              </w:rPr>
              <w:t>1</w:t>
            </w:r>
            <w:r w:rsidRPr="00C06658">
              <w:rPr>
                <w:rFonts w:asciiTheme="minorBidi" w:hAnsiTheme="minorBidi" w:cstheme="minorBidi"/>
                <w:sz w:val="20"/>
                <w:szCs w:val="20"/>
              </w:rPr>
              <w:t>: The contract value and the conditions of its modification (Article 29 of the Public Procurement Law)</w:t>
            </w:r>
            <w:bookmarkEnd w:id="88"/>
          </w:p>
          <w:p w14:paraId="652D251E" w14:textId="77777777" w:rsidR="00F17AC2" w:rsidRPr="00C06658" w:rsidRDefault="00F17AC2" w:rsidP="00F17AC2">
            <w:pPr>
              <w:pStyle w:val="ListParagraph"/>
              <w:numPr>
                <w:ilvl w:val="6"/>
                <w:numId w:val="9"/>
              </w:numPr>
              <w:bidi w:val="0"/>
              <w:ind w:left="521"/>
              <w:contextualSpacing/>
              <w:jc w:val="both"/>
              <w:rPr>
                <w:rFonts w:asciiTheme="minorBidi" w:hAnsiTheme="minorBidi" w:cstheme="minorBidi"/>
                <w:sz w:val="20"/>
                <w:szCs w:val="20"/>
              </w:rPr>
            </w:pPr>
            <w:r w:rsidRPr="00C06658">
              <w:rPr>
                <w:rFonts w:asciiTheme="minorBidi" w:hAnsiTheme="minorBidi" w:cstheme="minorBidi"/>
                <w:sz w:val="20"/>
                <w:szCs w:val="20"/>
              </w:rPr>
              <w:t>The allowances agreed upon in the contract shall be fixed. Any 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5FB0A4B" w14:textId="45E59338" w:rsidR="00F17AC2" w:rsidRPr="00C06658" w:rsidRDefault="00F17AC2" w:rsidP="00F17AC2">
            <w:pPr>
              <w:pStyle w:val="ListParagraph"/>
              <w:numPr>
                <w:ilvl w:val="6"/>
                <w:numId w:val="9"/>
              </w:numPr>
              <w:bidi w:val="0"/>
              <w:ind w:left="521"/>
              <w:contextualSpacing/>
              <w:jc w:val="both"/>
              <w:rPr>
                <w:rFonts w:asciiTheme="minorBidi" w:hAnsiTheme="minorBidi" w:cstheme="minorBidi"/>
                <w:sz w:val="20"/>
                <w:szCs w:val="20"/>
              </w:rPr>
            </w:pPr>
            <w:r w:rsidRPr="00C06658">
              <w:rPr>
                <w:rFonts w:asciiTheme="minorBidi" w:hAnsiTheme="minorBidi" w:cstheme="minorBidi"/>
                <w:sz w:val="20"/>
                <w:szCs w:val="20"/>
              </w:rPr>
              <w:t>The conditions of announcement provided for in Article 26 of the Public Procurement Law shall be taken into account upon modification of the contract value.</w:t>
            </w:r>
          </w:p>
          <w:p w14:paraId="6AC6C106" w14:textId="70E65174" w:rsidR="00F17AC2" w:rsidRPr="00C9554B" w:rsidRDefault="00F17AC2" w:rsidP="00F17AC2">
            <w:pPr>
              <w:pStyle w:val="Heading2"/>
              <w:numPr>
                <w:ilvl w:val="0"/>
                <w:numId w:val="0"/>
              </w:numPr>
              <w:ind w:left="-19"/>
              <w:rPr>
                <w:rFonts w:asciiTheme="minorBidi" w:hAnsiTheme="minorBidi" w:cstheme="minorBidi"/>
                <w:sz w:val="20"/>
                <w:szCs w:val="20"/>
              </w:rPr>
            </w:pPr>
            <w:bookmarkStart w:id="89" w:name="_Toc168051256"/>
            <w:r w:rsidRPr="00C9554B">
              <w:rPr>
                <w:rFonts w:asciiTheme="minorBidi" w:hAnsiTheme="minorBidi" w:cstheme="minorBidi"/>
                <w:sz w:val="20"/>
                <w:szCs w:val="20"/>
              </w:rPr>
              <w:t>Article 2</w:t>
            </w:r>
            <w:r w:rsidR="00C9554B">
              <w:rPr>
                <w:rFonts w:asciiTheme="minorBidi" w:hAnsiTheme="minorBidi" w:cstheme="minorBidi"/>
                <w:sz w:val="20"/>
                <w:szCs w:val="20"/>
              </w:rPr>
              <w:t>2</w:t>
            </w:r>
            <w:r w:rsidRPr="00C9554B">
              <w:rPr>
                <w:rFonts w:asciiTheme="minorBidi" w:hAnsiTheme="minorBidi" w:cstheme="minorBidi"/>
                <w:sz w:val="20"/>
                <w:szCs w:val="20"/>
              </w:rPr>
              <w:t>: Contract Execution and Acceptance (Article 32 of the Public Procurement Law) (Requester and PRO)</w:t>
            </w:r>
            <w:bookmarkEnd w:id="89"/>
          </w:p>
          <w:p w14:paraId="65E804F4" w14:textId="77777777" w:rsidR="00F17AC2" w:rsidRPr="00C9554B" w:rsidRDefault="00F17AC2" w:rsidP="00F17AC2">
            <w:pPr>
              <w:pStyle w:val="ListParagraph"/>
              <w:numPr>
                <w:ilvl w:val="6"/>
                <w:numId w:val="49"/>
              </w:numPr>
              <w:bidi w:val="0"/>
              <w:ind w:left="521"/>
              <w:contextualSpacing/>
              <w:jc w:val="both"/>
              <w:rPr>
                <w:rFonts w:asciiTheme="minorBidi" w:hAnsiTheme="minorBidi" w:cstheme="minorBidi"/>
                <w:sz w:val="20"/>
                <w:szCs w:val="20"/>
              </w:rPr>
            </w:pPr>
            <w:r w:rsidRPr="00C9554B">
              <w:rPr>
                <w:rFonts w:asciiTheme="minorBidi" w:hAnsiTheme="minorBidi" w:cstheme="minorBidi"/>
                <w:sz w:val="20"/>
                <w:szCs w:val="20"/>
              </w:rPr>
              <w:t>Goods, works and services shall be received by the acceptance committee referred to in Article 101 of the Public Procurement Law. The committee shall submit its report within (30) thirty days, starting from the date of submitting of the acceptance request by the contractor.</w:t>
            </w:r>
          </w:p>
          <w:p w14:paraId="1112F590" w14:textId="4C79AB89" w:rsidR="00F17AC2" w:rsidRPr="00C9554B" w:rsidRDefault="00F17AC2" w:rsidP="00F17AC2">
            <w:pPr>
              <w:pStyle w:val="ListParagraph"/>
              <w:numPr>
                <w:ilvl w:val="6"/>
                <w:numId w:val="49"/>
              </w:numPr>
              <w:bidi w:val="0"/>
              <w:ind w:left="521"/>
              <w:contextualSpacing/>
              <w:jc w:val="both"/>
              <w:rPr>
                <w:rFonts w:asciiTheme="minorBidi" w:hAnsiTheme="minorBidi" w:cstheme="minorBidi"/>
                <w:sz w:val="20"/>
                <w:szCs w:val="20"/>
              </w:rPr>
            </w:pPr>
            <w:r w:rsidRPr="00C9554B">
              <w:rPr>
                <w:rFonts w:asciiTheme="minorBidi" w:hAnsiTheme="minorBidi" w:cstheme="minorBidi"/>
                <w:sz w:val="20"/>
                <w:szCs w:val="20"/>
              </w:rPr>
              <w:t>The acceptance of consulting services shall be made by the entity supervising the execution of the contract, if any.</w:t>
            </w:r>
          </w:p>
          <w:p w14:paraId="1F633E86" w14:textId="77777777" w:rsidR="00F17AC2" w:rsidRPr="00307870" w:rsidRDefault="00F17AC2" w:rsidP="00F17AC2">
            <w:pPr>
              <w:pStyle w:val="ListParagraph"/>
              <w:numPr>
                <w:ilvl w:val="6"/>
                <w:numId w:val="49"/>
              </w:numPr>
              <w:bidi w:val="0"/>
              <w:ind w:left="521"/>
              <w:contextualSpacing/>
              <w:jc w:val="both"/>
              <w:rPr>
                <w:rFonts w:asciiTheme="minorBidi" w:hAnsiTheme="minorBidi" w:cstheme="minorBidi"/>
                <w:sz w:val="20"/>
                <w:szCs w:val="20"/>
              </w:rPr>
            </w:pPr>
            <w:r w:rsidRPr="00337685">
              <w:rPr>
                <w:rFonts w:asciiTheme="minorBidi" w:hAnsiTheme="minorBidi" w:cstheme="minorBidi"/>
                <w:sz w:val="20"/>
                <w:szCs w:val="20"/>
              </w:rPr>
              <w:t xml:space="preserve">If the nature and size of the project requires more than (30) thirty days, the committee shall justify the reasons thereof in writing and make its suggestions </w:t>
            </w:r>
            <w:r w:rsidRPr="00307870">
              <w:rPr>
                <w:rFonts w:asciiTheme="minorBidi" w:hAnsiTheme="minorBidi" w:cstheme="minorBidi"/>
                <w:sz w:val="20"/>
                <w:szCs w:val="20"/>
              </w:rPr>
              <w:lastRenderedPageBreak/>
              <w:t>in this regard, provided that the time limit does not in all cases exceed (60) sixty days starting from the date of submitting of the acceptance request by the contractor.</w:t>
            </w:r>
          </w:p>
          <w:p w14:paraId="3D6270C6" w14:textId="77777777" w:rsidR="00F17AC2" w:rsidRPr="00307870" w:rsidRDefault="00F17AC2" w:rsidP="00F17AC2">
            <w:pPr>
              <w:pStyle w:val="ListParagraph"/>
              <w:numPr>
                <w:ilvl w:val="6"/>
                <w:numId w:val="49"/>
              </w:numPr>
              <w:bidi w:val="0"/>
              <w:ind w:left="521"/>
              <w:contextualSpacing/>
              <w:jc w:val="both"/>
              <w:rPr>
                <w:rFonts w:asciiTheme="minorBidi" w:hAnsiTheme="minorBidi" w:cstheme="minorBidi"/>
                <w:sz w:val="20"/>
                <w:szCs w:val="20"/>
              </w:rPr>
            </w:pPr>
            <w:r w:rsidRPr="00307870">
              <w:rPr>
                <w:rFonts w:asciiTheme="minorBidi" w:hAnsiTheme="minorBidi" w:cstheme="minorBidi"/>
                <w:sz w:val="20"/>
                <w:szCs w:val="20"/>
              </w:rPr>
              <w:t>Acceptance shall occur in two stages: provisional and final. It can be done once or in stages, with each stage covering part of the commitment (adjusted according to the nature of the project and the method of acceptance).</w:t>
            </w:r>
          </w:p>
          <w:p w14:paraId="048D2A75" w14:textId="77777777" w:rsidR="00F17AC2" w:rsidRPr="00307870" w:rsidRDefault="00F17AC2" w:rsidP="00F17AC2">
            <w:pPr>
              <w:pStyle w:val="ListParagraph"/>
              <w:numPr>
                <w:ilvl w:val="6"/>
                <w:numId w:val="49"/>
              </w:numPr>
              <w:bidi w:val="0"/>
              <w:ind w:left="521"/>
              <w:contextualSpacing/>
              <w:jc w:val="both"/>
              <w:rPr>
                <w:rFonts w:asciiTheme="minorBidi" w:hAnsiTheme="minorBidi" w:cstheme="minorBidi"/>
                <w:sz w:val="20"/>
                <w:szCs w:val="20"/>
              </w:rPr>
            </w:pPr>
            <w:r w:rsidRPr="00307870">
              <w:rPr>
                <w:rFonts w:asciiTheme="minorBidi" w:hAnsiTheme="minorBidi" w:cstheme="minorBidi"/>
                <w:sz w:val="20"/>
                <w:szCs w:val="20"/>
              </w:rPr>
              <w:t>The acceptance time limit shall be stipulated in the terms of the contract.</w:t>
            </w:r>
          </w:p>
          <w:p w14:paraId="286D5E95" w14:textId="5524486D" w:rsidR="00F17AC2" w:rsidRPr="00307870" w:rsidRDefault="00F17AC2" w:rsidP="00F17AC2">
            <w:pPr>
              <w:pStyle w:val="ListParagraph"/>
              <w:numPr>
                <w:ilvl w:val="6"/>
                <w:numId w:val="49"/>
              </w:numPr>
              <w:bidi w:val="0"/>
              <w:ind w:left="521"/>
              <w:contextualSpacing/>
              <w:jc w:val="both"/>
              <w:rPr>
                <w:rFonts w:asciiTheme="minorBidi" w:hAnsiTheme="minorBidi" w:cstheme="minorBidi"/>
                <w:sz w:val="20"/>
                <w:szCs w:val="20"/>
              </w:rPr>
            </w:pPr>
            <w:r w:rsidRPr="00307870">
              <w:rPr>
                <w:rFonts w:asciiTheme="minorBidi" w:hAnsiTheme="minorBidi" w:cstheme="minorBidi"/>
                <w:sz w:val="20"/>
                <w:szCs w:val="20"/>
              </w:rPr>
              <w:t>The acceptance shall be made in accordance with Article 101 of the Public Procurement Law.</w:t>
            </w:r>
          </w:p>
          <w:p w14:paraId="5A4CE1D4" w14:textId="5D1AA552" w:rsidR="00F17AC2" w:rsidRPr="00337685" w:rsidRDefault="00F17AC2" w:rsidP="00F17AC2">
            <w:pPr>
              <w:pStyle w:val="Heading2"/>
              <w:numPr>
                <w:ilvl w:val="0"/>
                <w:numId w:val="0"/>
              </w:numPr>
              <w:rPr>
                <w:rFonts w:asciiTheme="minorBidi" w:hAnsiTheme="minorBidi" w:cstheme="minorBidi"/>
                <w:sz w:val="20"/>
                <w:szCs w:val="20"/>
              </w:rPr>
            </w:pPr>
            <w:bookmarkStart w:id="90" w:name="_Toc168051257"/>
            <w:r w:rsidRPr="00337685">
              <w:rPr>
                <w:rFonts w:asciiTheme="minorBidi" w:hAnsiTheme="minorBidi" w:cstheme="minorBidi"/>
                <w:sz w:val="20"/>
                <w:szCs w:val="20"/>
              </w:rPr>
              <w:t xml:space="preserve">Article </w:t>
            </w:r>
            <w:r w:rsidR="00307870">
              <w:rPr>
                <w:rFonts w:asciiTheme="minorBidi" w:hAnsiTheme="minorBidi" w:cstheme="minorBidi"/>
                <w:sz w:val="20"/>
                <w:szCs w:val="20"/>
              </w:rPr>
              <w:t>23</w:t>
            </w:r>
            <w:r w:rsidRPr="00337685">
              <w:rPr>
                <w:rFonts w:asciiTheme="minorBidi" w:hAnsiTheme="minorBidi" w:cstheme="minorBidi"/>
                <w:sz w:val="20"/>
                <w:szCs w:val="20"/>
              </w:rPr>
              <w:t>: Subcontracting (Article 30 of the Public Procurement Law)</w:t>
            </w:r>
            <w:bookmarkEnd w:id="90"/>
          </w:p>
          <w:p w14:paraId="5533FF6F" w14:textId="47125ED7" w:rsidR="00F17AC2" w:rsidRPr="007D64F8" w:rsidRDefault="00F17AC2" w:rsidP="00F17AC2">
            <w:pPr>
              <w:pStyle w:val="ListParagraph"/>
              <w:numPr>
                <w:ilvl w:val="3"/>
                <w:numId w:val="15"/>
              </w:numPr>
              <w:bidi w:val="0"/>
              <w:ind w:left="525"/>
              <w:jc w:val="both"/>
              <w:rPr>
                <w:rFonts w:asciiTheme="minorBidi" w:hAnsiTheme="minorBidi" w:cstheme="minorBidi"/>
                <w:sz w:val="20"/>
                <w:szCs w:val="20"/>
              </w:rPr>
            </w:pPr>
            <w:r w:rsidRPr="007D64F8">
              <w:rPr>
                <w:rFonts w:asciiTheme="minorBidi" w:hAnsiTheme="minorBidi" w:cstheme="minorBidi"/>
                <w:sz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r>
              <w:rPr>
                <w:rFonts w:asciiTheme="minorBidi" w:hAnsiTheme="minorBidi" w:cstheme="minorBidi"/>
                <w:sz w:val="20"/>
              </w:rPr>
              <w:t xml:space="preserve"> </w:t>
            </w:r>
            <w:r w:rsidRPr="007D64F8">
              <w:rPr>
                <w:rFonts w:asciiTheme="minorBidi" w:hAnsiTheme="minorBidi" w:cstheme="minorBidi"/>
                <w:sz w:val="20"/>
                <w:szCs w:val="20"/>
              </w:rPr>
              <w:t xml:space="preserve">For MIC1, the prime bidder submitting the tender shall be the sole entity liable for all legal obligations, bonds, deliverables, and responsibilities. </w:t>
            </w:r>
            <w:r w:rsidRPr="00264352">
              <w:rPr>
                <w:rFonts w:asciiTheme="minorBidi" w:hAnsiTheme="minorBidi" w:cstheme="minorBidi"/>
                <w:sz w:val="20"/>
                <w:szCs w:val="20"/>
              </w:rPr>
              <w:t>The prime bidder remains legally responsible towards MIC1</w:t>
            </w:r>
            <w:r>
              <w:rPr>
                <w:rFonts w:asciiTheme="minorBidi" w:hAnsiTheme="minorBidi" w:cstheme="minorBidi"/>
                <w:sz w:val="20"/>
                <w:szCs w:val="20"/>
              </w:rPr>
              <w:t xml:space="preserve"> </w:t>
            </w:r>
            <w:r w:rsidRPr="00264352">
              <w:rPr>
                <w:rFonts w:asciiTheme="minorBidi" w:hAnsiTheme="minorBidi" w:cstheme="minorBidi"/>
                <w:sz w:val="20"/>
                <w:szCs w:val="20"/>
              </w:rPr>
              <w:t>of the acts of</w:t>
            </w:r>
            <w:r>
              <w:rPr>
                <w:rFonts w:asciiTheme="minorBidi" w:hAnsiTheme="minorBidi" w:cstheme="minorBidi"/>
                <w:sz w:val="20"/>
                <w:szCs w:val="20"/>
              </w:rPr>
              <w:t xml:space="preserve"> </w:t>
            </w:r>
            <w:r w:rsidRPr="00264352">
              <w:rPr>
                <w:rFonts w:asciiTheme="minorBidi" w:hAnsiTheme="minorBidi" w:cstheme="minorBidi"/>
                <w:sz w:val="20"/>
                <w:szCs w:val="20"/>
              </w:rPr>
              <w:t>his subcontractors or any party under his control.</w:t>
            </w:r>
          </w:p>
          <w:p w14:paraId="52806ED0" w14:textId="46DB2D8D" w:rsidR="00F17AC2" w:rsidRDefault="00F17AC2" w:rsidP="00F17AC2">
            <w:pPr>
              <w:pStyle w:val="ListParagraph"/>
              <w:bidi w:val="0"/>
              <w:ind w:left="521"/>
              <w:contextualSpacing/>
              <w:jc w:val="both"/>
              <w:rPr>
                <w:rFonts w:asciiTheme="minorBidi" w:hAnsiTheme="minorBidi" w:cstheme="minorBidi"/>
                <w:sz w:val="20"/>
                <w:szCs w:val="20"/>
              </w:rPr>
            </w:pPr>
          </w:p>
          <w:p w14:paraId="5C3011C1" w14:textId="77777777" w:rsidR="00F17AC2" w:rsidRPr="00337685" w:rsidRDefault="00F17AC2" w:rsidP="00F17AC2">
            <w:pPr>
              <w:pStyle w:val="ListParagraph"/>
              <w:bidi w:val="0"/>
              <w:ind w:left="521"/>
              <w:contextualSpacing/>
              <w:jc w:val="both"/>
              <w:rPr>
                <w:rFonts w:asciiTheme="minorBidi" w:hAnsiTheme="minorBidi" w:cstheme="minorBidi"/>
                <w:sz w:val="20"/>
                <w:szCs w:val="20"/>
              </w:rPr>
            </w:pPr>
          </w:p>
          <w:p w14:paraId="2427F183" w14:textId="77777777" w:rsidR="00F17AC2" w:rsidRPr="00307870" w:rsidRDefault="00F17AC2" w:rsidP="00F17AC2">
            <w:pPr>
              <w:pStyle w:val="ListParagraph"/>
              <w:numPr>
                <w:ilvl w:val="3"/>
                <w:numId w:val="15"/>
              </w:numPr>
              <w:bidi w:val="0"/>
              <w:ind w:left="521"/>
              <w:contextualSpacing/>
              <w:jc w:val="both"/>
              <w:rPr>
                <w:rFonts w:asciiTheme="minorBidi" w:hAnsiTheme="minorBidi" w:cstheme="minorBidi"/>
                <w:sz w:val="20"/>
                <w:szCs w:val="20"/>
              </w:rPr>
            </w:pPr>
            <w:r w:rsidRPr="00307870">
              <w:rPr>
                <w:rFonts w:asciiTheme="minorBidi" w:hAnsiTheme="minorBidi" w:cstheme="minorBidi"/>
                <w:sz w:val="20"/>
                <w:szCs w:val="20"/>
              </w:rPr>
              <w:t>(For contracts of works and services)</w:t>
            </w:r>
          </w:p>
          <w:p w14:paraId="1E836D8C" w14:textId="0000632E" w:rsidR="00F17AC2" w:rsidRPr="00307870" w:rsidRDefault="00F17AC2" w:rsidP="00F17AC2">
            <w:pPr>
              <w:pStyle w:val="ListParagraph"/>
              <w:bidi w:val="0"/>
              <w:ind w:left="521"/>
              <w:jc w:val="both"/>
              <w:rPr>
                <w:rFonts w:asciiTheme="minorBidi" w:hAnsiTheme="minorBidi" w:cstheme="minorBidi"/>
                <w:sz w:val="20"/>
                <w:szCs w:val="20"/>
              </w:rPr>
            </w:pPr>
            <w:r w:rsidRPr="00307870">
              <w:rPr>
                <w:rFonts w:asciiTheme="minorBidi" w:hAnsiTheme="minorBidi" w:cstheme="minorBidi"/>
                <w:sz w:val="20"/>
                <w:szCs w:val="20"/>
              </w:rPr>
              <w:t>The contractor may contract a subcontractor to execute part of the contract, which shall not exceed 50% of the contract value. The contractor shall seek a prior approval for subcontracting from the contracting authority, which shall reach a decision of approval or justified rejection within a specified deadline of no more than (...) days from the date of submission of the request. Once such period has expired, silence of the contracting authority shall be considered as an implicit decision of acceptance. The Prime bidder must specify the subcontracted portion and the respective third party in their technical response, without disclosing any pricing information. Pricing details shall be provided exclusively in the commercial envelopes.</w:t>
            </w:r>
          </w:p>
          <w:p w14:paraId="7CFF3A73" w14:textId="77777777" w:rsidR="00F17AC2" w:rsidRPr="00307870" w:rsidRDefault="00F17AC2" w:rsidP="00F17AC2">
            <w:pPr>
              <w:pStyle w:val="ListParagraph"/>
              <w:bidi w:val="0"/>
              <w:ind w:left="521"/>
              <w:jc w:val="both"/>
              <w:rPr>
                <w:rFonts w:asciiTheme="minorBidi" w:hAnsiTheme="minorBidi" w:cstheme="minorBidi"/>
                <w:sz w:val="20"/>
                <w:szCs w:val="20"/>
              </w:rPr>
            </w:pPr>
          </w:p>
          <w:p w14:paraId="765E622D" w14:textId="77777777" w:rsidR="00F17AC2" w:rsidRPr="00307870" w:rsidRDefault="00F17AC2" w:rsidP="00F17AC2">
            <w:pPr>
              <w:pStyle w:val="ListParagraph"/>
              <w:numPr>
                <w:ilvl w:val="3"/>
                <w:numId w:val="15"/>
              </w:numPr>
              <w:bidi w:val="0"/>
              <w:ind w:left="521"/>
              <w:contextualSpacing/>
              <w:jc w:val="both"/>
              <w:rPr>
                <w:rFonts w:asciiTheme="minorBidi" w:hAnsiTheme="minorBidi" w:cstheme="minorBidi"/>
                <w:sz w:val="20"/>
                <w:szCs w:val="20"/>
              </w:rPr>
            </w:pPr>
            <w:r w:rsidRPr="00307870">
              <w:rPr>
                <w:rFonts w:asciiTheme="minorBidi" w:hAnsiTheme="minorBidi" w:cstheme="minorBidi"/>
                <w:sz w:val="20"/>
                <w:szCs w:val="20"/>
              </w:rPr>
              <w:t>The provisions of this tender document shall apply to the subcontractor.</w:t>
            </w:r>
          </w:p>
          <w:p w14:paraId="1DA5F11E" w14:textId="77777777" w:rsidR="00F17AC2" w:rsidRPr="00337685" w:rsidRDefault="00F17AC2" w:rsidP="00F17AC2">
            <w:pPr>
              <w:rPr>
                <w:rFonts w:asciiTheme="minorBidi" w:hAnsiTheme="minorBidi" w:cstheme="minorBidi"/>
                <w:sz w:val="20"/>
              </w:rPr>
            </w:pPr>
          </w:p>
          <w:p w14:paraId="188FF215" w14:textId="5B4F673C" w:rsidR="00F17AC2" w:rsidRPr="00307870" w:rsidRDefault="00F17AC2" w:rsidP="00F17AC2">
            <w:pPr>
              <w:pStyle w:val="Heading2"/>
              <w:numPr>
                <w:ilvl w:val="0"/>
                <w:numId w:val="0"/>
              </w:numPr>
              <w:ind w:left="-19" w:firstLine="19"/>
              <w:rPr>
                <w:rFonts w:asciiTheme="minorBidi" w:hAnsiTheme="minorBidi" w:cstheme="minorBidi"/>
                <w:sz w:val="20"/>
                <w:szCs w:val="20"/>
              </w:rPr>
            </w:pPr>
            <w:bookmarkStart w:id="91" w:name="_Toc168051258"/>
            <w:r w:rsidRPr="00307870">
              <w:rPr>
                <w:rFonts w:asciiTheme="minorBidi" w:hAnsiTheme="minorBidi" w:cstheme="minorBidi"/>
                <w:sz w:val="20"/>
                <w:szCs w:val="20"/>
              </w:rPr>
              <w:t xml:space="preserve">Article </w:t>
            </w:r>
            <w:r w:rsidR="00307870" w:rsidRPr="00307870">
              <w:rPr>
                <w:rFonts w:asciiTheme="minorBidi" w:hAnsiTheme="minorBidi" w:cstheme="minorBidi"/>
                <w:sz w:val="20"/>
                <w:szCs w:val="20"/>
              </w:rPr>
              <w:t>24</w:t>
            </w:r>
            <w:r w:rsidRPr="00307870">
              <w:rPr>
                <w:rFonts w:asciiTheme="minorBidi" w:hAnsiTheme="minorBidi" w:cstheme="minorBidi"/>
                <w:sz w:val="20"/>
                <w:szCs w:val="20"/>
              </w:rPr>
              <w:t>: Supervision of the execution and statements of works (Provisions of Article 31 of the Public Procurement Law)</w:t>
            </w:r>
            <w:bookmarkEnd w:id="91"/>
          </w:p>
          <w:p w14:paraId="6546D7B5" w14:textId="77777777" w:rsidR="00F17AC2" w:rsidRPr="00307870" w:rsidRDefault="00F17AC2" w:rsidP="00F17AC2">
            <w:pPr>
              <w:rPr>
                <w:rFonts w:asciiTheme="minorBidi" w:hAnsiTheme="minorBidi" w:cstheme="minorBidi"/>
                <w:b/>
                <w:bCs/>
                <w:sz w:val="20"/>
              </w:rPr>
            </w:pPr>
            <w:r w:rsidRPr="00307870">
              <w:rPr>
                <w:rFonts w:asciiTheme="minorBidi" w:hAnsiTheme="minorBidi" w:cstheme="minorBidi"/>
                <w:b/>
                <w:bCs/>
                <w:sz w:val="20"/>
              </w:rPr>
              <w:t>First: Supervision:</w:t>
            </w:r>
          </w:p>
          <w:p w14:paraId="69CE30EA" w14:textId="77777777" w:rsidR="00F17AC2" w:rsidRPr="00307870" w:rsidRDefault="00F17AC2" w:rsidP="00F17AC2">
            <w:pPr>
              <w:pStyle w:val="ListParagraph"/>
              <w:numPr>
                <w:ilvl w:val="6"/>
                <w:numId w:val="15"/>
              </w:numPr>
              <w:bidi w:val="0"/>
              <w:ind w:left="521"/>
              <w:contextualSpacing/>
              <w:jc w:val="both"/>
              <w:rPr>
                <w:rFonts w:asciiTheme="minorBidi" w:hAnsiTheme="minorBidi" w:cstheme="minorBidi"/>
                <w:sz w:val="20"/>
                <w:szCs w:val="20"/>
              </w:rPr>
            </w:pPr>
            <w:r w:rsidRPr="00307870">
              <w:rPr>
                <w:rFonts w:asciiTheme="minorBidi" w:hAnsiTheme="minorBidi" w:cstheme="minorBidi"/>
                <w:sz w:val="20"/>
                <w:szCs w:val="20"/>
              </w:rPr>
              <w:t xml:space="preserve">In works contracts, and in other contracts that require supervising such as services and manufacturing contracts for the benefit of the contracting authority, supervision shall be carried </w:t>
            </w:r>
            <w:r w:rsidRPr="00307870">
              <w:rPr>
                <w:rFonts w:asciiTheme="minorBidi" w:hAnsiTheme="minorBidi" w:cstheme="minorBidi"/>
                <w:sz w:val="20"/>
                <w:szCs w:val="20"/>
              </w:rPr>
              <w:lastRenderedPageBreak/>
              <w:t>out in conjunction with the execution of the required works in such a way as to ensure the continuity of work and achieve the required specifications and the desired results before the date of provisional acceptance.</w:t>
            </w:r>
          </w:p>
          <w:p w14:paraId="5F40CF37" w14:textId="3729B385" w:rsidR="00F17AC2" w:rsidRPr="00307870" w:rsidRDefault="00F17AC2" w:rsidP="00F17AC2">
            <w:pPr>
              <w:pStyle w:val="ListParagraph"/>
              <w:numPr>
                <w:ilvl w:val="6"/>
                <w:numId w:val="15"/>
              </w:numPr>
              <w:bidi w:val="0"/>
              <w:ind w:left="521"/>
              <w:contextualSpacing/>
              <w:jc w:val="both"/>
              <w:rPr>
                <w:rFonts w:asciiTheme="minorBidi" w:hAnsiTheme="minorBidi" w:cstheme="minorBidi"/>
                <w:sz w:val="20"/>
                <w:szCs w:val="20"/>
              </w:rPr>
            </w:pPr>
            <w:r w:rsidRPr="00307870">
              <w:rPr>
                <w:rFonts w:asciiTheme="minorBidi" w:hAnsiTheme="minorBidi" w:cstheme="minorBidi"/>
                <w:sz w:val="20"/>
                <w:szCs w:val="20"/>
              </w:rPr>
              <w:t>Supervision shall be carried out by the person designated by the contracting authority from among those having the competence, experience, and the ability to conduct periodic follow-ups of works, from inside the contracting authority, or from outside the contracting authority, where appropriate. The supervisor shall then be contracted in accordance with the provisions of the Public Procurement Law.</w:t>
            </w:r>
          </w:p>
          <w:p w14:paraId="545A4845" w14:textId="17436CC3" w:rsidR="00F17AC2" w:rsidRPr="00307870" w:rsidRDefault="00F17AC2" w:rsidP="00F17AC2">
            <w:pPr>
              <w:pStyle w:val="ListParagraph"/>
              <w:numPr>
                <w:ilvl w:val="6"/>
                <w:numId w:val="15"/>
              </w:numPr>
              <w:bidi w:val="0"/>
              <w:ind w:left="521"/>
              <w:contextualSpacing/>
              <w:jc w:val="both"/>
              <w:rPr>
                <w:rFonts w:asciiTheme="minorBidi" w:hAnsiTheme="minorBidi" w:cstheme="minorBidi"/>
                <w:sz w:val="20"/>
                <w:szCs w:val="20"/>
              </w:rPr>
            </w:pPr>
            <w:r w:rsidRPr="00307870">
              <w:rPr>
                <w:rFonts w:asciiTheme="minorBidi" w:hAnsiTheme="minorBidi" w:cstheme="minorBidi"/>
                <w:sz w:val="20"/>
                <w:szCs w:val="20"/>
              </w:rPr>
              <w:t>A supervisor shall submit periodic reports on the progress of work and the execution thereof and notify the contracting authority of any violations or irregularities occurring at the work sites.</w:t>
            </w:r>
          </w:p>
          <w:p w14:paraId="2693705C" w14:textId="77777777" w:rsidR="00F17AC2" w:rsidRPr="00307870" w:rsidRDefault="00F17AC2" w:rsidP="00F17AC2">
            <w:pPr>
              <w:pStyle w:val="ListParagraph"/>
              <w:numPr>
                <w:ilvl w:val="6"/>
                <w:numId w:val="15"/>
              </w:numPr>
              <w:bidi w:val="0"/>
              <w:ind w:left="521"/>
              <w:contextualSpacing/>
              <w:jc w:val="both"/>
              <w:rPr>
                <w:rFonts w:asciiTheme="minorBidi" w:hAnsiTheme="minorBidi" w:cstheme="minorBidi"/>
                <w:sz w:val="20"/>
                <w:szCs w:val="20"/>
              </w:rPr>
            </w:pPr>
            <w:r w:rsidRPr="00307870">
              <w:rPr>
                <w:rFonts w:asciiTheme="minorBidi" w:hAnsiTheme="minorBidi" w:cstheme="minorBidi"/>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014A457A" w14:textId="75BEAF2C" w:rsidR="00F17AC2" w:rsidRPr="00307870" w:rsidRDefault="00F17AC2" w:rsidP="00F17AC2">
            <w:pPr>
              <w:pStyle w:val="ListParagraph"/>
              <w:numPr>
                <w:ilvl w:val="6"/>
                <w:numId w:val="15"/>
              </w:numPr>
              <w:bidi w:val="0"/>
              <w:ind w:left="521"/>
              <w:contextualSpacing/>
              <w:jc w:val="both"/>
              <w:rPr>
                <w:rFonts w:asciiTheme="minorBidi" w:hAnsiTheme="minorBidi" w:cstheme="minorBidi"/>
                <w:sz w:val="20"/>
                <w:szCs w:val="20"/>
              </w:rPr>
            </w:pPr>
            <w:r w:rsidRPr="00307870">
              <w:rPr>
                <w:rFonts w:asciiTheme="minorBidi" w:hAnsiTheme="minorBidi" w:cstheme="minorBidi"/>
                <w:sz w:val="20"/>
                <w:szCs w:val="20"/>
              </w:rPr>
              <w:t>The supervisor of work shall bear personal responsibility for any failure to fulfill the obligations thereof under this Article and shall be subject to the penalties stipulated in Chapter 8 of the Public Procurement Law.</w:t>
            </w:r>
          </w:p>
          <w:p w14:paraId="19581ACF" w14:textId="77777777" w:rsidR="00F17AC2" w:rsidRPr="00307870" w:rsidRDefault="00F17AC2" w:rsidP="00F17AC2">
            <w:pPr>
              <w:rPr>
                <w:rFonts w:asciiTheme="minorBidi" w:hAnsiTheme="minorBidi" w:cstheme="minorBidi"/>
                <w:sz w:val="20"/>
              </w:rPr>
            </w:pPr>
          </w:p>
          <w:p w14:paraId="64094799" w14:textId="77777777" w:rsidR="00F17AC2" w:rsidRPr="00307870" w:rsidRDefault="00F17AC2" w:rsidP="00F17AC2">
            <w:pPr>
              <w:rPr>
                <w:rFonts w:asciiTheme="minorBidi" w:hAnsiTheme="minorBidi" w:cstheme="minorBidi"/>
                <w:sz w:val="20"/>
              </w:rPr>
            </w:pPr>
          </w:p>
          <w:p w14:paraId="2580AD9D" w14:textId="1B0E5BD6" w:rsidR="00F17AC2" w:rsidRPr="00307870" w:rsidRDefault="00F17AC2" w:rsidP="00F17AC2">
            <w:pPr>
              <w:rPr>
                <w:rFonts w:asciiTheme="minorBidi" w:hAnsiTheme="minorBidi" w:cstheme="minorBidi"/>
                <w:sz w:val="20"/>
              </w:rPr>
            </w:pPr>
            <w:bookmarkStart w:id="92" w:name="_Hlk155947998"/>
            <w:r w:rsidRPr="00307870">
              <w:rPr>
                <w:rFonts w:asciiTheme="minorBidi" w:hAnsiTheme="minorBidi" w:cstheme="minorBidi"/>
                <w:b/>
                <w:bCs/>
                <w:sz w:val="20"/>
              </w:rPr>
              <w:t>Second: Statements of works</w:t>
            </w:r>
            <w:bookmarkEnd w:id="92"/>
            <w:r w:rsidRPr="00307870">
              <w:rPr>
                <w:rFonts w:asciiTheme="minorBidi" w:hAnsiTheme="minorBidi" w:cstheme="minorBidi"/>
                <w:b/>
                <w:bCs/>
                <w:sz w:val="20"/>
              </w:rPr>
              <w:t xml:space="preserve">:  </w:t>
            </w:r>
          </w:p>
          <w:p w14:paraId="54913587" w14:textId="77777777" w:rsidR="00F17AC2" w:rsidRPr="00307870" w:rsidRDefault="00F17AC2" w:rsidP="00F17AC2">
            <w:pPr>
              <w:rPr>
                <w:rFonts w:asciiTheme="minorBidi" w:hAnsiTheme="minorBidi" w:cstheme="minorBidi"/>
                <w:sz w:val="20"/>
              </w:rPr>
            </w:pPr>
            <w:r w:rsidRPr="00307870">
              <w:rPr>
                <w:rFonts w:asciiTheme="minorBidi" w:hAnsiTheme="minorBidi" w:cstheme="minorBidi"/>
                <w:sz w:val="20"/>
              </w:rPr>
              <w:t>The terms of the contract shall determine:</w:t>
            </w:r>
          </w:p>
          <w:p w14:paraId="61BF5F8C" w14:textId="373A5212" w:rsidR="00F17AC2" w:rsidRPr="00307870" w:rsidRDefault="00F17AC2" w:rsidP="00F17AC2">
            <w:pPr>
              <w:pStyle w:val="ListParagraph"/>
              <w:numPr>
                <w:ilvl w:val="3"/>
                <w:numId w:val="14"/>
              </w:numPr>
              <w:bidi w:val="0"/>
              <w:ind w:left="521"/>
              <w:contextualSpacing/>
              <w:jc w:val="both"/>
              <w:rPr>
                <w:rFonts w:asciiTheme="minorBidi" w:hAnsiTheme="minorBidi" w:cstheme="minorBidi"/>
                <w:sz w:val="20"/>
                <w:szCs w:val="20"/>
              </w:rPr>
            </w:pPr>
            <w:r w:rsidRPr="00307870">
              <w:rPr>
                <w:rFonts w:asciiTheme="minorBidi" w:hAnsiTheme="minorBidi" w:cstheme="minorBidi"/>
                <w:sz w:val="20"/>
                <w:szCs w:val="20"/>
              </w:rPr>
              <w:t>The obligation of submitting statements of all goods, works and services by the contractor, and the obligation of validating such statements by the contracting authority.</w:t>
            </w:r>
          </w:p>
          <w:p w14:paraId="05C16018" w14:textId="6BE9A245" w:rsidR="00F17AC2" w:rsidRPr="00307870" w:rsidRDefault="00F17AC2" w:rsidP="00F17AC2">
            <w:pPr>
              <w:pStyle w:val="ListParagraph"/>
              <w:numPr>
                <w:ilvl w:val="3"/>
                <w:numId w:val="14"/>
              </w:numPr>
              <w:bidi w:val="0"/>
              <w:ind w:left="521"/>
              <w:contextualSpacing/>
              <w:jc w:val="both"/>
              <w:rPr>
                <w:rFonts w:asciiTheme="minorBidi" w:hAnsiTheme="minorBidi" w:cstheme="minorBidi"/>
                <w:sz w:val="20"/>
                <w:szCs w:val="20"/>
              </w:rPr>
            </w:pPr>
            <w:r w:rsidRPr="00307870">
              <w:rPr>
                <w:rFonts w:asciiTheme="minorBidi" w:hAnsiTheme="minorBidi" w:cstheme="minorBidi"/>
                <w:sz w:val="20"/>
                <w:szCs w:val="20"/>
              </w:rPr>
              <w:t>The maximum time limit within which the contractor should prepare such statements, and the approval or modification time limits thereof by the contracting authority.</w:t>
            </w:r>
          </w:p>
          <w:p w14:paraId="66903136" w14:textId="77777777" w:rsidR="00F17AC2" w:rsidRPr="00307870" w:rsidRDefault="00F17AC2" w:rsidP="00F17AC2">
            <w:pPr>
              <w:pStyle w:val="ListParagraph"/>
              <w:numPr>
                <w:ilvl w:val="3"/>
                <w:numId w:val="14"/>
              </w:numPr>
              <w:bidi w:val="0"/>
              <w:ind w:left="521"/>
              <w:contextualSpacing/>
              <w:jc w:val="both"/>
              <w:rPr>
                <w:rFonts w:asciiTheme="minorBidi" w:hAnsiTheme="minorBidi" w:cstheme="minorBidi"/>
                <w:sz w:val="20"/>
                <w:szCs w:val="20"/>
              </w:rPr>
            </w:pPr>
            <w:r w:rsidRPr="00307870">
              <w:rPr>
                <w:rFonts w:asciiTheme="minorBidi" w:hAnsiTheme="minorBidi" w:cstheme="minorBidi"/>
                <w:sz w:val="20"/>
                <w:szCs w:val="20"/>
              </w:rPr>
              <w:t>The maximum time limit within which the payment order must be issued.</w:t>
            </w:r>
          </w:p>
          <w:p w14:paraId="44BCE32C" w14:textId="77777777" w:rsidR="00F17AC2" w:rsidRPr="00337685" w:rsidRDefault="00F17AC2" w:rsidP="00F17AC2">
            <w:pPr>
              <w:rPr>
                <w:rFonts w:asciiTheme="minorBidi" w:hAnsiTheme="minorBidi" w:cstheme="minorBidi"/>
                <w:sz w:val="20"/>
              </w:rPr>
            </w:pPr>
          </w:p>
          <w:p w14:paraId="1D63E0CF" w14:textId="2B3964D6" w:rsidR="00F17AC2" w:rsidRPr="00337685" w:rsidRDefault="00F17AC2" w:rsidP="00F17AC2">
            <w:pPr>
              <w:pStyle w:val="Heading2"/>
              <w:numPr>
                <w:ilvl w:val="0"/>
                <w:numId w:val="0"/>
              </w:numPr>
              <w:ind w:left="-19"/>
              <w:rPr>
                <w:rFonts w:asciiTheme="minorBidi" w:hAnsiTheme="minorBidi" w:cstheme="minorBidi"/>
                <w:sz w:val="20"/>
                <w:szCs w:val="20"/>
              </w:rPr>
            </w:pPr>
            <w:bookmarkStart w:id="93" w:name="_Toc168051259"/>
            <w:r w:rsidRPr="00337685">
              <w:rPr>
                <w:rFonts w:asciiTheme="minorBidi" w:hAnsiTheme="minorBidi" w:cstheme="minorBidi"/>
                <w:sz w:val="20"/>
                <w:szCs w:val="20"/>
              </w:rPr>
              <w:t xml:space="preserve">Article </w:t>
            </w:r>
            <w:r w:rsidR="00307870">
              <w:rPr>
                <w:rFonts w:asciiTheme="minorBidi" w:hAnsiTheme="minorBidi" w:cstheme="minorBidi"/>
                <w:sz w:val="20"/>
                <w:szCs w:val="20"/>
              </w:rPr>
              <w:t>25</w:t>
            </w:r>
            <w:r w:rsidRPr="00337685">
              <w:rPr>
                <w:rFonts w:asciiTheme="minorBidi" w:hAnsiTheme="minorBidi" w:cstheme="minorBidi"/>
                <w:sz w:val="20"/>
                <w:szCs w:val="20"/>
              </w:rPr>
              <w:t>: Accidents and Responsibilities</w:t>
            </w:r>
            <w:bookmarkEnd w:id="93"/>
          </w:p>
          <w:p w14:paraId="1BB4262A" w14:textId="77777777" w:rsidR="00F17AC2" w:rsidRPr="00337685" w:rsidRDefault="00F17AC2" w:rsidP="00F17AC2">
            <w:pPr>
              <w:pStyle w:val="ListParagraph"/>
              <w:numPr>
                <w:ilvl w:val="3"/>
                <w:numId w:val="9"/>
              </w:numPr>
              <w:bidi w:val="0"/>
              <w:ind w:left="521"/>
              <w:contextualSpacing/>
              <w:jc w:val="both"/>
              <w:rPr>
                <w:rFonts w:asciiTheme="minorBidi" w:hAnsiTheme="minorBidi" w:cstheme="minorBidi"/>
                <w:sz w:val="20"/>
                <w:szCs w:val="20"/>
              </w:rPr>
            </w:pPr>
            <w:r w:rsidRPr="00337685">
              <w:rPr>
                <w:rFonts w:asciiTheme="minorBidi" w:hAnsiTheme="minorBidi" w:cstheme="minorBidi"/>
                <w:sz w:val="20"/>
                <w:szCs w:val="20"/>
              </w:rPr>
              <w:t>The contractor bears full responsibility for all risks and accidents that may affect others and employees under their authority during the execution of the works. They are also considered responsible for all damages to the administration's facilities resulting from and during the execution of the works, and they must take all measures to prevent them.</w:t>
            </w:r>
          </w:p>
          <w:p w14:paraId="6928DF3D" w14:textId="77777777" w:rsidR="00F17AC2" w:rsidRPr="00337685" w:rsidRDefault="00F17AC2" w:rsidP="00F17AC2">
            <w:pPr>
              <w:pStyle w:val="ListParagraph"/>
              <w:numPr>
                <w:ilvl w:val="3"/>
                <w:numId w:val="9"/>
              </w:numPr>
              <w:bidi w:val="0"/>
              <w:ind w:left="521"/>
              <w:contextualSpacing/>
              <w:jc w:val="both"/>
              <w:rPr>
                <w:rFonts w:asciiTheme="minorBidi" w:hAnsiTheme="minorBidi" w:cstheme="minorBidi"/>
                <w:sz w:val="20"/>
                <w:szCs w:val="20"/>
              </w:rPr>
            </w:pPr>
            <w:r w:rsidRPr="00337685">
              <w:rPr>
                <w:rFonts w:asciiTheme="minorBidi" w:hAnsiTheme="minorBidi" w:cstheme="minorBidi"/>
                <w:sz w:val="20"/>
                <w:szCs w:val="20"/>
              </w:rPr>
              <w:lastRenderedPageBreak/>
              <w:t>The contractor is responsible for repairing any damage to the administration's facilities resulting from the works they carry out.</w:t>
            </w:r>
          </w:p>
          <w:p w14:paraId="60091A06" w14:textId="77777777" w:rsidR="00F17AC2" w:rsidRPr="00337685" w:rsidRDefault="00F17AC2" w:rsidP="00F17AC2">
            <w:pPr>
              <w:pStyle w:val="ListParagraph"/>
              <w:numPr>
                <w:ilvl w:val="3"/>
                <w:numId w:val="9"/>
              </w:numPr>
              <w:bidi w:val="0"/>
              <w:ind w:left="521"/>
              <w:contextualSpacing/>
              <w:jc w:val="both"/>
              <w:rPr>
                <w:rFonts w:asciiTheme="minorBidi" w:hAnsiTheme="minorBidi" w:cstheme="minorBidi"/>
                <w:sz w:val="20"/>
                <w:szCs w:val="20"/>
              </w:rPr>
            </w:pPr>
            <w:r w:rsidRPr="00337685">
              <w:rPr>
                <w:rFonts w:asciiTheme="minorBidi" w:hAnsiTheme="minorBidi" w:cstheme="minorBidi"/>
                <w:sz w:val="20"/>
                <w:szCs w:val="20"/>
              </w:rPr>
              <w:t>In the event of a violation, the administration takes the necessary actions at the contractor's expense, and the costs are deducted from the performance guarantee amount.</w:t>
            </w:r>
          </w:p>
          <w:p w14:paraId="5838437A" w14:textId="77777777" w:rsidR="00F17AC2" w:rsidRPr="00337685" w:rsidRDefault="00F17AC2" w:rsidP="00F17AC2">
            <w:pPr>
              <w:rPr>
                <w:rFonts w:asciiTheme="minorBidi" w:hAnsiTheme="minorBidi" w:cstheme="minorBidi"/>
                <w:sz w:val="20"/>
              </w:rPr>
            </w:pPr>
          </w:p>
          <w:p w14:paraId="01817D5C" w14:textId="2977CEBD" w:rsidR="00F17AC2" w:rsidRPr="00337685" w:rsidRDefault="00F17AC2" w:rsidP="00F17AC2">
            <w:pPr>
              <w:pStyle w:val="Heading2"/>
              <w:numPr>
                <w:ilvl w:val="0"/>
                <w:numId w:val="0"/>
              </w:numPr>
              <w:ind w:left="-19"/>
              <w:rPr>
                <w:rFonts w:asciiTheme="minorBidi" w:hAnsiTheme="minorBidi" w:cstheme="minorBidi"/>
                <w:sz w:val="20"/>
                <w:szCs w:val="20"/>
              </w:rPr>
            </w:pPr>
            <w:bookmarkStart w:id="94" w:name="_Toc168051260"/>
            <w:r w:rsidRPr="00337685">
              <w:rPr>
                <w:rFonts w:asciiTheme="minorBidi" w:hAnsiTheme="minorBidi" w:cstheme="minorBidi"/>
                <w:sz w:val="20"/>
                <w:szCs w:val="20"/>
              </w:rPr>
              <w:t xml:space="preserve">Article </w:t>
            </w:r>
            <w:r w:rsidR="00307870">
              <w:rPr>
                <w:rFonts w:asciiTheme="minorBidi" w:hAnsiTheme="minorBidi" w:cstheme="minorBidi"/>
                <w:sz w:val="20"/>
                <w:szCs w:val="20"/>
              </w:rPr>
              <w:t>26</w:t>
            </w:r>
            <w:r w:rsidRPr="00337685">
              <w:rPr>
                <w:rFonts w:asciiTheme="minorBidi" w:hAnsiTheme="minorBidi" w:cstheme="minorBidi"/>
                <w:sz w:val="20"/>
                <w:szCs w:val="20"/>
              </w:rPr>
              <w:t>: Payment of the Contract Value (Article 37 of the Public Procurement Law)</w:t>
            </w:r>
            <w:r w:rsidRPr="00337685">
              <w:rPr>
                <w:rFonts w:asciiTheme="minorBidi" w:hAnsiTheme="minorBidi" w:cstheme="minorBidi"/>
                <w:sz w:val="20"/>
                <w:szCs w:val="20"/>
                <w:highlight w:val="yellow"/>
              </w:rPr>
              <w:t xml:space="preserve"> </w:t>
            </w:r>
            <w:bookmarkEnd w:id="94"/>
          </w:p>
          <w:p w14:paraId="176A5378" w14:textId="3E51236B" w:rsidR="00307870" w:rsidRDefault="00F17AC2" w:rsidP="00307870">
            <w:pPr>
              <w:contextualSpacing/>
              <w:jc w:val="both"/>
              <w:rPr>
                <w:rFonts w:asciiTheme="minorBidi" w:hAnsiTheme="minorBidi" w:cstheme="minorBidi"/>
                <w:sz w:val="20"/>
              </w:rPr>
            </w:pPr>
            <w:r w:rsidRPr="00307870">
              <w:rPr>
                <w:rFonts w:asciiTheme="minorBidi" w:hAnsiTheme="minorBidi" w:cstheme="minorBidi"/>
                <w:sz w:val="20"/>
              </w:rPr>
              <w:t xml:space="preserve">The contract value shall be paid thereof in </w:t>
            </w:r>
            <w:r w:rsidR="00307870" w:rsidRPr="00307870">
              <w:rPr>
                <w:rFonts w:asciiTheme="minorBidi" w:hAnsiTheme="minorBidi" w:cstheme="minorBidi"/>
                <w:sz w:val="20"/>
              </w:rPr>
              <w:t>the equivalent of its USD (LBP at market rate) as per the payment terms specified in the compliance matrix and in the contract summary:</w:t>
            </w:r>
          </w:p>
          <w:p w14:paraId="2F02D532" w14:textId="77777777" w:rsidR="00307870" w:rsidRPr="00307870" w:rsidRDefault="00307870" w:rsidP="00307870">
            <w:pPr>
              <w:contextualSpacing/>
              <w:jc w:val="both"/>
              <w:rPr>
                <w:rFonts w:asciiTheme="minorBidi" w:hAnsiTheme="minorBidi" w:cstheme="minorBidi"/>
                <w:sz w:val="20"/>
              </w:rPr>
            </w:pPr>
          </w:p>
          <w:p w14:paraId="2F275A59" w14:textId="115CB804" w:rsidR="00307870" w:rsidRDefault="00307870" w:rsidP="00307870">
            <w:pPr>
              <w:pStyle w:val="ListParagraph"/>
              <w:bidi w:val="0"/>
              <w:ind w:left="610"/>
              <w:contextualSpacing/>
              <w:jc w:val="both"/>
              <w:rPr>
                <w:rFonts w:asciiTheme="minorBidi" w:hAnsiTheme="minorBidi" w:cstheme="minorBidi"/>
                <w:sz w:val="20"/>
                <w:szCs w:val="20"/>
              </w:rPr>
            </w:pPr>
            <w:r>
              <w:rPr>
                <w:rFonts w:asciiTheme="minorBidi" w:hAnsiTheme="minorBidi" w:cstheme="minorBidi"/>
                <w:sz w:val="20"/>
                <w:szCs w:val="20"/>
              </w:rPr>
              <w:t>- 30% DP upon PO</w:t>
            </w:r>
          </w:p>
          <w:p w14:paraId="44989FA7" w14:textId="42229480" w:rsidR="00307870" w:rsidRDefault="00307870" w:rsidP="00307870">
            <w:pPr>
              <w:pStyle w:val="ListParagraph"/>
              <w:bidi w:val="0"/>
              <w:ind w:left="610"/>
              <w:contextualSpacing/>
              <w:jc w:val="both"/>
              <w:rPr>
                <w:rFonts w:asciiTheme="minorBidi" w:hAnsiTheme="minorBidi" w:cstheme="minorBidi"/>
                <w:sz w:val="20"/>
                <w:szCs w:val="20"/>
              </w:rPr>
            </w:pPr>
            <w:r>
              <w:rPr>
                <w:rFonts w:asciiTheme="minorBidi" w:hAnsiTheme="minorBidi" w:cstheme="minorBidi"/>
                <w:sz w:val="20"/>
                <w:szCs w:val="20"/>
              </w:rPr>
              <w:t>- 30% upon delivery</w:t>
            </w:r>
          </w:p>
          <w:p w14:paraId="165CE288" w14:textId="39749284" w:rsidR="00307870" w:rsidRDefault="00307870" w:rsidP="00307870">
            <w:pPr>
              <w:pStyle w:val="ListParagraph"/>
              <w:bidi w:val="0"/>
              <w:ind w:left="610"/>
              <w:contextualSpacing/>
              <w:jc w:val="both"/>
              <w:rPr>
                <w:rFonts w:asciiTheme="minorBidi" w:hAnsiTheme="minorBidi" w:cstheme="minorBidi"/>
                <w:sz w:val="20"/>
                <w:szCs w:val="20"/>
              </w:rPr>
            </w:pPr>
            <w:r>
              <w:rPr>
                <w:rFonts w:asciiTheme="minorBidi" w:hAnsiTheme="minorBidi" w:cstheme="minorBidi"/>
                <w:sz w:val="20"/>
                <w:szCs w:val="20"/>
              </w:rPr>
              <w:t>- 20% upon PAC</w:t>
            </w:r>
          </w:p>
          <w:p w14:paraId="698CAD49" w14:textId="14C2A1BB" w:rsidR="00307870" w:rsidRDefault="00307870" w:rsidP="00307870">
            <w:pPr>
              <w:pStyle w:val="ListParagraph"/>
              <w:bidi w:val="0"/>
              <w:ind w:left="610"/>
              <w:contextualSpacing/>
              <w:jc w:val="both"/>
              <w:rPr>
                <w:rFonts w:asciiTheme="minorBidi" w:hAnsiTheme="minorBidi" w:cstheme="minorBidi"/>
                <w:sz w:val="20"/>
                <w:szCs w:val="20"/>
              </w:rPr>
            </w:pPr>
            <w:r>
              <w:rPr>
                <w:rFonts w:asciiTheme="minorBidi" w:hAnsiTheme="minorBidi" w:cstheme="minorBidi"/>
                <w:sz w:val="20"/>
                <w:szCs w:val="20"/>
              </w:rPr>
              <w:t>- 20% upon FAC</w:t>
            </w:r>
          </w:p>
          <w:p w14:paraId="75A28ECF" w14:textId="77777777" w:rsidR="00F17AC2" w:rsidRPr="00337685" w:rsidRDefault="00F17AC2" w:rsidP="00F17AC2">
            <w:pPr>
              <w:pStyle w:val="ListParagraph"/>
              <w:bidi w:val="0"/>
              <w:ind w:left="610"/>
              <w:rPr>
                <w:rFonts w:asciiTheme="minorBidi" w:hAnsiTheme="minorBidi" w:cstheme="minorBidi"/>
                <w:sz w:val="20"/>
                <w:szCs w:val="20"/>
              </w:rPr>
            </w:pPr>
          </w:p>
          <w:p w14:paraId="0741D7A7" w14:textId="77777777" w:rsidR="00F17AC2" w:rsidRPr="00337685" w:rsidRDefault="00F17AC2" w:rsidP="00F17AC2">
            <w:pPr>
              <w:pStyle w:val="ListParagraph"/>
              <w:bidi w:val="0"/>
              <w:ind w:left="970"/>
              <w:contextualSpacing/>
              <w:jc w:val="both"/>
              <w:rPr>
                <w:rFonts w:asciiTheme="minorBidi" w:hAnsiTheme="minorBidi" w:cstheme="minorBidi"/>
                <w:sz w:val="20"/>
                <w:szCs w:val="20"/>
                <w:highlight w:val="yellow"/>
              </w:rPr>
            </w:pPr>
          </w:p>
          <w:p w14:paraId="0BC949A7" w14:textId="3057D4F4" w:rsidR="00F17AC2" w:rsidRPr="00337685" w:rsidRDefault="00F17AC2" w:rsidP="00F17AC2">
            <w:pPr>
              <w:pStyle w:val="Heading2"/>
              <w:numPr>
                <w:ilvl w:val="0"/>
                <w:numId w:val="0"/>
              </w:numPr>
              <w:spacing w:before="0"/>
              <w:rPr>
                <w:rFonts w:asciiTheme="minorBidi" w:hAnsiTheme="minorBidi" w:cstheme="minorBidi"/>
                <w:sz w:val="20"/>
                <w:szCs w:val="20"/>
              </w:rPr>
            </w:pPr>
            <w:bookmarkStart w:id="95" w:name="_Toc168051261"/>
            <w:r w:rsidRPr="00337685">
              <w:rPr>
                <w:rFonts w:asciiTheme="minorBidi" w:hAnsiTheme="minorBidi" w:cstheme="minorBidi"/>
                <w:sz w:val="20"/>
                <w:szCs w:val="20"/>
              </w:rPr>
              <w:t xml:space="preserve">Article </w:t>
            </w:r>
            <w:r w:rsidR="00700D56">
              <w:rPr>
                <w:rFonts w:asciiTheme="minorBidi" w:hAnsiTheme="minorBidi" w:cstheme="minorBidi"/>
                <w:sz w:val="20"/>
                <w:szCs w:val="20"/>
              </w:rPr>
              <w:t>27</w:t>
            </w:r>
            <w:r w:rsidRPr="00337685">
              <w:rPr>
                <w:rFonts w:asciiTheme="minorBidi" w:hAnsiTheme="minorBidi" w:cstheme="minorBidi"/>
                <w:sz w:val="20"/>
                <w:szCs w:val="20"/>
              </w:rPr>
              <w:t xml:space="preserve">: Penalties (Article 38 of the Public Procurement Law) </w:t>
            </w:r>
            <w:bookmarkEnd w:id="95"/>
          </w:p>
          <w:p w14:paraId="441B3EEC" w14:textId="77777777" w:rsidR="00F17AC2" w:rsidRPr="00337685" w:rsidRDefault="00F17AC2" w:rsidP="00F17AC2">
            <w:pPr>
              <w:jc w:val="both"/>
              <w:rPr>
                <w:rFonts w:asciiTheme="minorBidi" w:hAnsiTheme="minorBidi" w:cstheme="minorBidi"/>
                <w:sz w:val="20"/>
              </w:rPr>
            </w:pPr>
            <w:r w:rsidRPr="00337685">
              <w:rPr>
                <w:rFonts w:asciiTheme="minorBidi" w:hAnsiTheme="minorBidi" w:cstheme="minorBidi"/>
                <w:sz w:val="20"/>
              </w:rPr>
              <w:t>The contractor shall comply with the time limits set forth in the contract, subject to payment of the penalties specified therein.</w:t>
            </w:r>
          </w:p>
          <w:p w14:paraId="6449B77E" w14:textId="77777777" w:rsidR="00F17AC2" w:rsidRPr="00700D56" w:rsidRDefault="00F17AC2" w:rsidP="00F17AC2">
            <w:pPr>
              <w:jc w:val="both"/>
              <w:rPr>
                <w:rFonts w:asciiTheme="minorBidi" w:hAnsiTheme="minorBidi" w:cstheme="minorBidi"/>
                <w:sz w:val="20"/>
              </w:rPr>
            </w:pPr>
            <w:r w:rsidRPr="00337685">
              <w:rPr>
                <w:rFonts w:asciiTheme="minorBidi" w:hAnsiTheme="minorBidi" w:cstheme="minorBidi"/>
                <w:sz w:val="20"/>
              </w:rPr>
              <w:t xml:space="preserve">Penalties shall necessarily be incurred by the bidder as soon as the bidder violates the provisions of the contract, without the need to prove the damages </w:t>
            </w:r>
            <w:r w:rsidRPr="00700D56">
              <w:rPr>
                <w:rFonts w:asciiTheme="minorBidi" w:hAnsiTheme="minorBidi" w:cstheme="minorBidi"/>
                <w:sz w:val="20"/>
              </w:rPr>
              <w:t>occurred.</w:t>
            </w:r>
          </w:p>
          <w:p w14:paraId="7B115089" w14:textId="4F5EF5B5" w:rsidR="00F17AC2" w:rsidRPr="00337685" w:rsidRDefault="00F17AC2" w:rsidP="00F17AC2">
            <w:pPr>
              <w:jc w:val="both"/>
              <w:rPr>
                <w:rFonts w:asciiTheme="minorBidi" w:hAnsiTheme="minorBidi" w:cstheme="minorBidi"/>
                <w:sz w:val="20"/>
              </w:rPr>
            </w:pPr>
            <w:r w:rsidRPr="00700D56">
              <w:rPr>
                <w:rFonts w:asciiTheme="minorBidi" w:hAnsiTheme="minorBidi" w:cstheme="minorBidi"/>
                <w:sz w:val="20"/>
              </w:rPr>
              <w:t xml:space="preserve">A monetary delay penalty is calculated at a rate of </w:t>
            </w:r>
            <w:ins w:id="96" w:author="JOSETTE AOUN" w:date="2024-06-14T14:27:00Z">
              <w:r w:rsidRPr="00700D56">
                <w:rPr>
                  <w:rFonts w:asciiTheme="minorBidi" w:hAnsiTheme="minorBidi" w:cstheme="minorBidi"/>
                  <w:sz w:val="20"/>
                </w:rPr>
                <w:t>1</w:t>
              </w:r>
            </w:ins>
            <w:del w:id="97" w:author="JOSETTE AOUN" w:date="2024-06-14T14:27:00Z">
              <w:r w:rsidRPr="00700D56" w:rsidDel="004F046F">
                <w:rPr>
                  <w:rFonts w:asciiTheme="minorBidi" w:hAnsiTheme="minorBidi" w:cstheme="minorBidi"/>
                  <w:sz w:val="20"/>
                </w:rPr>
                <w:delText>.</w:delText>
              </w:r>
            </w:del>
            <w:r w:rsidRPr="00700D56">
              <w:rPr>
                <w:rFonts w:asciiTheme="minorBidi" w:hAnsiTheme="minorBidi" w:cstheme="minorBidi"/>
                <w:sz w:val="20"/>
              </w:rPr>
              <w:t xml:space="preserve">% of the contract value for each day of delay in completing the required work. Each part of a day is considered a full day, provided that these penalties do not exceed </w:t>
            </w:r>
            <w:r w:rsidR="002E30D0">
              <w:rPr>
                <w:rFonts w:asciiTheme="minorBidi" w:hAnsiTheme="minorBidi" w:cstheme="minorBidi"/>
                <w:sz w:val="20"/>
              </w:rPr>
              <w:t>2</w:t>
            </w:r>
            <w:ins w:id="98" w:author="JOSETTE AOUN" w:date="2024-06-14T14:27:00Z">
              <w:r w:rsidRPr="00700D56">
                <w:rPr>
                  <w:rFonts w:asciiTheme="minorBidi" w:hAnsiTheme="minorBidi" w:cstheme="minorBidi"/>
                  <w:sz w:val="20"/>
                </w:rPr>
                <w:t>0</w:t>
              </w:r>
            </w:ins>
            <w:r w:rsidRPr="00700D56">
              <w:rPr>
                <w:rFonts w:asciiTheme="minorBidi" w:hAnsiTheme="minorBidi" w:cstheme="minorBidi"/>
                <w:sz w:val="20"/>
              </w:rPr>
              <w:t>% of the contract value. If the delay penalties exceed the specified percentage, the provisions of Article 33 of the Public Procurement Law apply in this regard. In all cases</w:t>
            </w:r>
            <w:r w:rsidRPr="00337685">
              <w:rPr>
                <w:rFonts w:asciiTheme="minorBidi" w:hAnsiTheme="minorBidi" w:cstheme="minorBidi"/>
                <w:sz w:val="20"/>
              </w:rPr>
              <w:t xml:space="preserve">, the performance guarantee is temporarily seized until the settlement of the commitment. </w:t>
            </w:r>
          </w:p>
          <w:p w14:paraId="624B89F5" w14:textId="77777777" w:rsidR="00F17AC2" w:rsidRPr="004B6117" w:rsidRDefault="00F17AC2" w:rsidP="00F17AC2">
            <w:pPr>
              <w:pStyle w:val="ListParagraph"/>
              <w:bidi w:val="0"/>
              <w:ind w:left="610"/>
              <w:rPr>
                <w:sz w:val="20"/>
                <w:szCs w:val="20"/>
              </w:rPr>
            </w:pPr>
          </w:p>
        </w:tc>
        <w:tc>
          <w:tcPr>
            <w:tcW w:w="5400" w:type="dxa"/>
            <w:tcBorders>
              <w:top w:val="single" w:sz="4" w:space="0" w:color="auto"/>
              <w:left w:val="single" w:sz="4" w:space="0" w:color="auto"/>
              <w:bottom w:val="single" w:sz="4" w:space="0" w:color="auto"/>
              <w:right w:val="single" w:sz="4" w:space="0" w:color="auto"/>
            </w:tcBorders>
          </w:tcPr>
          <w:p w14:paraId="06F87551" w14:textId="77777777" w:rsidR="00F17AC2" w:rsidRPr="00CF6566" w:rsidRDefault="00F17AC2" w:rsidP="00F17AC2">
            <w:pPr>
              <w:bidi/>
              <w:jc w:val="center"/>
              <w:rPr>
                <w:rFonts w:ascii="Simplified Arabic" w:hAnsi="Simplified Arabic" w:cs="Simplified Arabic"/>
                <w:b/>
                <w:bCs/>
                <w:szCs w:val="22"/>
                <w:rtl/>
              </w:rPr>
            </w:pPr>
            <w:r w:rsidRPr="00CF6566">
              <w:rPr>
                <w:rFonts w:ascii="Simplified Arabic" w:hAnsi="Simplified Arabic" w:cs="Simplified Arabic"/>
                <w:b/>
                <w:bCs/>
                <w:szCs w:val="22"/>
                <w:rtl/>
              </w:rPr>
              <w:lastRenderedPageBreak/>
              <w:t>القسم الثاني</w:t>
            </w:r>
          </w:p>
          <w:p w14:paraId="04B95AD4" w14:textId="77777777" w:rsidR="00F17AC2" w:rsidRPr="00CF6566" w:rsidRDefault="00F17AC2" w:rsidP="00F17AC2">
            <w:pPr>
              <w:bidi/>
              <w:jc w:val="center"/>
              <w:rPr>
                <w:rFonts w:ascii="Simplified Arabic" w:hAnsi="Simplified Arabic" w:cs="Simplified Arabic"/>
                <w:b/>
                <w:bCs/>
                <w:szCs w:val="22"/>
                <w:rtl/>
              </w:rPr>
            </w:pPr>
            <w:r w:rsidRPr="00CF6566">
              <w:rPr>
                <w:rFonts w:ascii="Simplified Arabic" w:hAnsi="Simplified Arabic" w:cs="Simplified Arabic"/>
                <w:b/>
                <w:bCs/>
                <w:szCs w:val="22"/>
                <w:rtl/>
              </w:rPr>
              <w:t>أحكام خاصة بالعقد وتنفيذ الإلتزام</w:t>
            </w:r>
          </w:p>
          <w:p w14:paraId="56E769C5" w14:textId="77777777" w:rsidR="00F17AC2" w:rsidRDefault="00F17AC2" w:rsidP="00F17AC2">
            <w:pPr>
              <w:bidi/>
              <w:rPr>
                <w:rFonts w:ascii="Simplified Arabic" w:hAnsi="Simplified Arabic" w:cs="Simplified Arabic"/>
                <w:b/>
                <w:bCs/>
                <w:szCs w:val="22"/>
                <w:rtl/>
                <w:lang w:val="en-GB" w:eastAsia="fr-FR"/>
              </w:rPr>
            </w:pPr>
            <w:bookmarkStart w:id="99" w:name="_heading=h.35nkun2" w:colFirst="0" w:colLast="0"/>
            <w:bookmarkEnd w:id="99"/>
          </w:p>
          <w:p w14:paraId="55DE258C" w14:textId="4389D766" w:rsidR="00F17AC2" w:rsidRPr="00601E35" w:rsidRDefault="00F17AC2" w:rsidP="00F17AC2">
            <w:pPr>
              <w:bidi/>
              <w:rPr>
                <w:rFonts w:ascii="Simplified Arabic" w:hAnsi="Simplified Arabic" w:cs="Simplified Arabic"/>
                <w:b/>
                <w:bCs/>
                <w:szCs w:val="22"/>
                <w:rtl/>
              </w:rPr>
            </w:pPr>
            <w:r w:rsidRPr="00601E35">
              <w:rPr>
                <w:rFonts w:ascii="Simplified Arabic" w:hAnsi="Simplified Arabic" w:cs="Simplified Arabic"/>
                <w:b/>
                <w:bCs/>
                <w:szCs w:val="22"/>
                <w:rtl/>
                <w:lang w:val="en-GB" w:eastAsia="fr-FR"/>
              </w:rPr>
              <w:t xml:space="preserve">المادة </w:t>
            </w:r>
            <w:r w:rsidR="00646E1B">
              <w:rPr>
                <w:rFonts w:ascii="Simplified Arabic" w:hAnsi="Simplified Arabic" w:cs="Simplified Arabic"/>
                <w:b/>
                <w:bCs/>
                <w:szCs w:val="22"/>
                <w:lang w:val="en-GB" w:eastAsia="fr-FR"/>
              </w:rPr>
              <w:t>19</w:t>
            </w:r>
            <w:r w:rsidRPr="00601E35">
              <w:rPr>
                <w:rFonts w:ascii="Simplified Arabic" w:hAnsi="Simplified Arabic" w:cs="Simplified Arabic"/>
                <w:b/>
                <w:bCs/>
                <w:szCs w:val="22"/>
                <w:rtl/>
                <w:lang w:val="en-GB" w:eastAsia="fr-FR"/>
              </w:rPr>
              <w:t>:</w:t>
            </w:r>
            <w:r w:rsidRPr="00601E35">
              <w:rPr>
                <w:rFonts w:ascii="Simplified Arabic" w:hAnsi="Simplified Arabic" w:cs="Simplified Arabic"/>
                <w:b/>
                <w:bCs/>
                <w:szCs w:val="22"/>
                <w:rtl/>
                <w:lang w:bidi="ar-LB"/>
              </w:rPr>
              <w:t xml:space="preserve"> </w:t>
            </w:r>
            <w:r w:rsidRPr="00601E35">
              <w:rPr>
                <w:rFonts w:ascii="Simplified Arabic" w:hAnsi="Simplified Arabic" w:cs="Simplified Arabic"/>
                <w:b/>
                <w:bCs/>
                <w:szCs w:val="22"/>
                <w:rtl/>
              </w:rPr>
              <w:t>دفع الطوابع والرسوم</w:t>
            </w:r>
          </w:p>
          <w:p w14:paraId="027DA306" w14:textId="77777777" w:rsidR="00F17AC2" w:rsidRPr="00CF6566" w:rsidRDefault="00F17AC2" w:rsidP="00F17AC2">
            <w:pPr>
              <w:pStyle w:val="PlainText"/>
              <w:numPr>
                <w:ilvl w:val="3"/>
                <w:numId w:val="9"/>
              </w:numPr>
              <w:shd w:val="clear" w:color="auto" w:fill="FFFFFF"/>
              <w:bidi/>
              <w:ind w:left="306" w:hanging="270"/>
              <w:jc w:val="lowKashida"/>
              <w:rPr>
                <w:rFonts w:ascii="Simplified Arabic" w:hAnsi="Simplified Arabic" w:cs="Simplified Arabic"/>
                <w:sz w:val="22"/>
                <w:szCs w:val="22"/>
              </w:rPr>
            </w:pPr>
            <w:r w:rsidRPr="00CF6566">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28E3D2AE" w14:textId="77777777" w:rsidR="00F17AC2" w:rsidRPr="00CF6566" w:rsidRDefault="00F17AC2" w:rsidP="00F17AC2">
            <w:pPr>
              <w:pStyle w:val="PlainText"/>
              <w:numPr>
                <w:ilvl w:val="3"/>
                <w:numId w:val="9"/>
              </w:numPr>
              <w:shd w:val="clear" w:color="auto" w:fill="FFFFFF"/>
              <w:bidi/>
              <w:ind w:left="306" w:hanging="270"/>
              <w:jc w:val="lowKashida"/>
              <w:rPr>
                <w:rFonts w:ascii="Simplified Arabic" w:hAnsi="Simplified Arabic" w:cs="Simplified Arabic"/>
                <w:sz w:val="22"/>
                <w:szCs w:val="22"/>
              </w:rPr>
            </w:pPr>
            <w:r w:rsidRPr="00CF6566">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47162B37" w14:textId="77777777" w:rsidR="00F17AC2" w:rsidRPr="00CF6566" w:rsidRDefault="00F17AC2" w:rsidP="00F17AC2">
            <w:pPr>
              <w:pStyle w:val="PlainText"/>
              <w:numPr>
                <w:ilvl w:val="3"/>
                <w:numId w:val="9"/>
              </w:numPr>
              <w:shd w:val="clear" w:color="auto" w:fill="FFFFFF"/>
              <w:bidi/>
              <w:ind w:left="306" w:hanging="270"/>
              <w:jc w:val="lowKashida"/>
              <w:rPr>
                <w:rFonts w:ascii="Simplified Arabic" w:hAnsi="Simplified Arabic" w:cs="Simplified Arabic"/>
                <w:sz w:val="22"/>
                <w:szCs w:val="22"/>
                <w:rtl/>
              </w:rPr>
            </w:pPr>
            <w:r w:rsidRPr="00CF6566">
              <w:rPr>
                <w:rFonts w:ascii="Simplified Arabic" w:hAnsi="Simplified Arabic" w:cs="Simplified Arabic"/>
                <w:sz w:val="22"/>
                <w:szCs w:val="22"/>
                <w:rtl/>
                <w:lang w:bidi="ar-LB"/>
              </w:rPr>
              <w:t xml:space="preserve">يخضع ويلتزم المستثمر بدفع الرسوم البلدية عن كل المبالغ المالية والمدفوعة منه للدولة والناتجة عن هذا العقد وتنفيذه وفقًا لأحكام القوانين والأنظمة المرعية </w:t>
            </w:r>
            <w:r w:rsidRPr="00646E1B">
              <w:rPr>
                <w:rFonts w:ascii="Simplified Arabic" w:hAnsi="Simplified Arabic" w:cs="Simplified Arabic"/>
                <w:sz w:val="22"/>
                <w:szCs w:val="22"/>
                <w:rtl/>
                <w:lang w:bidi="ar-LB"/>
              </w:rPr>
              <w:t>الإجراء. (خاص بالمزايدة العمومية)</w:t>
            </w:r>
          </w:p>
          <w:p w14:paraId="3884AAD5" w14:textId="77777777" w:rsidR="00F17AC2" w:rsidRDefault="00F17AC2" w:rsidP="00F17AC2">
            <w:pPr>
              <w:pStyle w:val="Heading3"/>
              <w:numPr>
                <w:ilvl w:val="0"/>
                <w:numId w:val="0"/>
              </w:numPr>
              <w:bidi/>
              <w:spacing w:before="0" w:after="0"/>
              <w:rPr>
                <w:rFonts w:ascii="Simplified Arabic" w:hAnsi="Simplified Arabic" w:cs="Simplified Arabic"/>
                <w:b w:val="0"/>
                <w:bCs w:val="0"/>
                <w:sz w:val="22"/>
                <w:szCs w:val="22"/>
                <w:highlight w:val="yellow"/>
                <w:rtl/>
              </w:rPr>
            </w:pPr>
          </w:p>
          <w:p w14:paraId="6C39FDC0" w14:textId="765BBB92" w:rsidR="00F17AC2" w:rsidRPr="00E32E68" w:rsidRDefault="00F17AC2" w:rsidP="00F17AC2">
            <w:pPr>
              <w:bidi/>
              <w:rPr>
                <w:rFonts w:ascii="Simplified Arabic" w:hAnsi="Simplified Arabic" w:cs="Simplified Arabic"/>
                <w:b/>
                <w:bCs/>
                <w:szCs w:val="22"/>
                <w:rtl/>
              </w:rPr>
            </w:pPr>
            <w:bookmarkStart w:id="100" w:name="_Toc155776064"/>
            <w:bookmarkStart w:id="101" w:name="_Toc156302421"/>
            <w:bookmarkStart w:id="102" w:name="_Toc156560254"/>
            <w:bookmarkStart w:id="103" w:name="_Toc156565176"/>
            <w:bookmarkStart w:id="104" w:name="_Toc159404109"/>
            <w:bookmarkStart w:id="105" w:name="_Toc159405816"/>
            <w:bookmarkStart w:id="106" w:name="_Toc159921190"/>
            <w:r w:rsidRPr="00E32E68">
              <w:rPr>
                <w:rFonts w:ascii="Simplified Arabic" w:hAnsi="Simplified Arabic" w:cs="Simplified Arabic"/>
                <w:b/>
                <w:bCs/>
                <w:szCs w:val="22"/>
                <w:rtl/>
              </w:rPr>
              <w:t xml:space="preserve">المادة </w:t>
            </w:r>
            <w:r w:rsidR="00E32E68" w:rsidRPr="00E32E68">
              <w:rPr>
                <w:rFonts w:ascii="Simplified Arabic" w:hAnsi="Simplified Arabic" w:cs="Simplified Arabic"/>
                <w:b/>
                <w:bCs/>
                <w:szCs w:val="22"/>
              </w:rPr>
              <w:t>20</w:t>
            </w:r>
            <w:r w:rsidRPr="00E32E68">
              <w:rPr>
                <w:rFonts w:ascii="Simplified Arabic" w:hAnsi="Simplified Arabic" w:cs="Simplified Arabic"/>
                <w:b/>
                <w:bCs/>
                <w:szCs w:val="22"/>
                <w:rtl/>
              </w:rPr>
              <w:t>: مدة التنفيذ</w:t>
            </w:r>
            <w:bookmarkEnd w:id="100"/>
            <w:bookmarkEnd w:id="101"/>
            <w:bookmarkEnd w:id="102"/>
            <w:bookmarkEnd w:id="103"/>
            <w:bookmarkEnd w:id="104"/>
            <w:bookmarkEnd w:id="105"/>
            <w:bookmarkEnd w:id="106"/>
          </w:p>
          <w:p w14:paraId="45ACF340" w14:textId="5D38E413" w:rsidR="00F17AC2" w:rsidRDefault="00F17AC2" w:rsidP="00F17AC2">
            <w:pPr>
              <w:pBdr>
                <w:top w:val="nil"/>
                <w:left w:val="nil"/>
                <w:bottom w:val="nil"/>
                <w:right w:val="nil"/>
                <w:between w:val="nil"/>
              </w:pBdr>
              <w:bidi/>
              <w:jc w:val="both"/>
              <w:rPr>
                <w:rFonts w:ascii="Simplified Arabic" w:hAnsi="Simplified Arabic" w:cs="Simplified Arabic"/>
                <w:color w:val="000000"/>
                <w:szCs w:val="22"/>
                <w:lang w:bidi="ar-LB"/>
              </w:rPr>
            </w:pPr>
            <w:r w:rsidRPr="00CF6566">
              <w:rPr>
                <w:rFonts w:ascii="Simplified Arabic" w:hAnsi="Simplified Arabic" w:cs="Simplified Arabic"/>
                <w:color w:val="000000"/>
                <w:szCs w:val="22"/>
                <w:rtl/>
                <w:lang w:bidi="ar-LB"/>
              </w:rPr>
              <w:t>تُحدد مدة التنفيذ بـ (</w:t>
            </w:r>
            <w:r w:rsidR="00E32E68">
              <w:rPr>
                <w:rFonts w:ascii="Simplified Arabic" w:hAnsi="Simplified Arabic" w:cs="Simplified Arabic"/>
                <w:color w:val="000000"/>
                <w:szCs w:val="22"/>
                <w:lang w:bidi="ar-LB"/>
              </w:rPr>
              <w:t>6 months</w:t>
            </w:r>
            <w:r w:rsidRPr="00CF6566">
              <w:rPr>
                <w:rFonts w:ascii="Simplified Arabic" w:hAnsi="Simplified Arabic" w:cs="Simplified Arabic"/>
                <w:color w:val="000000"/>
                <w:szCs w:val="22"/>
                <w:rtl/>
                <w:lang w:bidi="ar-LB"/>
              </w:rPr>
              <w:t>) تبدأ اعتبارًا من تاريخ تبلغ الملتزم تصديق الإلتزام/إعطاء أمر المباشرة بالعمل.</w:t>
            </w:r>
          </w:p>
          <w:p w14:paraId="569CF6BA" w14:textId="77777777" w:rsidR="00F17AC2" w:rsidRDefault="00F17AC2" w:rsidP="00F17AC2">
            <w:pPr>
              <w:pBdr>
                <w:top w:val="nil"/>
                <w:left w:val="nil"/>
                <w:bottom w:val="nil"/>
                <w:right w:val="nil"/>
                <w:between w:val="nil"/>
              </w:pBdr>
              <w:bidi/>
              <w:jc w:val="both"/>
              <w:rPr>
                <w:rFonts w:ascii="Simplified Arabic" w:hAnsi="Simplified Arabic" w:cs="Simplified Arabic"/>
                <w:color w:val="000000"/>
                <w:szCs w:val="22"/>
                <w:rtl/>
                <w:lang w:bidi="ar-LB"/>
              </w:rPr>
            </w:pPr>
          </w:p>
          <w:p w14:paraId="20708591" w14:textId="5E997582" w:rsidR="00F17AC2" w:rsidRPr="00C9554B" w:rsidRDefault="00F17AC2" w:rsidP="00F17AC2">
            <w:pPr>
              <w:bidi/>
              <w:rPr>
                <w:rFonts w:ascii="Simplified Arabic" w:hAnsi="Simplified Arabic" w:cs="Simplified Arabic"/>
                <w:b/>
                <w:bCs/>
                <w:szCs w:val="22"/>
                <w:rtl/>
              </w:rPr>
            </w:pPr>
            <w:r w:rsidRPr="00C9554B">
              <w:rPr>
                <w:rFonts w:ascii="Simplified Arabic" w:hAnsi="Simplified Arabic" w:cs="Simplified Arabic"/>
                <w:b/>
                <w:bCs/>
                <w:szCs w:val="22"/>
                <w:rtl/>
              </w:rPr>
              <w:t xml:space="preserve">المادة </w:t>
            </w:r>
            <w:r w:rsidR="00C06658" w:rsidRPr="00C9554B">
              <w:rPr>
                <w:rFonts w:ascii="Simplified Arabic" w:hAnsi="Simplified Arabic" w:cs="Simplified Arabic"/>
                <w:b/>
                <w:bCs/>
                <w:szCs w:val="22"/>
              </w:rPr>
              <w:t>21</w:t>
            </w:r>
            <w:r w:rsidRPr="00C9554B">
              <w:rPr>
                <w:rFonts w:ascii="Simplified Arabic" w:hAnsi="Simplified Arabic" w:cs="Simplified Arabic"/>
                <w:b/>
                <w:bCs/>
                <w:szCs w:val="22"/>
                <w:rtl/>
              </w:rPr>
              <w:t>: قيمة العقد وشروط تعديلها  (المادة 29 من قانون الشراء العام)</w:t>
            </w:r>
          </w:p>
          <w:p w14:paraId="78F5731A" w14:textId="77777777" w:rsidR="00F17AC2" w:rsidRPr="00CF6566" w:rsidRDefault="00F17AC2" w:rsidP="00F17AC2">
            <w:pPr>
              <w:numPr>
                <w:ilvl w:val="0"/>
                <w:numId w:val="31"/>
              </w:numPr>
              <w:pBdr>
                <w:top w:val="nil"/>
                <w:left w:val="nil"/>
                <w:bottom w:val="nil"/>
                <w:right w:val="nil"/>
                <w:between w:val="nil"/>
              </w:pBdr>
              <w:bidi/>
              <w:jc w:val="both"/>
              <w:rPr>
                <w:rFonts w:ascii="Simplified Arabic" w:hAnsi="Simplified Arabic" w:cs="Simplified Arabic"/>
                <w:szCs w:val="22"/>
                <w:rtl/>
              </w:rPr>
            </w:pPr>
            <w:bookmarkStart w:id="107" w:name="_heading=h.44sinio" w:colFirst="0" w:colLast="0"/>
            <w:bookmarkStart w:id="108" w:name="_heading=h.2jxsxqh" w:colFirst="0" w:colLast="0"/>
            <w:bookmarkStart w:id="109" w:name="_heading=h.z337ya" w:colFirst="0" w:colLast="0"/>
            <w:bookmarkEnd w:id="107"/>
            <w:bookmarkEnd w:id="108"/>
            <w:bookmarkEnd w:id="109"/>
            <w:r w:rsidRPr="00CF6566">
              <w:rPr>
                <w:rFonts w:ascii="Simplified Arabic" w:hAnsi="Simplified Arabic" w:cs="Simplified Arabic"/>
                <w:szCs w:val="22"/>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B4D9C63" w14:textId="77777777" w:rsidR="00F17AC2" w:rsidRPr="00CF6566" w:rsidRDefault="00F17AC2" w:rsidP="00F17AC2">
            <w:pPr>
              <w:numPr>
                <w:ilvl w:val="0"/>
                <w:numId w:val="31"/>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تُراعى شروط الإعلان الـمنصوص عليها في الـمادة 26 من قانون الشراء العام عند تعديل قيمة العقد.</w:t>
            </w:r>
          </w:p>
          <w:p w14:paraId="5F66D442" w14:textId="77777777" w:rsidR="00F17AC2" w:rsidRDefault="00F17AC2" w:rsidP="00F17AC2">
            <w:pPr>
              <w:pBdr>
                <w:top w:val="nil"/>
                <w:left w:val="nil"/>
                <w:bottom w:val="nil"/>
                <w:right w:val="nil"/>
                <w:between w:val="nil"/>
              </w:pBdr>
              <w:bidi/>
              <w:rPr>
                <w:rFonts w:ascii="Simplified Arabic" w:hAnsi="Simplified Arabic" w:cs="Simplified Arabic"/>
                <w:szCs w:val="22"/>
                <w:rtl/>
              </w:rPr>
            </w:pPr>
          </w:p>
          <w:p w14:paraId="19060893" w14:textId="52DEA230" w:rsidR="00F17AC2" w:rsidRPr="00C9554B" w:rsidRDefault="00F17AC2" w:rsidP="00F17AC2">
            <w:pPr>
              <w:bidi/>
              <w:rPr>
                <w:rFonts w:ascii="Simplified Arabic" w:hAnsi="Simplified Arabic" w:cs="Simplified Arabic"/>
                <w:b/>
                <w:bCs/>
                <w:szCs w:val="22"/>
                <w:rtl/>
              </w:rPr>
            </w:pPr>
            <w:r w:rsidRPr="00C9554B">
              <w:rPr>
                <w:rFonts w:ascii="Simplified Arabic" w:hAnsi="Simplified Arabic" w:cs="Simplified Arabic"/>
                <w:b/>
                <w:bCs/>
                <w:szCs w:val="22"/>
                <w:rtl/>
              </w:rPr>
              <w:t xml:space="preserve">المادة </w:t>
            </w:r>
            <w:r w:rsidR="00C9554B" w:rsidRPr="00C9554B">
              <w:rPr>
                <w:rFonts w:ascii="Simplified Arabic" w:hAnsi="Simplified Arabic" w:cs="Simplified Arabic"/>
                <w:b/>
                <w:bCs/>
                <w:szCs w:val="22"/>
              </w:rPr>
              <w:t>22</w:t>
            </w:r>
            <w:r w:rsidRPr="00C9554B">
              <w:rPr>
                <w:rFonts w:ascii="Simplified Arabic" w:hAnsi="Simplified Arabic" w:cs="Simplified Arabic"/>
                <w:b/>
                <w:bCs/>
                <w:szCs w:val="22"/>
                <w:rtl/>
              </w:rPr>
              <w:t>: تنفيذ العقد والاستلام (المادة 32 من قانون الشراء العام)</w:t>
            </w:r>
          </w:p>
          <w:p w14:paraId="6E4AD380" w14:textId="4D43DC59" w:rsidR="00F17AC2" w:rsidRPr="00C9554B" w:rsidRDefault="00F17AC2" w:rsidP="00F17AC2">
            <w:pPr>
              <w:numPr>
                <w:ilvl w:val="0"/>
                <w:numId w:val="32"/>
              </w:numPr>
              <w:pBdr>
                <w:top w:val="nil"/>
                <w:left w:val="nil"/>
                <w:bottom w:val="nil"/>
                <w:right w:val="nil"/>
                <w:between w:val="nil"/>
              </w:pBdr>
              <w:bidi/>
              <w:jc w:val="both"/>
              <w:rPr>
                <w:rFonts w:ascii="Simplified Arabic" w:hAnsi="Simplified Arabic" w:cs="Simplified Arabic"/>
                <w:b/>
                <w:color w:val="000000"/>
                <w:szCs w:val="22"/>
              </w:rPr>
            </w:pPr>
            <w:r w:rsidRPr="00C9554B">
              <w:rPr>
                <w:rFonts w:ascii="Simplified Arabic" w:hAnsi="Simplified Arabic" w:cs="Simplified Arabic"/>
                <w:b/>
                <w:szCs w:val="22"/>
                <w:rtl/>
              </w:rPr>
              <w:t>تَستَلِم</w:t>
            </w:r>
            <w:r w:rsidRPr="00C9554B">
              <w:rPr>
                <w:rFonts w:ascii="Simplified Arabic" w:hAnsi="Simplified Arabic" w:cs="Simplified Arabic"/>
                <w:color w:val="000000"/>
                <w:szCs w:val="22"/>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9806751" w14:textId="77777777" w:rsidR="00F17AC2" w:rsidRPr="00C9554B" w:rsidRDefault="00F17AC2" w:rsidP="00F17AC2">
            <w:pPr>
              <w:numPr>
                <w:ilvl w:val="0"/>
                <w:numId w:val="32"/>
              </w:numPr>
              <w:pBdr>
                <w:top w:val="nil"/>
                <w:left w:val="nil"/>
                <w:bottom w:val="nil"/>
                <w:right w:val="nil"/>
                <w:between w:val="nil"/>
              </w:pBdr>
              <w:bidi/>
              <w:jc w:val="both"/>
              <w:rPr>
                <w:rFonts w:ascii="Simplified Arabic" w:hAnsi="Simplified Arabic" w:cs="Simplified Arabic"/>
                <w:b/>
                <w:color w:val="000000"/>
                <w:szCs w:val="22"/>
              </w:rPr>
            </w:pPr>
            <w:r w:rsidRPr="00C9554B">
              <w:rPr>
                <w:rFonts w:ascii="Simplified Arabic" w:hAnsi="Simplified Arabic" w:cs="Simplified Arabic"/>
                <w:b/>
                <w:color w:val="000000"/>
                <w:szCs w:val="22"/>
                <w:rtl/>
              </w:rPr>
              <w:t>تَستَلِم الخدمات الاستشارية الجهة المُشرِفة على تنفيذ العقد، في حال وجودها.</w:t>
            </w:r>
          </w:p>
          <w:p w14:paraId="2E0864D2" w14:textId="77777777" w:rsidR="00F17AC2" w:rsidRPr="00CF6566" w:rsidRDefault="00F17AC2" w:rsidP="00F17AC2">
            <w:pPr>
              <w:numPr>
                <w:ilvl w:val="0"/>
                <w:numId w:val="32"/>
              </w:numPr>
              <w:pBdr>
                <w:top w:val="nil"/>
                <w:left w:val="nil"/>
                <w:bottom w:val="nil"/>
                <w:right w:val="nil"/>
                <w:between w:val="nil"/>
              </w:pBdr>
              <w:bidi/>
              <w:jc w:val="both"/>
              <w:rPr>
                <w:rFonts w:ascii="Simplified Arabic" w:hAnsi="Simplified Arabic" w:cs="Simplified Arabic"/>
                <w:b/>
                <w:color w:val="000000"/>
                <w:szCs w:val="22"/>
              </w:rPr>
            </w:pPr>
            <w:r w:rsidRPr="00C9554B">
              <w:rPr>
                <w:rFonts w:ascii="Simplified Arabic" w:hAnsi="Simplified Arabic" w:cs="Simplified Arabic"/>
                <w:color w:val="000000"/>
                <w:szCs w:val="22"/>
                <w:rtl/>
              </w:rPr>
              <w:t>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w:t>
            </w:r>
            <w:r w:rsidRPr="00CF6566">
              <w:rPr>
                <w:rFonts w:ascii="Simplified Arabic" w:hAnsi="Simplified Arabic" w:cs="Simplified Arabic"/>
                <w:color w:val="000000"/>
                <w:szCs w:val="22"/>
                <w:rtl/>
              </w:rPr>
              <w:t xml:space="preserve"> الملتزم. </w:t>
            </w:r>
          </w:p>
          <w:p w14:paraId="13109054" w14:textId="77777777" w:rsidR="00F17AC2" w:rsidRPr="00307870" w:rsidRDefault="00F17AC2" w:rsidP="00F17AC2">
            <w:pPr>
              <w:numPr>
                <w:ilvl w:val="0"/>
                <w:numId w:val="32"/>
              </w:numPr>
              <w:pBdr>
                <w:top w:val="nil"/>
                <w:left w:val="nil"/>
                <w:bottom w:val="nil"/>
                <w:right w:val="nil"/>
                <w:between w:val="nil"/>
              </w:pBdr>
              <w:bidi/>
              <w:jc w:val="both"/>
              <w:rPr>
                <w:rFonts w:ascii="Simplified Arabic" w:hAnsi="Simplified Arabic" w:cs="Simplified Arabic"/>
                <w:b/>
                <w:color w:val="000000"/>
                <w:szCs w:val="22"/>
              </w:rPr>
            </w:pPr>
            <w:r w:rsidRPr="00307870">
              <w:rPr>
                <w:rFonts w:ascii="Simplified Arabic" w:hAnsi="Simplified Arabic" w:cs="Simplified Arabic"/>
                <w:color w:val="000000"/>
                <w:szCs w:val="22"/>
                <w:shd w:val="clear" w:color="auto" w:fill="F7F7F7"/>
                <w:rtl/>
              </w:rPr>
              <w:lastRenderedPageBreak/>
              <w:t>يَجري الاستلام على مرحلتين مؤقّتاً ونهائياً، ويمكن أن يجري مرة واحدة أو على مراحل تتناول كلّ مرحلة منها جزءاً من التلزيم</w:t>
            </w:r>
            <w:r w:rsidRPr="00307870">
              <w:rPr>
                <w:rFonts w:ascii="Simplified Arabic" w:hAnsi="Simplified Arabic" w:cs="Simplified Arabic"/>
                <w:color w:val="000000"/>
                <w:szCs w:val="22"/>
                <w:shd w:val="clear" w:color="auto" w:fill="F7F7F7"/>
              </w:rPr>
              <w:t>.</w:t>
            </w:r>
            <w:r w:rsidRPr="00307870">
              <w:rPr>
                <w:rFonts w:ascii="Simplified Arabic" w:hAnsi="Simplified Arabic" w:cs="Simplified Arabic"/>
                <w:color w:val="000000"/>
                <w:szCs w:val="22"/>
                <w:shd w:val="clear" w:color="auto" w:fill="F7F7F7"/>
                <w:rtl/>
                <w:lang w:bidi="ar-LB"/>
              </w:rPr>
              <w:t xml:space="preserve"> (تعدل حسب طبيعة المشروع وطريقة الإستلام)</w:t>
            </w:r>
          </w:p>
          <w:p w14:paraId="7D7D974A" w14:textId="77777777" w:rsidR="00F17AC2" w:rsidRPr="00307870" w:rsidRDefault="00F17AC2" w:rsidP="00F17AC2">
            <w:pPr>
              <w:numPr>
                <w:ilvl w:val="0"/>
                <w:numId w:val="32"/>
              </w:numPr>
              <w:pBdr>
                <w:top w:val="nil"/>
                <w:left w:val="nil"/>
                <w:bottom w:val="nil"/>
                <w:right w:val="nil"/>
                <w:between w:val="nil"/>
              </w:pBdr>
              <w:bidi/>
              <w:jc w:val="both"/>
              <w:rPr>
                <w:rFonts w:ascii="Simplified Arabic" w:hAnsi="Simplified Arabic" w:cs="Simplified Arabic"/>
                <w:b/>
                <w:color w:val="000000"/>
                <w:szCs w:val="22"/>
              </w:rPr>
            </w:pPr>
            <w:r w:rsidRPr="00307870">
              <w:rPr>
                <w:rFonts w:ascii="Simplified Arabic" w:hAnsi="Simplified Arabic" w:cs="Simplified Arabic"/>
                <w:color w:val="000000"/>
                <w:szCs w:val="22"/>
                <w:rtl/>
              </w:rPr>
              <w:t>تذكر مهلة الإستلام في شروط العقد.</w:t>
            </w:r>
          </w:p>
          <w:p w14:paraId="5621FB9A" w14:textId="77777777" w:rsidR="00F17AC2" w:rsidRPr="00307870" w:rsidRDefault="00F17AC2" w:rsidP="00F17AC2">
            <w:pPr>
              <w:numPr>
                <w:ilvl w:val="0"/>
                <w:numId w:val="32"/>
              </w:numPr>
              <w:pBdr>
                <w:top w:val="nil"/>
                <w:left w:val="nil"/>
                <w:bottom w:val="nil"/>
                <w:right w:val="nil"/>
                <w:between w:val="nil"/>
              </w:pBdr>
              <w:bidi/>
              <w:jc w:val="both"/>
              <w:rPr>
                <w:rFonts w:ascii="Simplified Arabic" w:hAnsi="Simplified Arabic" w:cs="Simplified Arabic"/>
                <w:b/>
                <w:color w:val="000000"/>
                <w:szCs w:val="22"/>
              </w:rPr>
            </w:pPr>
            <w:r w:rsidRPr="00307870">
              <w:rPr>
                <w:rFonts w:ascii="Simplified Arabic" w:hAnsi="Simplified Arabic" w:cs="Simplified Arabic"/>
                <w:b/>
                <w:color w:val="000000"/>
                <w:szCs w:val="22"/>
                <w:rtl/>
              </w:rPr>
              <w:t>ي</w:t>
            </w:r>
            <w:r w:rsidRPr="00307870">
              <w:rPr>
                <w:rFonts w:ascii="Simplified Arabic" w:hAnsi="Simplified Arabic" w:cs="Simplified Arabic"/>
                <w:color w:val="000000"/>
                <w:szCs w:val="22"/>
                <w:rtl/>
              </w:rPr>
              <w:t>َجري الاستلام وفقاً لأحكام المادة 101 من قانون الشراء العام.</w:t>
            </w:r>
          </w:p>
          <w:p w14:paraId="47942601" w14:textId="77777777" w:rsidR="00F17AC2" w:rsidRDefault="00F17AC2" w:rsidP="00F17AC2">
            <w:pPr>
              <w:bidi/>
              <w:jc w:val="both"/>
              <w:rPr>
                <w:rFonts w:ascii="Simplified Arabic" w:hAnsi="Simplified Arabic" w:cs="Simplified Arabic"/>
                <w:szCs w:val="22"/>
              </w:rPr>
            </w:pPr>
          </w:p>
          <w:p w14:paraId="23EBDA25" w14:textId="62118C00" w:rsidR="00F17AC2" w:rsidRPr="00264352" w:rsidRDefault="00F17AC2" w:rsidP="00F17AC2">
            <w:pPr>
              <w:bidi/>
              <w:rPr>
                <w:rFonts w:ascii="Simplified Arabic" w:hAnsi="Simplified Arabic" w:cs="Simplified Arabic"/>
                <w:b/>
                <w:bCs/>
                <w:szCs w:val="22"/>
              </w:rPr>
            </w:pPr>
            <w:r w:rsidRPr="009942D9">
              <w:rPr>
                <w:rFonts w:ascii="Simplified Arabic" w:hAnsi="Simplified Arabic" w:cs="Simplified Arabic"/>
                <w:b/>
                <w:bCs/>
                <w:szCs w:val="22"/>
                <w:rtl/>
              </w:rPr>
              <w:t>الماد</w:t>
            </w:r>
            <w:r w:rsidRPr="00264352">
              <w:rPr>
                <w:rFonts w:ascii="Simplified Arabic" w:hAnsi="Simplified Arabic" w:cs="Simplified Arabic"/>
                <w:b/>
                <w:bCs/>
                <w:szCs w:val="22"/>
                <w:rtl/>
              </w:rPr>
              <w:t xml:space="preserve">ة </w:t>
            </w:r>
            <w:r w:rsidR="00307870">
              <w:rPr>
                <w:rFonts w:ascii="Simplified Arabic" w:hAnsi="Simplified Arabic" w:cs="Simplified Arabic"/>
                <w:b/>
                <w:bCs/>
                <w:szCs w:val="22"/>
              </w:rPr>
              <w:t>23</w:t>
            </w:r>
            <w:r w:rsidRPr="00264352">
              <w:rPr>
                <w:rFonts w:ascii="Simplified Arabic" w:hAnsi="Simplified Arabic" w:cs="Simplified Arabic"/>
                <w:b/>
                <w:bCs/>
                <w:szCs w:val="22"/>
                <w:rtl/>
              </w:rPr>
              <w:t>: التعاقد الثانوي (المادة 30 من قانون الشراء العام)</w:t>
            </w:r>
          </w:p>
          <w:p w14:paraId="0FC759EF" w14:textId="750DB59C" w:rsidR="00F17AC2" w:rsidRPr="00264352" w:rsidRDefault="00F17AC2" w:rsidP="00F17AC2">
            <w:pPr>
              <w:pStyle w:val="ListParagraph"/>
              <w:numPr>
                <w:ilvl w:val="1"/>
                <w:numId w:val="13"/>
              </w:numPr>
              <w:ind w:left="541"/>
              <w:jc w:val="both"/>
              <w:rPr>
                <w:rFonts w:ascii="Aptos" w:hAnsi="Aptos"/>
                <w:sz w:val="28"/>
                <w:szCs w:val="28"/>
                <w:lang w:eastAsia="en-US"/>
              </w:rPr>
            </w:pPr>
            <w:bookmarkStart w:id="110" w:name="_heading=h.3j2qqm3" w:colFirst="0" w:colLast="0"/>
            <w:bookmarkEnd w:id="110"/>
            <w:r w:rsidRPr="00264352">
              <w:rPr>
                <w:rFonts w:ascii="Simplified Arabic" w:hAnsi="Simplified Arabic" w:cs="Simplified Arabic"/>
                <w:szCs w:val="22"/>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r w:rsidRPr="00264352">
              <w:rPr>
                <w:rFonts w:ascii="Simplified Arabic" w:hAnsi="Simplified Arabic" w:cs="Simplified Arabic"/>
                <w:szCs w:val="22"/>
              </w:rPr>
              <w:t xml:space="preserve"> </w:t>
            </w:r>
            <w:r w:rsidRPr="00264352">
              <w:rPr>
                <w:rFonts w:ascii="Simplified Arabic" w:hAnsi="Simplified Arabic" w:cs="Simplified Arabic"/>
                <w:szCs w:val="22"/>
                <w:rtl/>
              </w:rPr>
              <w:t>بالنسبة إلى</w:t>
            </w:r>
            <w:r w:rsidRPr="00264352">
              <w:rPr>
                <w:rFonts w:ascii="Simplified Arabic" w:hAnsi="Simplified Arabic" w:cs="Simplified Arabic"/>
                <w:szCs w:val="22"/>
              </w:rPr>
              <w:t xml:space="preserve"> MIC1</w:t>
            </w:r>
            <w:r w:rsidRPr="00264352">
              <w:rPr>
                <w:rFonts w:ascii="Simplified Arabic" w:hAnsi="Simplified Arabic" w:cs="Simplified Arabic"/>
                <w:szCs w:val="22"/>
                <w:rtl/>
              </w:rPr>
              <w:t xml:space="preserve">، فإن المتقدم الأساسي للمناقصة </w:t>
            </w:r>
            <w:r w:rsidRPr="00264352">
              <w:rPr>
                <w:rFonts w:ascii="Simplified Arabic" w:hAnsi="Simplified Arabic" w:cs="Simplified Arabic"/>
                <w:szCs w:val="22"/>
              </w:rPr>
              <w:t>,</w:t>
            </w:r>
            <w:r w:rsidRPr="00264352">
              <w:rPr>
                <w:rFonts w:ascii="Simplified Arabic" w:hAnsi="Simplified Arabic" w:cs="Simplified Arabic"/>
                <w:szCs w:val="22"/>
                <w:rtl/>
              </w:rPr>
              <w:t xml:space="preserve"> </w:t>
            </w:r>
            <w:r w:rsidRPr="00264352">
              <w:rPr>
                <w:rFonts w:ascii="Simplified Arabic" w:hAnsi="Simplified Arabic" w:cs="Simplified Arabic" w:hint="cs"/>
                <w:szCs w:val="22"/>
                <w:rtl/>
              </w:rPr>
              <w:t>هو</w:t>
            </w:r>
            <w:r>
              <w:rPr>
                <w:rFonts w:ascii="Simplified Arabic" w:hAnsi="Simplified Arabic" w:cs="Simplified Arabic"/>
                <w:szCs w:val="22"/>
              </w:rPr>
              <w:t xml:space="preserve"> </w:t>
            </w:r>
            <w:r w:rsidRPr="00264352">
              <w:rPr>
                <w:rFonts w:ascii="Simplified Arabic" w:hAnsi="Simplified Arabic" w:cs="Simplified Arabic" w:hint="cs"/>
                <w:szCs w:val="22"/>
                <w:rtl/>
              </w:rPr>
              <w:t>المسؤول عن جميع الالتزامات القانونية والضمانات والمخرجات والمسؤوليات</w:t>
            </w:r>
            <w:r w:rsidRPr="00264352">
              <w:rPr>
                <w:rFonts w:ascii="Simplified Arabic" w:hAnsi="Simplified Arabic" w:cs="Simplified Arabic"/>
                <w:szCs w:val="22"/>
                <w:rtl/>
              </w:rPr>
              <w:t xml:space="preserve">. كما يبقى مسؤولا قانونيا تجاه </w:t>
            </w:r>
            <w:r w:rsidRPr="00264352">
              <w:rPr>
                <w:rFonts w:ascii="Simplified Arabic" w:hAnsi="Simplified Arabic" w:cs="Simplified Arabic"/>
                <w:szCs w:val="22"/>
              </w:rPr>
              <w:t>MIC1</w:t>
            </w:r>
            <w:r w:rsidRPr="00264352">
              <w:rPr>
                <w:rFonts w:ascii="Simplified Arabic" w:hAnsi="Simplified Arabic" w:cs="Simplified Arabic"/>
                <w:szCs w:val="22"/>
                <w:rtl/>
              </w:rPr>
              <w:t xml:space="preserve"> عن أعمال  أي طرف ثالث تحت سيطرته او متعاقد معه من الباطن</w:t>
            </w:r>
            <w:r w:rsidRPr="00264352">
              <w:rPr>
                <w:rFonts w:ascii="Arial" w:hAnsi="Arial" w:cs="Arial"/>
                <w:sz w:val="28"/>
                <w:szCs w:val="28"/>
                <w:rtl/>
              </w:rPr>
              <w:t>.</w:t>
            </w:r>
          </w:p>
          <w:p w14:paraId="0FA0C6AB" w14:textId="6DD1D301" w:rsidR="00F17AC2" w:rsidRPr="00B4091F" w:rsidRDefault="00F17AC2" w:rsidP="00F17AC2">
            <w:pPr>
              <w:pBdr>
                <w:top w:val="nil"/>
                <w:left w:val="nil"/>
                <w:bottom w:val="nil"/>
                <w:right w:val="nil"/>
                <w:between w:val="nil"/>
              </w:pBdr>
              <w:bidi/>
              <w:ind w:left="379"/>
              <w:jc w:val="both"/>
              <w:rPr>
                <w:rFonts w:ascii="Simplified Arabic" w:hAnsi="Simplified Arabic" w:cs="Simplified Arabic"/>
                <w:color w:val="000000"/>
                <w:szCs w:val="22"/>
              </w:rPr>
            </w:pPr>
          </w:p>
          <w:p w14:paraId="7E0EEF01" w14:textId="77777777" w:rsidR="00F17AC2" w:rsidRPr="00307870" w:rsidRDefault="00F17AC2" w:rsidP="00F17AC2">
            <w:pPr>
              <w:numPr>
                <w:ilvl w:val="0"/>
                <w:numId w:val="52"/>
              </w:numPr>
              <w:pBdr>
                <w:top w:val="nil"/>
                <w:left w:val="nil"/>
                <w:bottom w:val="nil"/>
                <w:right w:val="nil"/>
                <w:between w:val="nil"/>
              </w:pBdr>
              <w:bidi/>
              <w:jc w:val="both"/>
              <w:rPr>
                <w:rFonts w:ascii="Simplified Arabic" w:hAnsi="Simplified Arabic" w:cs="Simplified Arabic"/>
                <w:color w:val="000000"/>
                <w:szCs w:val="22"/>
              </w:rPr>
            </w:pPr>
            <w:r w:rsidRPr="00307870">
              <w:rPr>
                <w:rFonts w:ascii="Simplified Arabic" w:hAnsi="Simplified Arabic" w:cs="Simplified Arabic"/>
                <w:color w:val="000000"/>
                <w:szCs w:val="22"/>
                <w:rtl/>
              </w:rPr>
              <w:t xml:space="preserve">(في عقود الأشغال والخدمات) </w:t>
            </w:r>
          </w:p>
          <w:p w14:paraId="1FC07AF7" w14:textId="2DCDB12A" w:rsidR="00F17AC2" w:rsidRPr="00307870" w:rsidRDefault="00F17AC2" w:rsidP="00F17AC2">
            <w:pPr>
              <w:pBdr>
                <w:top w:val="nil"/>
                <w:left w:val="nil"/>
                <w:bottom w:val="nil"/>
                <w:right w:val="nil"/>
                <w:between w:val="nil"/>
              </w:pBdr>
              <w:bidi/>
              <w:ind w:left="379"/>
              <w:jc w:val="both"/>
              <w:rPr>
                <w:rFonts w:ascii="Simplified Arabic" w:hAnsi="Simplified Arabic" w:cs="Simplified Arabic"/>
                <w:color w:val="000000"/>
                <w:szCs w:val="22"/>
              </w:rPr>
            </w:pPr>
            <w:r w:rsidRPr="00307870">
              <w:rPr>
                <w:rFonts w:ascii="Simplified Arabic" w:hAnsi="Simplified Arabic" w:cs="Simplified Arabic"/>
                <w:color w:val="000000"/>
                <w:szCs w:val="22"/>
                <w:rtl/>
              </w:rPr>
              <w:t>يُمكن أن يَعهد الملتزم إلى مُتعاقد ثانوي تنفيذ جزءٍ من العقد والتي يجب ألّا تتخطّى 50% من قيمة العقد. على الملتزم أَخذ الموافقة المُسبقة على التعاقد الثانوي من سلطة التعاقد التي يجب عليها اتّخاذ قرارها بالموافقة أو الرفض المعلَّل خلال مهلة زمنية تحدد بمدة أقصاها (... يومًا) من تاريخ تقديم الطلب، ويُعَدّ سكوتها عند انقضاء هذه المهلة قراراً ضمنياً بالقبول.</w:t>
            </w:r>
            <w:r w:rsidRPr="00307870">
              <w:rPr>
                <w:rFonts w:ascii="Simplified Arabic" w:hAnsi="Simplified Arabic" w:cs="Simplified Arabic"/>
                <w:color w:val="000000"/>
                <w:szCs w:val="22"/>
                <w:rtl/>
              </w:rPr>
              <w:tab/>
              <w:t>يجب على المتقدم الاساسي للمناقصة تحديد الجزء الذي سيتم التعاقد عليه من الباطن والطرف الثالث ضمن جوابه التقني ، دون الكشف عن أي معلومات تتعلق بالأسعار. ينبغي تقديم تفاصيل الأسعار في الغلاف التجاري فقط.</w:t>
            </w:r>
          </w:p>
          <w:p w14:paraId="6C1E20CF" w14:textId="77777777" w:rsidR="00F17AC2" w:rsidRPr="00307870" w:rsidRDefault="00F17AC2" w:rsidP="00F17AC2">
            <w:pPr>
              <w:pBdr>
                <w:top w:val="nil"/>
                <w:left w:val="nil"/>
                <w:bottom w:val="nil"/>
                <w:right w:val="nil"/>
                <w:between w:val="nil"/>
              </w:pBdr>
              <w:bidi/>
              <w:ind w:left="379"/>
              <w:jc w:val="both"/>
              <w:rPr>
                <w:rFonts w:ascii="Simplified Arabic" w:hAnsi="Simplified Arabic" w:cs="Simplified Arabic"/>
                <w:color w:val="000000"/>
                <w:szCs w:val="22"/>
              </w:rPr>
            </w:pPr>
          </w:p>
          <w:p w14:paraId="359FCB7E" w14:textId="77777777" w:rsidR="00F17AC2" w:rsidRPr="00307870" w:rsidRDefault="00F17AC2" w:rsidP="00F17AC2">
            <w:pPr>
              <w:numPr>
                <w:ilvl w:val="0"/>
                <w:numId w:val="52"/>
              </w:numPr>
              <w:pBdr>
                <w:top w:val="nil"/>
                <w:left w:val="nil"/>
                <w:bottom w:val="nil"/>
                <w:right w:val="nil"/>
                <w:between w:val="nil"/>
              </w:pBdr>
              <w:bidi/>
              <w:jc w:val="both"/>
              <w:rPr>
                <w:rFonts w:ascii="Simplified Arabic" w:hAnsi="Simplified Arabic" w:cs="Simplified Arabic"/>
                <w:color w:val="000000"/>
                <w:szCs w:val="22"/>
              </w:rPr>
            </w:pPr>
            <w:r w:rsidRPr="00307870">
              <w:rPr>
                <w:rFonts w:ascii="Simplified Arabic" w:hAnsi="Simplified Arabic" w:cs="Simplified Arabic"/>
                <w:color w:val="000000"/>
                <w:szCs w:val="22"/>
                <w:rtl/>
              </w:rPr>
              <w:t>تُطبَّق على المتعاقد الثانوي أحكام دفتر الشروط هذا.</w:t>
            </w:r>
            <w:bookmarkStart w:id="111" w:name="_heading=h.1y810tw" w:colFirst="0" w:colLast="0"/>
            <w:bookmarkStart w:id="112" w:name="_heading=h.4i7ojhp" w:colFirst="0" w:colLast="0"/>
            <w:bookmarkEnd w:id="111"/>
            <w:bookmarkEnd w:id="112"/>
          </w:p>
          <w:p w14:paraId="4E4E743E" w14:textId="77777777" w:rsidR="00F17AC2" w:rsidRDefault="00F17AC2" w:rsidP="00F17AC2">
            <w:pPr>
              <w:bidi/>
              <w:rPr>
                <w:rFonts w:ascii="Simplified Arabic" w:hAnsi="Simplified Arabic" w:cs="Simplified Arabic"/>
                <w:szCs w:val="22"/>
              </w:rPr>
            </w:pPr>
          </w:p>
          <w:p w14:paraId="21746AC9" w14:textId="77777777" w:rsidR="00F17AC2" w:rsidRPr="009942D9" w:rsidRDefault="00F17AC2" w:rsidP="00F17AC2">
            <w:pPr>
              <w:bidi/>
              <w:rPr>
                <w:rFonts w:ascii="Simplified Arabic" w:hAnsi="Simplified Arabic" w:cs="Simplified Arabic"/>
                <w:szCs w:val="22"/>
                <w:lang w:val="en-GB"/>
              </w:rPr>
            </w:pPr>
          </w:p>
          <w:p w14:paraId="583AA3D6" w14:textId="7387108D" w:rsidR="00F17AC2" w:rsidRPr="00307870" w:rsidRDefault="00F17AC2" w:rsidP="00F17AC2">
            <w:pPr>
              <w:bidi/>
              <w:rPr>
                <w:rFonts w:ascii="Simplified Arabic" w:hAnsi="Simplified Arabic" w:cs="Simplified Arabic"/>
                <w:b/>
                <w:bCs/>
                <w:szCs w:val="22"/>
              </w:rPr>
            </w:pPr>
            <w:r w:rsidRPr="00307870">
              <w:rPr>
                <w:rFonts w:ascii="Simplified Arabic" w:hAnsi="Simplified Arabic" w:cs="Simplified Arabic"/>
                <w:b/>
                <w:bCs/>
                <w:szCs w:val="22"/>
                <w:rtl/>
              </w:rPr>
              <w:t xml:space="preserve">المادة </w:t>
            </w:r>
            <w:r w:rsidR="00307870" w:rsidRPr="00307870">
              <w:rPr>
                <w:rFonts w:ascii="Simplified Arabic" w:hAnsi="Simplified Arabic" w:cs="Simplified Arabic"/>
                <w:b/>
                <w:bCs/>
                <w:szCs w:val="22"/>
              </w:rPr>
              <w:t>24</w:t>
            </w:r>
            <w:r w:rsidRPr="00307870">
              <w:rPr>
                <w:rFonts w:ascii="Simplified Arabic" w:hAnsi="Simplified Arabic" w:cs="Simplified Arabic"/>
                <w:b/>
                <w:bCs/>
                <w:szCs w:val="22"/>
                <w:rtl/>
              </w:rPr>
              <w:t>: الإشراف على التنفيذ والكشوفات (تُطبّق أحكام المادة 31 من قانون الشراء العام)</w:t>
            </w:r>
          </w:p>
          <w:p w14:paraId="30BA9270" w14:textId="77777777" w:rsidR="00F17AC2" w:rsidRPr="00307870" w:rsidRDefault="00F17AC2" w:rsidP="00F17AC2">
            <w:pPr>
              <w:bidi/>
              <w:spacing w:line="276" w:lineRule="auto"/>
              <w:rPr>
                <w:rFonts w:ascii="Simplified Arabic" w:hAnsi="Simplified Arabic" w:cs="Simplified Arabic"/>
                <w:b/>
                <w:bCs/>
                <w:szCs w:val="22"/>
                <w:rtl/>
              </w:rPr>
            </w:pPr>
            <w:r w:rsidRPr="00307870">
              <w:rPr>
                <w:rFonts w:ascii="Simplified Arabic" w:hAnsi="Simplified Arabic" w:cs="Simplified Arabic"/>
                <w:b/>
                <w:bCs/>
                <w:szCs w:val="22"/>
                <w:rtl/>
              </w:rPr>
              <w:t>أولاً: الإشراف:</w:t>
            </w:r>
          </w:p>
          <w:p w14:paraId="0090A770" w14:textId="77777777" w:rsidR="00F17AC2" w:rsidRPr="00307870" w:rsidRDefault="00F17AC2" w:rsidP="00F17AC2">
            <w:pPr>
              <w:numPr>
                <w:ilvl w:val="0"/>
                <w:numId w:val="36"/>
              </w:numPr>
              <w:pBdr>
                <w:top w:val="nil"/>
                <w:left w:val="nil"/>
                <w:bottom w:val="nil"/>
                <w:right w:val="nil"/>
                <w:between w:val="nil"/>
              </w:pBdr>
              <w:bidi/>
              <w:spacing w:line="276" w:lineRule="auto"/>
              <w:jc w:val="both"/>
              <w:rPr>
                <w:rFonts w:ascii="Simplified Arabic" w:hAnsi="Simplified Arabic" w:cs="Simplified Arabic"/>
                <w:szCs w:val="22"/>
              </w:rPr>
            </w:pPr>
            <w:r w:rsidRPr="00307870">
              <w:rPr>
                <w:rFonts w:ascii="Simplified Arabic" w:hAnsi="Simplified Arabic" w:cs="Simplified Arabic"/>
                <w:szCs w:val="22"/>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48741182" w14:textId="77777777" w:rsidR="00F17AC2" w:rsidRPr="00307870" w:rsidRDefault="00F17AC2" w:rsidP="00F17AC2">
            <w:pPr>
              <w:numPr>
                <w:ilvl w:val="0"/>
                <w:numId w:val="36"/>
              </w:numPr>
              <w:pBdr>
                <w:top w:val="nil"/>
                <w:left w:val="nil"/>
                <w:bottom w:val="nil"/>
                <w:right w:val="nil"/>
                <w:between w:val="nil"/>
              </w:pBdr>
              <w:bidi/>
              <w:spacing w:line="276" w:lineRule="auto"/>
              <w:jc w:val="both"/>
              <w:rPr>
                <w:rFonts w:ascii="Simplified Arabic" w:hAnsi="Simplified Arabic" w:cs="Simplified Arabic"/>
                <w:szCs w:val="22"/>
              </w:rPr>
            </w:pPr>
            <w:r w:rsidRPr="00307870">
              <w:rPr>
                <w:rFonts w:ascii="Simplified Arabic" w:hAnsi="Simplified Arabic" w:cs="Simplified Arabic"/>
                <w:szCs w:val="22"/>
                <w:rtl/>
              </w:rPr>
              <w:lastRenderedPageBreak/>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7D08D4F" w14:textId="77777777" w:rsidR="00F17AC2" w:rsidRPr="00307870" w:rsidRDefault="00F17AC2" w:rsidP="00F17AC2">
            <w:pPr>
              <w:numPr>
                <w:ilvl w:val="0"/>
                <w:numId w:val="36"/>
              </w:numPr>
              <w:pBdr>
                <w:top w:val="nil"/>
                <w:left w:val="nil"/>
                <w:bottom w:val="nil"/>
                <w:right w:val="nil"/>
                <w:between w:val="nil"/>
              </w:pBdr>
              <w:bidi/>
              <w:spacing w:line="276" w:lineRule="auto"/>
              <w:jc w:val="both"/>
              <w:rPr>
                <w:rFonts w:ascii="Simplified Arabic" w:hAnsi="Simplified Arabic" w:cs="Simplified Arabic"/>
                <w:szCs w:val="22"/>
              </w:rPr>
            </w:pPr>
            <w:r w:rsidRPr="00307870">
              <w:rPr>
                <w:rFonts w:ascii="Simplified Arabic" w:hAnsi="Simplified Arabic" w:cs="Simplified Arabic"/>
                <w:szCs w:val="22"/>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6C9CFEB" w14:textId="77777777" w:rsidR="00F17AC2" w:rsidRPr="00307870" w:rsidRDefault="00F17AC2" w:rsidP="00F17AC2">
            <w:pPr>
              <w:numPr>
                <w:ilvl w:val="0"/>
                <w:numId w:val="36"/>
              </w:numPr>
              <w:pBdr>
                <w:top w:val="nil"/>
                <w:left w:val="nil"/>
                <w:bottom w:val="nil"/>
                <w:right w:val="nil"/>
                <w:between w:val="nil"/>
              </w:pBdr>
              <w:bidi/>
              <w:spacing w:line="276" w:lineRule="auto"/>
              <w:jc w:val="both"/>
              <w:rPr>
                <w:rFonts w:ascii="Simplified Arabic" w:hAnsi="Simplified Arabic" w:cs="Simplified Arabic"/>
                <w:szCs w:val="22"/>
              </w:rPr>
            </w:pPr>
            <w:r w:rsidRPr="00307870">
              <w:rPr>
                <w:rFonts w:ascii="Simplified Arabic" w:hAnsi="Simplified Arabic" w:cs="Simplified Arabic"/>
                <w:szCs w:val="22"/>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1BB0B34E" w14:textId="77638712" w:rsidR="00F17AC2" w:rsidRPr="00307870" w:rsidRDefault="00F17AC2" w:rsidP="00F17AC2">
            <w:pPr>
              <w:numPr>
                <w:ilvl w:val="0"/>
                <w:numId w:val="36"/>
              </w:numPr>
              <w:pBdr>
                <w:top w:val="nil"/>
                <w:left w:val="nil"/>
                <w:bottom w:val="nil"/>
                <w:right w:val="nil"/>
                <w:between w:val="nil"/>
              </w:pBdr>
              <w:bidi/>
              <w:spacing w:after="240" w:line="276" w:lineRule="auto"/>
              <w:jc w:val="both"/>
              <w:rPr>
                <w:rFonts w:ascii="Simplified Arabic" w:hAnsi="Simplified Arabic" w:cs="Simplified Arabic"/>
                <w:szCs w:val="22"/>
              </w:rPr>
            </w:pPr>
            <w:r w:rsidRPr="00307870">
              <w:rPr>
                <w:rFonts w:ascii="Simplified Arabic" w:hAnsi="Simplified Arabic" w:cs="Simplified Arabic"/>
                <w:szCs w:val="22"/>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59AC559E" w14:textId="77777777" w:rsidR="00F17AC2" w:rsidRPr="00307870" w:rsidRDefault="00F17AC2" w:rsidP="00F17AC2">
            <w:pPr>
              <w:bidi/>
              <w:rPr>
                <w:rFonts w:ascii="Simplified Arabic" w:hAnsi="Simplified Arabic" w:cs="Simplified Arabic"/>
                <w:b/>
                <w:bCs/>
                <w:szCs w:val="22"/>
                <w:rtl/>
              </w:rPr>
            </w:pPr>
            <w:r w:rsidRPr="00307870">
              <w:rPr>
                <w:rFonts w:ascii="Simplified Arabic" w:hAnsi="Simplified Arabic" w:cs="Simplified Arabic"/>
                <w:b/>
                <w:bCs/>
                <w:szCs w:val="22"/>
                <w:rtl/>
              </w:rPr>
              <w:t>ثانياً: الكشوفات:</w:t>
            </w:r>
          </w:p>
          <w:p w14:paraId="435D75F3" w14:textId="77777777" w:rsidR="00F17AC2" w:rsidRPr="00307870" w:rsidRDefault="00F17AC2" w:rsidP="00F17AC2">
            <w:pPr>
              <w:bidi/>
              <w:rPr>
                <w:rFonts w:ascii="Simplified Arabic" w:hAnsi="Simplified Arabic" w:cs="Simplified Arabic"/>
                <w:szCs w:val="22"/>
                <w:rtl/>
              </w:rPr>
            </w:pPr>
            <w:r w:rsidRPr="00307870">
              <w:rPr>
                <w:rFonts w:ascii="Simplified Arabic" w:hAnsi="Simplified Arabic" w:cs="Simplified Arabic"/>
                <w:szCs w:val="22"/>
                <w:rtl/>
              </w:rPr>
              <w:t>يجب أن يُحدَّد في شروط العقد ما يلي:</w:t>
            </w:r>
          </w:p>
          <w:p w14:paraId="7382C62A" w14:textId="77777777" w:rsidR="00F17AC2" w:rsidRPr="00307870" w:rsidRDefault="00F17AC2" w:rsidP="00F17AC2">
            <w:pPr>
              <w:numPr>
                <w:ilvl w:val="0"/>
                <w:numId w:val="37"/>
              </w:numPr>
              <w:pBdr>
                <w:top w:val="nil"/>
                <w:left w:val="nil"/>
                <w:bottom w:val="nil"/>
                <w:right w:val="nil"/>
                <w:between w:val="nil"/>
              </w:pBdr>
              <w:bidi/>
              <w:jc w:val="both"/>
              <w:rPr>
                <w:rFonts w:ascii="Simplified Arabic" w:hAnsi="Simplified Arabic" w:cs="Simplified Arabic"/>
                <w:szCs w:val="22"/>
              </w:rPr>
            </w:pPr>
            <w:r w:rsidRPr="00307870">
              <w:rPr>
                <w:rFonts w:ascii="Simplified Arabic" w:hAnsi="Simplified Arabic" w:cs="Simplified Arabic"/>
                <w:szCs w:val="22"/>
                <w:rtl/>
              </w:rPr>
              <w:t>وُجوب تقديم الـمُلتزم كشوفات السلع أو الخدمات أو الأعمال الـمنفَّذة على اختلافها ووجوب تصديقها من قبل سلطة التعاقد؛</w:t>
            </w:r>
          </w:p>
          <w:p w14:paraId="7AF91FC2" w14:textId="77777777" w:rsidR="00F17AC2" w:rsidRPr="00307870" w:rsidRDefault="00F17AC2" w:rsidP="00F17AC2">
            <w:pPr>
              <w:numPr>
                <w:ilvl w:val="0"/>
                <w:numId w:val="37"/>
              </w:numPr>
              <w:pBdr>
                <w:top w:val="nil"/>
                <w:left w:val="nil"/>
                <w:bottom w:val="nil"/>
                <w:right w:val="nil"/>
                <w:between w:val="nil"/>
              </w:pBdr>
              <w:bidi/>
              <w:jc w:val="both"/>
              <w:rPr>
                <w:rFonts w:ascii="Simplified Arabic" w:hAnsi="Simplified Arabic" w:cs="Simplified Arabic"/>
                <w:szCs w:val="22"/>
              </w:rPr>
            </w:pPr>
            <w:r w:rsidRPr="00307870">
              <w:rPr>
                <w:rFonts w:ascii="Simplified Arabic" w:hAnsi="Simplified Arabic" w:cs="Simplified Arabic"/>
                <w:szCs w:val="22"/>
                <w:rtl/>
              </w:rPr>
              <w:t>الـمهلة القصوى الـمُعطاة للـملتزِم لإعداد هذه الكشوفات ومِهل الـموافقة عليها أو تعديلها من قبل سلطة التعاقد؛</w:t>
            </w:r>
          </w:p>
          <w:p w14:paraId="424441E6" w14:textId="77777777" w:rsidR="00F17AC2" w:rsidRPr="00307870" w:rsidRDefault="00F17AC2" w:rsidP="00F17AC2">
            <w:pPr>
              <w:numPr>
                <w:ilvl w:val="0"/>
                <w:numId w:val="37"/>
              </w:numPr>
              <w:pBdr>
                <w:top w:val="nil"/>
                <w:left w:val="nil"/>
                <w:bottom w:val="nil"/>
                <w:right w:val="nil"/>
                <w:between w:val="nil"/>
              </w:pBdr>
              <w:bidi/>
              <w:jc w:val="both"/>
              <w:rPr>
                <w:rFonts w:ascii="Simplified Arabic" w:hAnsi="Simplified Arabic" w:cs="Simplified Arabic"/>
                <w:szCs w:val="22"/>
              </w:rPr>
            </w:pPr>
            <w:r w:rsidRPr="00307870">
              <w:rPr>
                <w:rFonts w:ascii="Simplified Arabic" w:hAnsi="Simplified Arabic" w:cs="Simplified Arabic"/>
                <w:szCs w:val="22"/>
                <w:rtl/>
              </w:rPr>
              <w:t>الـمهلة القصوى لإصدار أمر الدفع.</w:t>
            </w:r>
          </w:p>
          <w:p w14:paraId="2364245F" w14:textId="77777777" w:rsidR="00F17AC2" w:rsidRPr="00307870" w:rsidRDefault="00F17AC2" w:rsidP="00F17AC2">
            <w:pPr>
              <w:pBdr>
                <w:top w:val="nil"/>
                <w:left w:val="nil"/>
                <w:bottom w:val="nil"/>
                <w:right w:val="nil"/>
                <w:between w:val="nil"/>
              </w:pBdr>
              <w:bidi/>
              <w:rPr>
                <w:rFonts w:ascii="Simplified Arabic" w:hAnsi="Simplified Arabic" w:cs="Simplified Arabic"/>
                <w:szCs w:val="22"/>
              </w:rPr>
            </w:pPr>
          </w:p>
          <w:p w14:paraId="417168EA" w14:textId="0291C6C2" w:rsidR="00F17AC2" w:rsidRPr="009942D9" w:rsidRDefault="00F17AC2" w:rsidP="00F17AC2">
            <w:pPr>
              <w:bidi/>
              <w:rPr>
                <w:rFonts w:ascii="Simplified Arabic" w:hAnsi="Simplified Arabic" w:cs="Simplified Arabic"/>
                <w:b/>
                <w:bCs/>
                <w:szCs w:val="22"/>
              </w:rPr>
            </w:pPr>
            <w:r w:rsidRPr="009942D9">
              <w:rPr>
                <w:rFonts w:ascii="Simplified Arabic" w:hAnsi="Simplified Arabic" w:cs="Simplified Arabic"/>
                <w:b/>
                <w:bCs/>
                <w:szCs w:val="22"/>
                <w:rtl/>
              </w:rPr>
              <w:t xml:space="preserve">المادة </w:t>
            </w:r>
            <w:r w:rsidR="00307870">
              <w:rPr>
                <w:rFonts w:ascii="Simplified Arabic" w:hAnsi="Simplified Arabic" w:cs="Simplified Arabic"/>
                <w:b/>
                <w:bCs/>
                <w:szCs w:val="22"/>
              </w:rPr>
              <w:t>25</w:t>
            </w:r>
            <w:r w:rsidRPr="009942D9">
              <w:rPr>
                <w:rFonts w:ascii="Simplified Arabic" w:hAnsi="Simplified Arabic" w:cs="Simplified Arabic"/>
                <w:b/>
                <w:bCs/>
                <w:szCs w:val="22"/>
                <w:rtl/>
              </w:rPr>
              <w:t>: الحوادث والمسؤوليات</w:t>
            </w:r>
          </w:p>
          <w:p w14:paraId="52708C5C" w14:textId="77777777" w:rsidR="00F17AC2" w:rsidRPr="009942D9" w:rsidRDefault="00F17AC2" w:rsidP="00F17AC2">
            <w:pPr>
              <w:pStyle w:val="PlainText"/>
              <w:numPr>
                <w:ilvl w:val="3"/>
                <w:numId w:val="9"/>
              </w:numPr>
              <w:shd w:val="clear" w:color="auto" w:fill="FFFFFF"/>
              <w:bidi/>
              <w:ind w:left="396"/>
              <w:jc w:val="lowKashida"/>
              <w:rPr>
                <w:rFonts w:ascii="Simplified Arabic" w:hAnsi="Simplified Arabic" w:cs="Simplified Arabic"/>
                <w:sz w:val="22"/>
                <w:szCs w:val="22"/>
                <w:rtl/>
              </w:rPr>
            </w:pPr>
            <w:bookmarkStart w:id="113" w:name="_heading=h.4d34og8" w:colFirst="0" w:colLast="0"/>
            <w:bookmarkStart w:id="114" w:name="_heading=h.2s8eyo1" w:colFirst="0" w:colLast="0"/>
            <w:bookmarkStart w:id="115" w:name="_heading=h.17dp8vu" w:colFirst="0" w:colLast="0"/>
            <w:bookmarkEnd w:id="113"/>
            <w:bookmarkEnd w:id="114"/>
            <w:bookmarkEnd w:id="115"/>
            <w:r w:rsidRPr="00CF6566">
              <w:rPr>
                <w:rFonts w:ascii="Simplified Arabic" w:hAnsi="Simplified Arabic" w:cs="Simplified Arabic"/>
                <w:sz w:val="22"/>
                <w:szCs w:val="22"/>
                <w:rtl/>
              </w:rPr>
              <w:t xml:space="preserve">يتحمل الملتزم المسؤولية الكاملة عن كافة المخاطر والحوادث التي قد </w:t>
            </w:r>
            <w:r w:rsidRPr="009942D9">
              <w:rPr>
                <w:rFonts w:ascii="Simplified Arabic" w:hAnsi="Simplified Arabic" w:cs="Simplified Arabic"/>
                <w:sz w:val="22"/>
                <w:szCs w:val="22"/>
                <w:rtl/>
              </w:rPr>
              <w:t>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42C57A9E" w14:textId="77777777" w:rsidR="00F17AC2" w:rsidRPr="009942D9" w:rsidRDefault="00F17AC2" w:rsidP="00F17AC2">
            <w:pPr>
              <w:pStyle w:val="PlainText"/>
              <w:numPr>
                <w:ilvl w:val="3"/>
                <w:numId w:val="9"/>
              </w:numPr>
              <w:shd w:val="clear" w:color="auto" w:fill="FFFFFF"/>
              <w:bidi/>
              <w:ind w:left="396"/>
              <w:jc w:val="lowKashida"/>
              <w:rPr>
                <w:rFonts w:ascii="Simplified Arabic" w:hAnsi="Simplified Arabic" w:cs="Simplified Arabic"/>
                <w:sz w:val="22"/>
                <w:szCs w:val="22"/>
                <w:rtl/>
              </w:rPr>
            </w:pPr>
            <w:r w:rsidRPr="009942D9">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CFDC708" w14:textId="77777777" w:rsidR="00F17AC2" w:rsidRPr="009942D9" w:rsidRDefault="00F17AC2" w:rsidP="00F17AC2">
            <w:pPr>
              <w:pStyle w:val="PlainText"/>
              <w:numPr>
                <w:ilvl w:val="3"/>
                <w:numId w:val="9"/>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9942D9">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116" w:name="_heading=h.3dy6vkm" w:colFirst="0" w:colLast="0"/>
            <w:bookmarkStart w:id="117" w:name="_heading=h.1t3h5sf" w:colFirst="0" w:colLast="0"/>
            <w:bookmarkEnd w:id="116"/>
            <w:bookmarkEnd w:id="117"/>
            <w:r w:rsidRPr="009942D9">
              <w:rPr>
                <w:rFonts w:ascii="Simplified Arabic" w:hAnsi="Simplified Arabic" w:cs="Simplified Arabic"/>
                <w:sz w:val="22"/>
                <w:szCs w:val="22"/>
                <w:rtl/>
              </w:rPr>
              <w:t>.</w:t>
            </w:r>
          </w:p>
          <w:p w14:paraId="2D248B47" w14:textId="77777777" w:rsidR="00F17AC2" w:rsidRDefault="00F17AC2" w:rsidP="00F17AC2">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0A808658" w14:textId="77777777" w:rsidR="00307870" w:rsidRDefault="00307870" w:rsidP="00307870">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67BB0C53" w14:textId="77777777" w:rsidR="00307870" w:rsidRPr="009942D9" w:rsidRDefault="00307870" w:rsidP="00307870">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48649462" w14:textId="77777777" w:rsidR="00307870" w:rsidRDefault="00307870" w:rsidP="00F17AC2">
            <w:pPr>
              <w:bidi/>
              <w:rPr>
                <w:rFonts w:ascii="Simplified Arabic" w:hAnsi="Simplified Arabic" w:cs="Simplified Arabic"/>
                <w:b/>
                <w:bCs/>
                <w:szCs w:val="22"/>
              </w:rPr>
            </w:pPr>
          </w:p>
          <w:p w14:paraId="101DC94D" w14:textId="77777777" w:rsidR="00307870" w:rsidRDefault="00307870" w:rsidP="00307870">
            <w:pPr>
              <w:bidi/>
              <w:rPr>
                <w:rFonts w:ascii="Simplified Arabic" w:hAnsi="Simplified Arabic" w:cs="Simplified Arabic"/>
                <w:b/>
                <w:bCs/>
                <w:szCs w:val="22"/>
              </w:rPr>
            </w:pPr>
          </w:p>
          <w:p w14:paraId="29BED08F" w14:textId="77777777" w:rsidR="00307870" w:rsidRDefault="00307870" w:rsidP="00307870">
            <w:pPr>
              <w:bidi/>
              <w:rPr>
                <w:rFonts w:ascii="Simplified Arabic" w:hAnsi="Simplified Arabic" w:cs="Simplified Arabic"/>
                <w:b/>
                <w:bCs/>
                <w:szCs w:val="22"/>
              </w:rPr>
            </w:pPr>
          </w:p>
          <w:p w14:paraId="6364D3BC" w14:textId="77777777" w:rsidR="00307870" w:rsidRDefault="00307870" w:rsidP="00307870">
            <w:pPr>
              <w:bidi/>
              <w:rPr>
                <w:rFonts w:ascii="Simplified Arabic" w:hAnsi="Simplified Arabic" w:cs="Simplified Arabic"/>
                <w:b/>
                <w:bCs/>
                <w:szCs w:val="22"/>
              </w:rPr>
            </w:pPr>
          </w:p>
          <w:p w14:paraId="79042FE8" w14:textId="77777777" w:rsidR="00307870" w:rsidRDefault="00307870" w:rsidP="00307870">
            <w:pPr>
              <w:bidi/>
              <w:rPr>
                <w:rFonts w:ascii="Simplified Arabic" w:hAnsi="Simplified Arabic" w:cs="Simplified Arabic"/>
                <w:b/>
                <w:bCs/>
                <w:szCs w:val="22"/>
              </w:rPr>
            </w:pPr>
          </w:p>
          <w:p w14:paraId="3D8DAD61" w14:textId="77777777" w:rsidR="00307870" w:rsidRDefault="00307870" w:rsidP="00307870">
            <w:pPr>
              <w:bidi/>
              <w:rPr>
                <w:rFonts w:ascii="Simplified Arabic" w:hAnsi="Simplified Arabic" w:cs="Simplified Arabic"/>
                <w:b/>
                <w:bCs/>
                <w:szCs w:val="22"/>
              </w:rPr>
            </w:pPr>
          </w:p>
          <w:p w14:paraId="42175AAD" w14:textId="30AED0D1" w:rsidR="00F17AC2" w:rsidRPr="009942D9" w:rsidRDefault="00F17AC2" w:rsidP="00307870">
            <w:pPr>
              <w:bidi/>
              <w:rPr>
                <w:rFonts w:ascii="Simplified Arabic" w:hAnsi="Simplified Arabic" w:cs="Simplified Arabic"/>
                <w:b/>
                <w:bCs/>
                <w:szCs w:val="22"/>
              </w:rPr>
            </w:pPr>
            <w:r w:rsidRPr="009942D9">
              <w:rPr>
                <w:rFonts w:ascii="Simplified Arabic" w:hAnsi="Simplified Arabic" w:cs="Simplified Arabic"/>
                <w:b/>
                <w:bCs/>
                <w:szCs w:val="22"/>
                <w:rtl/>
              </w:rPr>
              <w:t xml:space="preserve">المادة </w:t>
            </w:r>
            <w:r w:rsidR="00307870">
              <w:rPr>
                <w:rFonts w:ascii="Simplified Arabic" w:hAnsi="Simplified Arabic" w:cs="Simplified Arabic"/>
                <w:b/>
                <w:bCs/>
                <w:szCs w:val="22"/>
              </w:rPr>
              <w:t>26</w:t>
            </w:r>
            <w:r w:rsidRPr="009942D9">
              <w:rPr>
                <w:rFonts w:ascii="Simplified Arabic" w:hAnsi="Simplified Arabic" w:cs="Simplified Arabic"/>
                <w:b/>
                <w:bCs/>
                <w:szCs w:val="22"/>
                <w:rtl/>
              </w:rPr>
              <w:t>: دفع قيمة العقد (المادة 37 من قانون الشراء العام)</w:t>
            </w:r>
          </w:p>
          <w:p w14:paraId="12DEB64E" w14:textId="12BFDCCA" w:rsidR="00307870" w:rsidRDefault="00F17AC2" w:rsidP="00F17AC2">
            <w:pPr>
              <w:numPr>
                <w:ilvl w:val="0"/>
                <w:numId w:val="38"/>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 xml:space="preserve">تدفع قيمة العقد بعد تنفيذه </w:t>
            </w:r>
            <w:r w:rsidR="00307870">
              <w:rPr>
                <w:rFonts w:ascii="Simplified Arabic" w:hAnsi="Simplified Arabic" w:cs="Simplified Arabic" w:hint="cs"/>
                <w:szCs w:val="22"/>
                <w:rtl/>
                <w:lang w:bidi="ar-LB"/>
              </w:rPr>
              <w:t>وفق التالي:</w:t>
            </w:r>
          </w:p>
          <w:p w14:paraId="3A3906AC" w14:textId="77777777" w:rsidR="00307870" w:rsidRDefault="00307870" w:rsidP="00307870">
            <w:pPr>
              <w:pStyle w:val="ListParagraph"/>
              <w:bidi w:val="0"/>
              <w:ind w:left="610"/>
              <w:contextualSpacing/>
              <w:jc w:val="both"/>
              <w:rPr>
                <w:rFonts w:asciiTheme="minorBidi" w:hAnsiTheme="minorBidi" w:cstheme="minorBidi"/>
                <w:sz w:val="20"/>
                <w:szCs w:val="20"/>
              </w:rPr>
            </w:pPr>
            <w:r>
              <w:rPr>
                <w:rFonts w:asciiTheme="minorBidi" w:hAnsiTheme="minorBidi" w:cstheme="minorBidi"/>
                <w:sz w:val="20"/>
                <w:szCs w:val="20"/>
              </w:rPr>
              <w:t>- 30% DP upon PO</w:t>
            </w:r>
          </w:p>
          <w:p w14:paraId="38C1C93B" w14:textId="77777777" w:rsidR="00307870" w:rsidRDefault="00307870" w:rsidP="00307870">
            <w:pPr>
              <w:pStyle w:val="ListParagraph"/>
              <w:bidi w:val="0"/>
              <w:ind w:left="610"/>
              <w:contextualSpacing/>
              <w:jc w:val="both"/>
              <w:rPr>
                <w:rFonts w:asciiTheme="minorBidi" w:hAnsiTheme="minorBidi" w:cstheme="minorBidi"/>
                <w:sz w:val="20"/>
                <w:szCs w:val="20"/>
              </w:rPr>
            </w:pPr>
            <w:r>
              <w:rPr>
                <w:rFonts w:asciiTheme="minorBidi" w:hAnsiTheme="minorBidi" w:cstheme="minorBidi"/>
                <w:sz w:val="20"/>
                <w:szCs w:val="20"/>
              </w:rPr>
              <w:t>- 30% upon delivery</w:t>
            </w:r>
          </w:p>
          <w:p w14:paraId="7D51A09D" w14:textId="77777777" w:rsidR="00307870" w:rsidRDefault="00307870" w:rsidP="00307870">
            <w:pPr>
              <w:pStyle w:val="ListParagraph"/>
              <w:bidi w:val="0"/>
              <w:ind w:left="610"/>
              <w:contextualSpacing/>
              <w:jc w:val="both"/>
              <w:rPr>
                <w:rFonts w:asciiTheme="minorBidi" w:hAnsiTheme="minorBidi" w:cstheme="minorBidi"/>
                <w:sz w:val="20"/>
                <w:szCs w:val="20"/>
              </w:rPr>
            </w:pPr>
            <w:r>
              <w:rPr>
                <w:rFonts w:asciiTheme="minorBidi" w:hAnsiTheme="minorBidi" w:cstheme="minorBidi"/>
                <w:sz w:val="20"/>
                <w:szCs w:val="20"/>
              </w:rPr>
              <w:t>- 20% upon PAC</w:t>
            </w:r>
          </w:p>
          <w:p w14:paraId="3F8BB27A" w14:textId="77777777" w:rsidR="00307870" w:rsidRDefault="00307870" w:rsidP="00307870">
            <w:pPr>
              <w:pStyle w:val="ListParagraph"/>
              <w:bidi w:val="0"/>
              <w:ind w:left="610"/>
              <w:contextualSpacing/>
              <w:jc w:val="both"/>
              <w:rPr>
                <w:rFonts w:asciiTheme="minorBidi" w:hAnsiTheme="minorBidi" w:cstheme="minorBidi"/>
                <w:sz w:val="20"/>
                <w:szCs w:val="20"/>
              </w:rPr>
            </w:pPr>
            <w:r>
              <w:rPr>
                <w:rFonts w:asciiTheme="minorBidi" w:hAnsiTheme="minorBidi" w:cstheme="minorBidi"/>
                <w:sz w:val="20"/>
                <w:szCs w:val="20"/>
              </w:rPr>
              <w:t>- 20% upon FAC</w:t>
            </w:r>
          </w:p>
          <w:p w14:paraId="50B10085" w14:textId="0F90275C" w:rsidR="00F17AC2" w:rsidRPr="00307870" w:rsidRDefault="00F17AC2" w:rsidP="00F17AC2">
            <w:pPr>
              <w:pBdr>
                <w:top w:val="nil"/>
                <w:left w:val="nil"/>
                <w:bottom w:val="nil"/>
                <w:right w:val="nil"/>
                <w:between w:val="nil"/>
              </w:pBdr>
              <w:bidi/>
              <w:ind w:left="379"/>
              <w:rPr>
                <w:rFonts w:ascii="Simplified Arabic" w:hAnsi="Simplified Arabic" w:cs="Simplified Arabic"/>
                <w:szCs w:val="22"/>
                <w:lang w:val="en-US"/>
              </w:rPr>
            </w:pPr>
          </w:p>
          <w:p w14:paraId="6095461E" w14:textId="77777777" w:rsidR="00F17AC2" w:rsidRDefault="00F17AC2" w:rsidP="00F17AC2">
            <w:pPr>
              <w:pStyle w:val="ListParagraph"/>
              <w:pBdr>
                <w:top w:val="nil"/>
                <w:left w:val="nil"/>
                <w:bottom w:val="nil"/>
                <w:right w:val="nil"/>
                <w:between w:val="nil"/>
              </w:pBdr>
              <w:ind w:left="-6"/>
              <w:rPr>
                <w:rFonts w:ascii="Simplified Arabic" w:hAnsi="Simplified Arabic" w:cs="Simplified Arabic"/>
                <w:sz w:val="22"/>
                <w:szCs w:val="22"/>
                <w:lang w:bidi="ar-LB"/>
              </w:rPr>
            </w:pPr>
          </w:p>
          <w:p w14:paraId="29039FD0" w14:textId="77777777" w:rsidR="00F041E4" w:rsidRDefault="00F041E4" w:rsidP="00F17AC2">
            <w:pPr>
              <w:pStyle w:val="ListParagraph"/>
              <w:pBdr>
                <w:top w:val="nil"/>
                <w:left w:val="nil"/>
                <w:bottom w:val="nil"/>
                <w:right w:val="nil"/>
                <w:between w:val="nil"/>
              </w:pBdr>
              <w:ind w:left="-6"/>
              <w:rPr>
                <w:rFonts w:ascii="Simplified Arabic" w:hAnsi="Simplified Arabic" w:cs="Simplified Arabic"/>
                <w:sz w:val="22"/>
                <w:szCs w:val="22"/>
                <w:rtl/>
                <w:lang w:bidi="ar-LB"/>
              </w:rPr>
            </w:pPr>
          </w:p>
          <w:p w14:paraId="4B8702DE" w14:textId="77777777" w:rsidR="00F17AC2" w:rsidRDefault="00F17AC2" w:rsidP="00F17AC2">
            <w:pPr>
              <w:pStyle w:val="ListParagraph"/>
              <w:pBdr>
                <w:top w:val="nil"/>
                <w:left w:val="nil"/>
                <w:bottom w:val="nil"/>
                <w:right w:val="nil"/>
                <w:between w:val="nil"/>
              </w:pBdr>
              <w:ind w:left="-6"/>
              <w:rPr>
                <w:rFonts w:ascii="Simplified Arabic" w:hAnsi="Simplified Arabic" w:cs="Simplified Arabic"/>
                <w:sz w:val="22"/>
                <w:szCs w:val="22"/>
                <w:lang w:bidi="ar-LB"/>
              </w:rPr>
            </w:pPr>
          </w:p>
          <w:p w14:paraId="231B1E75" w14:textId="3A4F30A4" w:rsidR="00F17AC2" w:rsidRPr="009942D9" w:rsidRDefault="00F17AC2" w:rsidP="00F17AC2">
            <w:pPr>
              <w:bidi/>
              <w:rPr>
                <w:rFonts w:ascii="Simplified Arabic" w:hAnsi="Simplified Arabic" w:cs="Simplified Arabic"/>
                <w:b/>
                <w:bCs/>
                <w:szCs w:val="22"/>
              </w:rPr>
            </w:pPr>
            <w:bookmarkStart w:id="118" w:name="_heading=h.qsh70q" w:colFirst="0" w:colLast="0"/>
            <w:bookmarkStart w:id="119" w:name="_Toc155776071"/>
            <w:bookmarkStart w:id="120" w:name="_Toc156302428"/>
            <w:bookmarkStart w:id="121" w:name="_Toc156560261"/>
            <w:bookmarkStart w:id="122" w:name="_Toc156565183"/>
            <w:bookmarkStart w:id="123" w:name="_Toc159404116"/>
            <w:bookmarkStart w:id="124" w:name="_Toc159405823"/>
            <w:bookmarkStart w:id="125" w:name="_Toc159921197"/>
            <w:bookmarkEnd w:id="118"/>
            <w:r w:rsidRPr="009942D9">
              <w:rPr>
                <w:rFonts w:ascii="Simplified Arabic" w:hAnsi="Simplified Arabic" w:cs="Simplified Arabic"/>
                <w:b/>
                <w:bCs/>
                <w:szCs w:val="22"/>
                <w:rtl/>
              </w:rPr>
              <w:t xml:space="preserve">المادة </w:t>
            </w:r>
            <w:r w:rsidR="00700D56">
              <w:rPr>
                <w:rFonts w:ascii="Simplified Arabic" w:hAnsi="Simplified Arabic" w:cs="Simplified Arabic"/>
                <w:b/>
                <w:bCs/>
                <w:szCs w:val="22"/>
              </w:rPr>
              <w:t>27</w:t>
            </w:r>
            <w:r w:rsidRPr="009942D9">
              <w:rPr>
                <w:rFonts w:ascii="Simplified Arabic" w:hAnsi="Simplified Arabic" w:cs="Simplified Arabic"/>
                <w:b/>
                <w:bCs/>
                <w:szCs w:val="22"/>
                <w:rtl/>
              </w:rPr>
              <w:t>: الغرامـات (المادة 38 من قانون الشراء العام)</w:t>
            </w:r>
            <w:bookmarkEnd w:id="119"/>
            <w:bookmarkEnd w:id="120"/>
            <w:bookmarkEnd w:id="121"/>
            <w:bookmarkEnd w:id="122"/>
            <w:bookmarkEnd w:id="123"/>
            <w:bookmarkEnd w:id="124"/>
            <w:bookmarkEnd w:id="125"/>
          </w:p>
          <w:p w14:paraId="626C2A5F" w14:textId="77777777" w:rsidR="00F17AC2" w:rsidRPr="00CF6566" w:rsidRDefault="00F17AC2" w:rsidP="00F17AC2">
            <w:pPr>
              <w:bidi/>
              <w:ind w:left="-6"/>
              <w:rPr>
                <w:rFonts w:ascii="Simplified Arabic" w:hAnsi="Simplified Arabic" w:cs="Simplified Arabic"/>
                <w:szCs w:val="22"/>
              </w:rPr>
            </w:pPr>
            <w:r w:rsidRPr="00CF6566">
              <w:rPr>
                <w:rFonts w:ascii="Simplified Arabic" w:hAnsi="Simplified Arabic" w:cs="Simplified Arabic"/>
                <w:szCs w:val="22"/>
                <w:rtl/>
              </w:rPr>
              <w:t>يتوجّب على الملتزم التقيُّد بالمهل المحدَّدة في العقد تحت طائلة دفع الغرامات المحدَّدة فيه.</w:t>
            </w:r>
          </w:p>
          <w:p w14:paraId="6AA25D5E" w14:textId="77777777" w:rsidR="00F17AC2" w:rsidRPr="00CF6566" w:rsidRDefault="00F17AC2" w:rsidP="00F17AC2">
            <w:pPr>
              <w:bidi/>
              <w:ind w:left="-6"/>
              <w:rPr>
                <w:rFonts w:ascii="Simplified Arabic" w:hAnsi="Simplified Arabic" w:cs="Simplified Arabic"/>
                <w:szCs w:val="22"/>
              </w:rPr>
            </w:pPr>
            <w:r w:rsidRPr="00CF6566">
              <w:rPr>
                <w:rFonts w:ascii="Simplified Arabic" w:hAnsi="Simplified Arabic" w:cs="Simplified Arabic"/>
                <w:szCs w:val="22"/>
                <w:rtl/>
              </w:rPr>
              <w:t>تُفرض الغرامات بشكلٍ حكمي على الملتزم بمُجرّد مخالفته أحكام العقد دون حاجة لإثبات الضرر.</w:t>
            </w:r>
          </w:p>
          <w:p w14:paraId="71E4DDB3" w14:textId="1D6ABDC6" w:rsidR="00F17AC2" w:rsidRPr="00CF6566" w:rsidRDefault="00F17AC2" w:rsidP="00F17AC2">
            <w:pPr>
              <w:bidi/>
              <w:ind w:left="-6"/>
              <w:rPr>
                <w:rFonts w:ascii="Simplified Arabic" w:hAnsi="Simplified Arabic" w:cs="Simplified Arabic"/>
                <w:szCs w:val="22"/>
                <w:rtl/>
                <w:lang w:bidi="ar-LB"/>
              </w:rPr>
            </w:pPr>
            <w:r w:rsidRPr="00CF6566">
              <w:rPr>
                <w:rFonts w:ascii="Simplified Arabic" w:hAnsi="Simplified Arabic" w:cs="Simplified Arabic"/>
                <w:szCs w:val="22"/>
                <w:rtl/>
                <w:lang w:bidi="ar-LB"/>
              </w:rPr>
              <w:t xml:space="preserve">وتحتسب غرامة تأخير </w:t>
            </w:r>
            <w:r w:rsidRPr="00700D56">
              <w:rPr>
                <w:rFonts w:ascii="Simplified Arabic" w:hAnsi="Simplified Arabic" w:cs="Simplified Arabic"/>
                <w:szCs w:val="22"/>
                <w:rtl/>
                <w:lang w:bidi="ar-LB"/>
              </w:rPr>
              <w:t xml:space="preserve">نقدية نسبتها </w:t>
            </w:r>
            <w:r w:rsidR="00700D56" w:rsidRPr="00700D56">
              <w:rPr>
                <w:rFonts w:ascii="Simplified Arabic" w:hAnsi="Simplified Arabic" w:cs="Simplified Arabic"/>
                <w:szCs w:val="22"/>
                <w:lang w:bidi="ar-LB"/>
              </w:rPr>
              <w:t>1</w:t>
            </w:r>
            <w:r w:rsidRPr="00700D56">
              <w:rPr>
                <w:rFonts w:ascii="Simplified Arabic" w:hAnsi="Simplified Arabic" w:cs="Simplified Arabic"/>
                <w:szCs w:val="22"/>
                <w:rtl/>
                <w:lang w:bidi="ar-LB"/>
              </w:rPr>
              <w:t>% من</w:t>
            </w:r>
            <w:r w:rsidRPr="00CF6566">
              <w:rPr>
                <w:rFonts w:ascii="Simplified Arabic" w:hAnsi="Simplified Arabic" w:cs="Simplified Arabic"/>
                <w:szCs w:val="22"/>
                <w:rtl/>
                <w:lang w:bidi="ar-LB"/>
              </w:rPr>
              <w:t xml:space="preserve"> قيمة العقد عن كل يوم تأخير في انجاز الأعمال المطلوبة، ويُعتبر كسر النهار نهارًا كاملًا، على أن لا تزيد هذه الغرامات عن </w:t>
            </w:r>
            <w:r w:rsidR="002E30D0">
              <w:rPr>
                <w:rFonts w:ascii="Simplified Arabic" w:hAnsi="Simplified Arabic" w:cs="Simplified Arabic"/>
                <w:szCs w:val="22"/>
                <w:lang w:bidi="ar-LB"/>
              </w:rPr>
              <w:t>2</w:t>
            </w:r>
            <w:r w:rsidR="00700D56">
              <w:rPr>
                <w:rFonts w:ascii="Simplified Arabic" w:hAnsi="Simplified Arabic" w:cs="Simplified Arabic"/>
                <w:szCs w:val="22"/>
                <w:lang w:bidi="ar-LB"/>
              </w:rPr>
              <w:t>0%</w:t>
            </w:r>
            <w:r w:rsidRPr="00CF6566">
              <w:rPr>
                <w:rFonts w:ascii="Simplified Arabic" w:hAnsi="Simplified Arabic" w:cs="Simplified Arabic"/>
                <w:szCs w:val="22"/>
                <w:rtl/>
                <w:lang w:bidi="ar-LB"/>
              </w:rPr>
              <w:t xml:space="preserve"> من قيمة العقد. وإذا تجاوزت غرامات التأخير النسبة المذكورة، تُطبق أحكام المادة 33 من قانون الشراء العام في هذا الشأن. وفي جميع الأحوال يُصادر ضمان حسن التنفيذ مؤقتًا الى حين تصفية التلزيم.</w:t>
            </w:r>
            <w:bookmarkStart w:id="126" w:name="_heading=h.2xcytpi" w:colFirst="0" w:colLast="0"/>
            <w:bookmarkEnd w:id="126"/>
          </w:p>
        </w:tc>
      </w:tr>
      <w:tr w:rsidR="00F17AC2" w14:paraId="78E59780" w14:textId="77777777" w:rsidTr="00700D56">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278642F2" w14:textId="0B830ED9" w:rsidR="00F17AC2" w:rsidRPr="00337685" w:rsidRDefault="00F17AC2" w:rsidP="00F17AC2">
            <w:pPr>
              <w:pStyle w:val="Heading2"/>
              <w:numPr>
                <w:ilvl w:val="0"/>
                <w:numId w:val="0"/>
              </w:numPr>
              <w:spacing w:before="0"/>
              <w:ind w:left="-19"/>
              <w:rPr>
                <w:rFonts w:asciiTheme="minorBidi" w:hAnsiTheme="minorBidi" w:cstheme="minorBidi"/>
                <w:sz w:val="20"/>
                <w:szCs w:val="20"/>
              </w:rPr>
            </w:pPr>
            <w:bookmarkStart w:id="127" w:name="_Toc168051262"/>
            <w:r w:rsidRPr="00337685">
              <w:rPr>
                <w:rFonts w:asciiTheme="minorBidi" w:hAnsiTheme="minorBidi" w:cstheme="minorBidi"/>
                <w:sz w:val="20"/>
                <w:szCs w:val="20"/>
              </w:rPr>
              <w:lastRenderedPageBreak/>
              <w:t xml:space="preserve">Article </w:t>
            </w:r>
            <w:r w:rsidR="00700D56">
              <w:rPr>
                <w:rFonts w:asciiTheme="minorBidi" w:hAnsiTheme="minorBidi" w:cstheme="minorBidi"/>
                <w:sz w:val="20"/>
                <w:szCs w:val="20"/>
              </w:rPr>
              <w:t>28</w:t>
            </w:r>
            <w:r w:rsidRPr="00337685">
              <w:rPr>
                <w:rFonts w:asciiTheme="minorBidi" w:hAnsiTheme="minorBidi" w:cstheme="minorBidi"/>
                <w:sz w:val="20"/>
                <w:szCs w:val="20"/>
              </w:rPr>
              <w:t>: Reasons for the termination of the contract and the results thereof (Article 33 of the Public Procurement Law)</w:t>
            </w:r>
            <w:bookmarkEnd w:id="127"/>
          </w:p>
          <w:p w14:paraId="64C303F8" w14:textId="77777777" w:rsidR="00F17AC2" w:rsidRPr="00337685" w:rsidRDefault="00F17AC2" w:rsidP="00F17AC2">
            <w:pPr>
              <w:rPr>
                <w:rFonts w:asciiTheme="minorBidi" w:hAnsiTheme="minorBidi" w:cstheme="minorBidi"/>
                <w:b/>
                <w:bCs/>
                <w:sz w:val="20"/>
              </w:rPr>
            </w:pPr>
          </w:p>
          <w:p w14:paraId="287C3AEE" w14:textId="77777777" w:rsidR="00F17AC2" w:rsidRPr="00337685" w:rsidRDefault="00F17AC2" w:rsidP="00F17AC2">
            <w:pPr>
              <w:rPr>
                <w:rFonts w:asciiTheme="minorBidi" w:hAnsiTheme="minorBidi" w:cstheme="minorBidi"/>
                <w:b/>
                <w:bCs/>
                <w:sz w:val="20"/>
                <w:u w:val="single"/>
              </w:rPr>
            </w:pPr>
            <w:r w:rsidRPr="00337685">
              <w:rPr>
                <w:rFonts w:asciiTheme="minorBidi" w:hAnsiTheme="minorBidi" w:cstheme="minorBidi"/>
                <w:b/>
                <w:bCs/>
                <w:sz w:val="20"/>
                <w:u w:val="single"/>
              </w:rPr>
              <w:t>First: Debarment</w:t>
            </w:r>
          </w:p>
          <w:p w14:paraId="40ED7D46" w14:textId="77777777" w:rsidR="00F17AC2" w:rsidRPr="00337685" w:rsidRDefault="00F17AC2" w:rsidP="00F17AC2">
            <w:pPr>
              <w:jc w:val="both"/>
              <w:rPr>
                <w:rFonts w:asciiTheme="minorBidi" w:hAnsiTheme="minorBidi" w:cstheme="minorBidi"/>
                <w:sz w:val="20"/>
              </w:rPr>
            </w:pPr>
            <w:r w:rsidRPr="00337685">
              <w:rPr>
                <w:rFonts w:asciiTheme="minorBidi" w:hAnsiTheme="minorBidi" w:cstheme="minorBidi"/>
                <w:sz w:val="20"/>
              </w:rPr>
              <w:t>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“Fourth” of article 33 of the Public Procurement Law shall apply.</w:t>
            </w:r>
          </w:p>
          <w:p w14:paraId="71EBC4D6" w14:textId="77777777" w:rsidR="00F17AC2" w:rsidRPr="00337685" w:rsidRDefault="00F17AC2" w:rsidP="00F17AC2">
            <w:pPr>
              <w:jc w:val="both"/>
              <w:rPr>
                <w:rFonts w:asciiTheme="minorBidi" w:hAnsiTheme="minorBidi" w:cstheme="minorBidi"/>
                <w:sz w:val="20"/>
              </w:rPr>
            </w:pPr>
          </w:p>
          <w:p w14:paraId="7CEB40D9" w14:textId="77777777" w:rsidR="00F17AC2" w:rsidRPr="00337685" w:rsidRDefault="00F17AC2" w:rsidP="00F17AC2">
            <w:pPr>
              <w:jc w:val="both"/>
              <w:rPr>
                <w:rFonts w:asciiTheme="minorBidi" w:hAnsiTheme="minorBidi" w:cstheme="minorBidi"/>
                <w:b/>
                <w:bCs/>
                <w:sz w:val="20"/>
                <w:u w:val="single"/>
              </w:rPr>
            </w:pPr>
            <w:r w:rsidRPr="00337685">
              <w:rPr>
                <w:rFonts w:asciiTheme="minorBidi" w:hAnsiTheme="minorBidi" w:cstheme="minorBidi"/>
                <w:b/>
                <w:bCs/>
                <w:sz w:val="20"/>
                <w:u w:val="single"/>
              </w:rPr>
              <w:t>Second: Termination</w:t>
            </w:r>
          </w:p>
          <w:p w14:paraId="6823AF74" w14:textId="77777777" w:rsidR="00F17AC2" w:rsidRPr="00337685" w:rsidRDefault="00F17AC2" w:rsidP="00F17AC2">
            <w:pPr>
              <w:pStyle w:val="ListParagraph"/>
              <w:numPr>
                <w:ilvl w:val="1"/>
                <w:numId w:val="13"/>
              </w:numPr>
              <w:bidi w:val="0"/>
              <w:ind w:left="520"/>
              <w:contextualSpacing/>
              <w:jc w:val="both"/>
              <w:rPr>
                <w:rFonts w:asciiTheme="minorBidi" w:hAnsiTheme="minorBidi" w:cstheme="minorBidi"/>
                <w:sz w:val="20"/>
                <w:szCs w:val="20"/>
              </w:rPr>
            </w:pPr>
            <w:r w:rsidRPr="00337685">
              <w:rPr>
                <w:rFonts w:asciiTheme="minorBidi" w:hAnsiTheme="minorBidi" w:cstheme="minorBidi"/>
                <w:sz w:val="20"/>
                <w:szCs w:val="20"/>
              </w:rPr>
              <w:t>The contract shall be terminated without notice in any of the two following cases:</w:t>
            </w:r>
          </w:p>
          <w:p w14:paraId="3C0EE143" w14:textId="77777777" w:rsidR="00F17AC2" w:rsidRPr="00337685" w:rsidRDefault="00F17AC2" w:rsidP="00F17AC2">
            <w:pPr>
              <w:pStyle w:val="ListParagraph"/>
              <w:numPr>
                <w:ilvl w:val="0"/>
                <w:numId w:val="46"/>
              </w:numPr>
              <w:bidi w:val="0"/>
              <w:contextualSpacing/>
              <w:jc w:val="both"/>
              <w:rPr>
                <w:rFonts w:asciiTheme="minorBidi" w:hAnsiTheme="minorBidi" w:cstheme="minorBidi"/>
                <w:sz w:val="20"/>
                <w:szCs w:val="20"/>
              </w:rPr>
            </w:pPr>
            <w:r w:rsidRPr="00337685">
              <w:rPr>
                <w:rFonts w:asciiTheme="minorBidi" w:hAnsiTheme="minorBidi" w:cstheme="minorBidi"/>
                <w:sz w:val="20"/>
                <w:szCs w:val="20"/>
              </w:rPr>
              <w:t>Upon the death of the bidder if they are a natural person, unless the contracting authority accepts to continue the execution of the contract by the heirs thereof.</w:t>
            </w:r>
          </w:p>
          <w:p w14:paraId="21E4A54D" w14:textId="77777777" w:rsidR="00F17AC2" w:rsidRPr="00337685" w:rsidRDefault="00F17AC2" w:rsidP="00F17AC2">
            <w:pPr>
              <w:pStyle w:val="ListParagraph"/>
              <w:numPr>
                <w:ilvl w:val="0"/>
                <w:numId w:val="46"/>
              </w:numPr>
              <w:bidi w:val="0"/>
              <w:contextualSpacing/>
              <w:jc w:val="both"/>
              <w:rPr>
                <w:rFonts w:asciiTheme="minorBidi" w:hAnsiTheme="minorBidi" w:cstheme="minorBidi"/>
                <w:sz w:val="20"/>
                <w:szCs w:val="20"/>
              </w:rPr>
            </w:pPr>
            <w:r w:rsidRPr="00337685">
              <w:rPr>
                <w:rFonts w:asciiTheme="minorBidi" w:hAnsiTheme="minorBidi" w:cstheme="minorBidi"/>
                <w:sz w:val="20"/>
                <w:szCs w:val="20"/>
              </w:rPr>
              <w:t>If the bidder becomes bankrupt or insolvent, or if the company is dissolved, in which case the provisions of paragraph 2 of section “Fourth” of article 33 of the Public Procurement Law shall apply.</w:t>
            </w:r>
          </w:p>
          <w:p w14:paraId="5BA64C45" w14:textId="77777777" w:rsidR="00F17AC2" w:rsidRPr="00337685" w:rsidRDefault="00F17AC2" w:rsidP="00F17AC2">
            <w:pPr>
              <w:pStyle w:val="ListParagraph"/>
              <w:numPr>
                <w:ilvl w:val="1"/>
                <w:numId w:val="13"/>
              </w:numPr>
              <w:bidi w:val="0"/>
              <w:ind w:left="520"/>
              <w:contextualSpacing/>
              <w:jc w:val="both"/>
              <w:rPr>
                <w:rFonts w:asciiTheme="minorBidi" w:hAnsiTheme="minorBidi" w:cstheme="minorBidi"/>
                <w:sz w:val="20"/>
                <w:szCs w:val="20"/>
              </w:rPr>
            </w:pPr>
            <w:r w:rsidRPr="00337685">
              <w:rPr>
                <w:rFonts w:asciiTheme="minorBidi" w:hAnsiTheme="minorBidi" w:cstheme="minorBidi"/>
                <w:sz w:val="20"/>
                <w:szCs w:val="20"/>
              </w:rPr>
              <w:t>The contracting authority may terminate the contract if the bidder fails to perform any of its contractual obligations as a result of the force majeure.</w:t>
            </w:r>
          </w:p>
          <w:p w14:paraId="15C8CFFB" w14:textId="77777777" w:rsidR="00F17AC2" w:rsidRPr="00337685" w:rsidRDefault="00F17AC2" w:rsidP="00F17AC2">
            <w:pPr>
              <w:rPr>
                <w:rFonts w:asciiTheme="minorBidi" w:hAnsiTheme="minorBidi" w:cstheme="minorBidi"/>
                <w:sz w:val="20"/>
              </w:rPr>
            </w:pPr>
          </w:p>
          <w:p w14:paraId="53DF8CA6" w14:textId="77777777" w:rsidR="00F17AC2" w:rsidRPr="00337685" w:rsidRDefault="00F17AC2" w:rsidP="00F17AC2">
            <w:pPr>
              <w:rPr>
                <w:rFonts w:asciiTheme="minorBidi" w:hAnsiTheme="minorBidi" w:cstheme="minorBidi"/>
                <w:b/>
                <w:bCs/>
                <w:sz w:val="20"/>
                <w:u w:val="single"/>
              </w:rPr>
            </w:pPr>
            <w:r w:rsidRPr="00337685">
              <w:rPr>
                <w:rFonts w:asciiTheme="minorBidi" w:hAnsiTheme="minorBidi" w:cstheme="minorBidi"/>
                <w:b/>
                <w:bCs/>
                <w:sz w:val="20"/>
                <w:u w:val="single"/>
              </w:rPr>
              <w:t>Third: Breach of contract</w:t>
            </w:r>
          </w:p>
          <w:p w14:paraId="4223AC8C" w14:textId="77777777" w:rsidR="00F17AC2" w:rsidRPr="00337685" w:rsidRDefault="00F17AC2" w:rsidP="00F17AC2">
            <w:pPr>
              <w:pStyle w:val="ListParagraph"/>
              <w:numPr>
                <w:ilvl w:val="1"/>
                <w:numId w:val="11"/>
              </w:numPr>
              <w:bidi w:val="0"/>
              <w:ind w:left="520"/>
              <w:contextualSpacing/>
              <w:jc w:val="both"/>
              <w:rPr>
                <w:rFonts w:asciiTheme="minorBidi" w:hAnsiTheme="minorBidi" w:cstheme="minorBidi"/>
                <w:sz w:val="20"/>
                <w:szCs w:val="20"/>
              </w:rPr>
            </w:pPr>
            <w:r w:rsidRPr="00337685">
              <w:rPr>
                <w:rFonts w:asciiTheme="minorBidi" w:hAnsiTheme="minorBidi" w:cstheme="minorBidi"/>
                <w:sz w:val="20"/>
                <w:szCs w:val="20"/>
              </w:rPr>
              <w:t>Shall be considered reasons for breach of contract without notice the following cases:</w:t>
            </w:r>
          </w:p>
          <w:p w14:paraId="6D9F5471" w14:textId="77777777" w:rsidR="00F17AC2" w:rsidRPr="00337685" w:rsidRDefault="00F17AC2" w:rsidP="00F17AC2">
            <w:pPr>
              <w:pStyle w:val="ListParagraph"/>
              <w:numPr>
                <w:ilvl w:val="0"/>
                <w:numId w:val="47"/>
              </w:numPr>
              <w:bidi w:val="0"/>
              <w:contextualSpacing/>
              <w:jc w:val="both"/>
              <w:rPr>
                <w:rFonts w:asciiTheme="minorBidi" w:hAnsiTheme="minorBidi" w:cstheme="minorBidi"/>
                <w:sz w:val="20"/>
                <w:szCs w:val="20"/>
              </w:rPr>
            </w:pPr>
            <w:r w:rsidRPr="00337685">
              <w:rPr>
                <w:rFonts w:asciiTheme="minorBidi" w:hAnsiTheme="minorBidi" w:cstheme="minorBidi"/>
                <w:sz w:val="20"/>
                <w:szCs w:val="20"/>
              </w:rPr>
              <w:t>If the contractor is sentenced by a court of law for any crime of corruption, collusion, fraud, money laundering, terrorist financing, conflict of interest, forgery, or fraudulent bankruptcy, in accordance with applicable laws.</w:t>
            </w:r>
          </w:p>
          <w:p w14:paraId="14776E3C" w14:textId="77777777" w:rsidR="00F17AC2" w:rsidRPr="00337685" w:rsidRDefault="00F17AC2" w:rsidP="00F17AC2">
            <w:pPr>
              <w:pStyle w:val="ListParagraph"/>
              <w:numPr>
                <w:ilvl w:val="0"/>
                <w:numId w:val="47"/>
              </w:numPr>
              <w:bidi w:val="0"/>
              <w:contextualSpacing/>
              <w:jc w:val="both"/>
              <w:rPr>
                <w:rFonts w:asciiTheme="minorBidi" w:hAnsiTheme="minorBidi" w:cstheme="minorBidi"/>
                <w:sz w:val="20"/>
                <w:szCs w:val="20"/>
              </w:rPr>
            </w:pPr>
            <w:r w:rsidRPr="00337685">
              <w:rPr>
                <w:rFonts w:asciiTheme="minorBidi" w:hAnsiTheme="minorBidi" w:cstheme="minorBidi"/>
                <w:sz w:val="20"/>
                <w:szCs w:val="20"/>
              </w:rPr>
              <w:t>If any of the cases referred to in Article 8 of this Law applies.</w:t>
            </w:r>
          </w:p>
          <w:p w14:paraId="44CCBEF3" w14:textId="77777777" w:rsidR="00F17AC2" w:rsidRPr="00337685" w:rsidRDefault="00F17AC2" w:rsidP="00F17AC2">
            <w:pPr>
              <w:pStyle w:val="ListParagraph"/>
              <w:numPr>
                <w:ilvl w:val="0"/>
                <w:numId w:val="47"/>
              </w:numPr>
              <w:bidi w:val="0"/>
              <w:contextualSpacing/>
              <w:jc w:val="both"/>
              <w:rPr>
                <w:rFonts w:asciiTheme="minorBidi" w:hAnsiTheme="minorBidi" w:cstheme="minorBidi"/>
                <w:sz w:val="20"/>
                <w:szCs w:val="20"/>
              </w:rPr>
            </w:pPr>
            <w:r w:rsidRPr="00337685">
              <w:rPr>
                <w:rFonts w:asciiTheme="minorBidi" w:hAnsiTheme="minorBidi" w:cstheme="minorBidi"/>
                <w:sz w:val="20"/>
                <w:szCs w:val="20"/>
              </w:rPr>
              <w:t>If the contractor loses the legal capacity thereof.</w:t>
            </w:r>
          </w:p>
          <w:p w14:paraId="7DC6513B" w14:textId="77777777" w:rsidR="00F17AC2" w:rsidRPr="00337685" w:rsidRDefault="00F17AC2" w:rsidP="00F17AC2">
            <w:pPr>
              <w:pStyle w:val="ListParagraph"/>
              <w:numPr>
                <w:ilvl w:val="1"/>
                <w:numId w:val="11"/>
              </w:numPr>
              <w:bidi w:val="0"/>
              <w:ind w:left="520"/>
              <w:contextualSpacing/>
              <w:jc w:val="both"/>
              <w:rPr>
                <w:rFonts w:asciiTheme="minorBidi" w:hAnsiTheme="minorBidi" w:cstheme="minorBidi"/>
                <w:sz w:val="20"/>
                <w:szCs w:val="20"/>
              </w:rPr>
            </w:pPr>
            <w:r w:rsidRPr="00337685">
              <w:rPr>
                <w:rFonts w:asciiTheme="minorBidi" w:hAnsiTheme="minorBidi" w:cstheme="minorBidi"/>
                <w:sz w:val="20"/>
                <w:szCs w:val="20"/>
              </w:rPr>
              <w:t>If any of the reasons stipulated in paragraph 1 of this section leads to a breach of contract, provisions of paragraph 1 of section “Fourth” of this article shall apply.</w:t>
            </w:r>
          </w:p>
          <w:p w14:paraId="3C274649" w14:textId="77777777" w:rsidR="00F17AC2" w:rsidRPr="00337685" w:rsidRDefault="00F17AC2" w:rsidP="00F17AC2">
            <w:pPr>
              <w:rPr>
                <w:rFonts w:asciiTheme="minorBidi" w:hAnsiTheme="minorBidi" w:cstheme="minorBidi"/>
                <w:sz w:val="20"/>
              </w:rPr>
            </w:pPr>
          </w:p>
          <w:p w14:paraId="6786E99F" w14:textId="77777777" w:rsidR="00F17AC2" w:rsidRPr="00337685" w:rsidRDefault="00F17AC2" w:rsidP="00F17AC2">
            <w:pPr>
              <w:rPr>
                <w:rFonts w:asciiTheme="minorBidi" w:hAnsiTheme="minorBidi" w:cstheme="minorBidi"/>
                <w:sz w:val="20"/>
              </w:rPr>
            </w:pPr>
          </w:p>
          <w:p w14:paraId="49C0301E" w14:textId="77777777" w:rsidR="00F17AC2" w:rsidRPr="00337685" w:rsidRDefault="00F17AC2" w:rsidP="00F17AC2">
            <w:pPr>
              <w:rPr>
                <w:rFonts w:asciiTheme="minorBidi" w:hAnsiTheme="minorBidi" w:cstheme="minorBidi"/>
                <w:b/>
                <w:bCs/>
                <w:sz w:val="20"/>
                <w:u w:val="single"/>
              </w:rPr>
            </w:pPr>
            <w:r w:rsidRPr="00337685">
              <w:rPr>
                <w:rFonts w:asciiTheme="minorBidi" w:hAnsiTheme="minorBidi" w:cstheme="minorBidi"/>
                <w:b/>
                <w:bCs/>
                <w:sz w:val="20"/>
                <w:u w:val="single"/>
              </w:rPr>
              <w:t>Fourth: Results of the termination of the contract</w:t>
            </w:r>
          </w:p>
          <w:p w14:paraId="6D02C151" w14:textId="77777777" w:rsidR="00F17AC2" w:rsidRPr="00337685" w:rsidRDefault="00F17AC2" w:rsidP="00F17AC2">
            <w:pPr>
              <w:pStyle w:val="ListParagraph"/>
              <w:numPr>
                <w:ilvl w:val="3"/>
                <w:numId w:val="50"/>
              </w:numPr>
              <w:bidi w:val="0"/>
              <w:ind w:left="520"/>
              <w:contextualSpacing/>
              <w:jc w:val="both"/>
              <w:rPr>
                <w:rFonts w:asciiTheme="minorBidi" w:hAnsiTheme="minorBidi" w:cstheme="minorBidi"/>
                <w:sz w:val="20"/>
                <w:szCs w:val="20"/>
              </w:rPr>
            </w:pPr>
            <w:r w:rsidRPr="00337685">
              <w:rPr>
                <w:rFonts w:asciiTheme="minorBidi" w:hAnsiTheme="minorBidi" w:cstheme="minorBidi"/>
                <w:sz w:val="20"/>
                <w:szCs w:val="20"/>
              </w:rPr>
              <w:t>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Procurement Law shall immediately apply, contrary to any other provisions.</w:t>
            </w:r>
          </w:p>
          <w:p w14:paraId="1DBF3923" w14:textId="06085471" w:rsidR="00F17AC2" w:rsidRPr="00337685" w:rsidRDefault="00F17AC2" w:rsidP="00F17AC2">
            <w:pPr>
              <w:pStyle w:val="ListParagraph"/>
              <w:numPr>
                <w:ilvl w:val="3"/>
                <w:numId w:val="50"/>
              </w:numPr>
              <w:bidi w:val="0"/>
              <w:ind w:left="520"/>
              <w:contextualSpacing/>
              <w:jc w:val="both"/>
              <w:rPr>
                <w:rFonts w:asciiTheme="minorBidi" w:hAnsiTheme="minorBidi" w:cstheme="minorBidi"/>
                <w:sz w:val="20"/>
                <w:szCs w:val="20"/>
              </w:rPr>
            </w:pPr>
            <w:r w:rsidRPr="00337685">
              <w:rPr>
                <w:rFonts w:asciiTheme="minorBidi" w:hAnsiTheme="minorBidi" w:cstheme="minorBidi"/>
                <w:sz w:val="20"/>
                <w:szCs w:val="20"/>
              </w:rPr>
              <w:lastRenderedPageBreak/>
              <w:t>No compensation shall be due for the services provided or the works executed by any person convicted for any of the crimes stipulated in subparagraph “a” of paragraph 1 of section “Third” of  Article 33 of the Public Procurement Law.</w:t>
            </w:r>
          </w:p>
          <w:p w14:paraId="4BFFBF2B" w14:textId="77777777" w:rsidR="00F17AC2" w:rsidRPr="00337685" w:rsidRDefault="00F17AC2" w:rsidP="00F17AC2">
            <w:pPr>
              <w:pStyle w:val="ListParagraph"/>
              <w:numPr>
                <w:ilvl w:val="3"/>
                <w:numId w:val="50"/>
              </w:numPr>
              <w:bidi w:val="0"/>
              <w:ind w:left="520"/>
              <w:contextualSpacing/>
              <w:jc w:val="both"/>
              <w:rPr>
                <w:rFonts w:asciiTheme="minorBidi" w:hAnsiTheme="minorBidi" w:cstheme="minorBidi"/>
                <w:sz w:val="20"/>
                <w:szCs w:val="20"/>
              </w:rPr>
            </w:pPr>
            <w:r w:rsidRPr="00337685">
              <w:rPr>
                <w:rFonts w:asciiTheme="minorBidi" w:hAnsiTheme="minorBidi" w:cstheme="minorBidi"/>
                <w:sz w:val="20"/>
                <w:szCs w:val="20"/>
              </w:rPr>
              <w:t>The decision of the termination of the contract and the reasons thereof shall be published on the contracting authority website, if any, and the central electronic platform of the Public Procurement Authority.</w:t>
            </w:r>
          </w:p>
          <w:p w14:paraId="2D55AB17" w14:textId="77777777" w:rsidR="00F17AC2" w:rsidRPr="00337685" w:rsidRDefault="00F17AC2" w:rsidP="00F17AC2">
            <w:pPr>
              <w:jc w:val="both"/>
              <w:rPr>
                <w:rFonts w:asciiTheme="minorBidi" w:hAnsiTheme="minorBidi" w:cstheme="minorBidi"/>
                <w:sz w:val="20"/>
              </w:rPr>
            </w:pPr>
          </w:p>
          <w:p w14:paraId="4A915C5C" w14:textId="0DD66680" w:rsidR="00F17AC2" w:rsidRPr="00337685" w:rsidRDefault="00F17AC2" w:rsidP="00F17AC2">
            <w:pPr>
              <w:pStyle w:val="Heading2"/>
              <w:numPr>
                <w:ilvl w:val="0"/>
                <w:numId w:val="0"/>
              </w:numPr>
              <w:rPr>
                <w:rFonts w:asciiTheme="minorBidi" w:hAnsiTheme="minorBidi" w:cstheme="minorBidi"/>
                <w:sz w:val="20"/>
                <w:szCs w:val="20"/>
              </w:rPr>
            </w:pPr>
            <w:bookmarkStart w:id="128" w:name="_Toc168051263"/>
            <w:r w:rsidRPr="00337685">
              <w:rPr>
                <w:rFonts w:asciiTheme="minorBidi" w:hAnsiTheme="minorBidi" w:cstheme="minorBidi"/>
                <w:sz w:val="20"/>
                <w:szCs w:val="20"/>
              </w:rPr>
              <w:t xml:space="preserve">Article </w:t>
            </w:r>
            <w:r w:rsidR="00700D56">
              <w:rPr>
                <w:rFonts w:asciiTheme="minorBidi" w:hAnsiTheme="minorBidi" w:cstheme="minorBidi"/>
                <w:sz w:val="20"/>
                <w:szCs w:val="20"/>
              </w:rPr>
              <w:t>29</w:t>
            </w:r>
            <w:r w:rsidRPr="00337685">
              <w:rPr>
                <w:rFonts w:asciiTheme="minorBidi" w:hAnsiTheme="minorBidi" w:cstheme="minorBidi"/>
                <w:sz w:val="20"/>
                <w:szCs w:val="20"/>
              </w:rPr>
              <w:t>: Deduction from a security (Article 39 of the Public Procurement Law)</w:t>
            </w:r>
            <w:bookmarkEnd w:id="128"/>
          </w:p>
          <w:p w14:paraId="45910871" w14:textId="77777777" w:rsidR="00F17AC2" w:rsidRPr="00337685" w:rsidRDefault="00F17AC2" w:rsidP="00F17AC2">
            <w:pPr>
              <w:jc w:val="both"/>
              <w:rPr>
                <w:rFonts w:asciiTheme="minorBidi" w:hAnsiTheme="minorBidi" w:cstheme="minorBidi"/>
                <w:sz w:val="20"/>
              </w:rPr>
            </w:pPr>
            <w:r w:rsidRPr="00337685">
              <w:rPr>
                <w:rFonts w:asciiTheme="minorBidi" w:hAnsiTheme="minorBidi" w:cstheme="minorBidi"/>
                <w:sz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67FDBAC7" w14:textId="33F82829" w:rsidR="00F17AC2" w:rsidRPr="00337685" w:rsidRDefault="00F17AC2" w:rsidP="00F17AC2">
            <w:pPr>
              <w:pStyle w:val="Heading2"/>
              <w:numPr>
                <w:ilvl w:val="0"/>
                <w:numId w:val="0"/>
              </w:numPr>
              <w:ind w:left="-19" w:firstLine="19"/>
              <w:rPr>
                <w:rFonts w:asciiTheme="minorBidi" w:hAnsiTheme="minorBidi" w:cstheme="minorBidi"/>
                <w:sz w:val="20"/>
                <w:szCs w:val="20"/>
              </w:rPr>
            </w:pPr>
            <w:bookmarkStart w:id="129" w:name="_Toc168051264"/>
            <w:r w:rsidRPr="00337685">
              <w:rPr>
                <w:rFonts w:asciiTheme="minorBidi" w:hAnsiTheme="minorBidi" w:cstheme="minorBidi"/>
                <w:sz w:val="20"/>
                <w:szCs w:val="20"/>
              </w:rPr>
              <w:t xml:space="preserve">Article </w:t>
            </w:r>
            <w:r w:rsidR="00700D56">
              <w:rPr>
                <w:rFonts w:asciiTheme="minorBidi" w:hAnsiTheme="minorBidi" w:cstheme="minorBidi"/>
                <w:sz w:val="20"/>
                <w:szCs w:val="20"/>
              </w:rPr>
              <w:t>30</w:t>
            </w:r>
            <w:r w:rsidRPr="00337685">
              <w:rPr>
                <w:rFonts w:asciiTheme="minorBidi" w:hAnsiTheme="minorBidi" w:cstheme="minorBidi"/>
                <w:sz w:val="20"/>
                <w:szCs w:val="20"/>
              </w:rPr>
              <w:t>: Exclusion (Article 40 of the Public Procurement Law)</w:t>
            </w:r>
            <w:bookmarkEnd w:id="129"/>
          </w:p>
          <w:p w14:paraId="0BF35B6F" w14:textId="77777777" w:rsidR="00F17AC2" w:rsidRPr="00337685" w:rsidRDefault="00F17AC2" w:rsidP="00F17AC2">
            <w:pPr>
              <w:jc w:val="both"/>
              <w:rPr>
                <w:rFonts w:asciiTheme="minorBidi" w:hAnsiTheme="minorBidi" w:cstheme="minorBidi"/>
                <w:sz w:val="20"/>
              </w:rPr>
            </w:pPr>
            <w:r w:rsidRPr="00337685">
              <w:rPr>
                <w:rFonts w:asciiTheme="minorBidi" w:hAnsiTheme="minorBidi" w:cstheme="minorBidi"/>
                <w:sz w:val="20"/>
              </w:rPr>
              <w:t>The exclusion provisions apply to the contractor considered in default or against whom a judicial judgment is issued according to the provisions of Article 40 of the Public Procurement Law.</w:t>
            </w:r>
          </w:p>
          <w:p w14:paraId="12075D76" w14:textId="77397262" w:rsidR="00F17AC2" w:rsidRPr="00337685" w:rsidRDefault="00F17AC2" w:rsidP="00F17AC2">
            <w:pPr>
              <w:pStyle w:val="Heading2"/>
              <w:numPr>
                <w:ilvl w:val="0"/>
                <w:numId w:val="0"/>
              </w:numPr>
              <w:ind w:left="-19"/>
              <w:rPr>
                <w:rFonts w:asciiTheme="minorBidi" w:hAnsiTheme="minorBidi" w:cstheme="minorBidi"/>
                <w:sz w:val="20"/>
                <w:szCs w:val="20"/>
              </w:rPr>
            </w:pPr>
            <w:bookmarkStart w:id="130" w:name="_Toc168051265"/>
            <w:r w:rsidRPr="00337685">
              <w:rPr>
                <w:rFonts w:asciiTheme="minorBidi" w:hAnsiTheme="minorBidi" w:cstheme="minorBidi"/>
                <w:sz w:val="20"/>
                <w:szCs w:val="20"/>
              </w:rPr>
              <w:t xml:space="preserve">Article </w:t>
            </w:r>
            <w:r w:rsidR="00700D56">
              <w:rPr>
                <w:rFonts w:asciiTheme="minorBidi" w:hAnsiTheme="minorBidi" w:cstheme="minorBidi"/>
                <w:sz w:val="20"/>
                <w:szCs w:val="20"/>
              </w:rPr>
              <w:t>31</w:t>
            </w:r>
            <w:r w:rsidRPr="00337685">
              <w:rPr>
                <w:rFonts w:asciiTheme="minorBidi" w:hAnsiTheme="minorBidi" w:cstheme="minorBidi"/>
                <w:sz w:val="20"/>
                <w:szCs w:val="20"/>
              </w:rPr>
              <w:t>: Force Majeure</w:t>
            </w:r>
            <w:bookmarkEnd w:id="130"/>
          </w:p>
          <w:p w14:paraId="3F992AD2" w14:textId="77777777" w:rsidR="00F17AC2" w:rsidRPr="00337685" w:rsidRDefault="00F17AC2" w:rsidP="00F17AC2">
            <w:pPr>
              <w:jc w:val="both"/>
              <w:rPr>
                <w:rFonts w:asciiTheme="minorBidi" w:hAnsiTheme="minorBidi" w:cstheme="minorBidi"/>
                <w:sz w:val="20"/>
              </w:rPr>
            </w:pPr>
            <w:r w:rsidRPr="00337685">
              <w:rPr>
                <w:rFonts w:asciiTheme="minorBidi" w:hAnsiTheme="minorBidi" w:cstheme="minorBidi"/>
                <w:sz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720C818B" w14:textId="697BDE79" w:rsidR="00F17AC2" w:rsidRPr="00337685" w:rsidRDefault="00F17AC2" w:rsidP="00F17AC2">
            <w:pPr>
              <w:pStyle w:val="Heading2"/>
              <w:numPr>
                <w:ilvl w:val="0"/>
                <w:numId w:val="0"/>
              </w:numPr>
              <w:rPr>
                <w:rFonts w:asciiTheme="minorBidi" w:hAnsiTheme="minorBidi" w:cstheme="minorBidi"/>
                <w:sz w:val="20"/>
                <w:szCs w:val="20"/>
              </w:rPr>
            </w:pPr>
            <w:bookmarkStart w:id="131" w:name="_Toc168051266"/>
            <w:r w:rsidRPr="00337685">
              <w:rPr>
                <w:rFonts w:asciiTheme="minorBidi" w:hAnsiTheme="minorBidi" w:cstheme="minorBidi"/>
                <w:sz w:val="20"/>
                <w:szCs w:val="20"/>
              </w:rPr>
              <w:t xml:space="preserve">Article </w:t>
            </w:r>
            <w:r w:rsidR="00700D56">
              <w:rPr>
                <w:rFonts w:asciiTheme="minorBidi" w:hAnsiTheme="minorBidi" w:cstheme="minorBidi"/>
                <w:sz w:val="20"/>
                <w:szCs w:val="20"/>
              </w:rPr>
              <w:t>32</w:t>
            </w:r>
            <w:r w:rsidRPr="00337685">
              <w:rPr>
                <w:rFonts w:asciiTheme="minorBidi" w:hAnsiTheme="minorBidi" w:cstheme="minorBidi"/>
                <w:sz w:val="20"/>
                <w:szCs w:val="20"/>
              </w:rPr>
              <w:t>: Integrity</w:t>
            </w:r>
            <w:bookmarkEnd w:id="131"/>
          </w:p>
          <w:p w14:paraId="64D2A7BB" w14:textId="77777777" w:rsidR="00F17AC2" w:rsidRPr="00337685" w:rsidRDefault="00F17AC2" w:rsidP="00F17AC2">
            <w:pPr>
              <w:jc w:val="both"/>
              <w:rPr>
                <w:rFonts w:asciiTheme="minorBidi" w:hAnsiTheme="minorBidi" w:cstheme="minorBidi"/>
                <w:sz w:val="20"/>
              </w:rPr>
            </w:pPr>
            <w:r w:rsidRPr="00337685">
              <w:rPr>
                <w:rFonts w:asciiTheme="minorBidi" w:hAnsiTheme="minorBidi" w:cstheme="minorBidi"/>
                <w:sz w:val="20"/>
              </w:rPr>
              <w:t>The provisions of Article 110 of the Public Procurement Law apply.</w:t>
            </w:r>
          </w:p>
          <w:p w14:paraId="5570F5B3" w14:textId="228EBA1C" w:rsidR="00F17AC2" w:rsidRPr="00337685" w:rsidRDefault="00F17AC2" w:rsidP="00F17AC2">
            <w:pPr>
              <w:pStyle w:val="Heading2"/>
              <w:numPr>
                <w:ilvl w:val="0"/>
                <w:numId w:val="0"/>
              </w:numPr>
              <w:rPr>
                <w:rFonts w:asciiTheme="minorBidi" w:hAnsiTheme="minorBidi" w:cstheme="minorBidi"/>
                <w:sz w:val="20"/>
                <w:szCs w:val="20"/>
              </w:rPr>
            </w:pPr>
            <w:bookmarkStart w:id="132" w:name="_Toc168051267"/>
            <w:r w:rsidRPr="00337685">
              <w:rPr>
                <w:rFonts w:asciiTheme="minorBidi" w:hAnsiTheme="minorBidi" w:cstheme="minorBidi"/>
                <w:sz w:val="20"/>
                <w:szCs w:val="20"/>
              </w:rPr>
              <w:t xml:space="preserve">Article </w:t>
            </w:r>
            <w:r w:rsidR="00700D56">
              <w:rPr>
                <w:rFonts w:asciiTheme="minorBidi" w:hAnsiTheme="minorBidi" w:cstheme="minorBidi"/>
                <w:sz w:val="20"/>
                <w:szCs w:val="20"/>
              </w:rPr>
              <w:t>33</w:t>
            </w:r>
            <w:r w:rsidRPr="00337685">
              <w:rPr>
                <w:rFonts w:asciiTheme="minorBidi" w:hAnsiTheme="minorBidi" w:cstheme="minorBidi"/>
                <w:sz w:val="20"/>
                <w:szCs w:val="20"/>
              </w:rPr>
              <w:t>: Complaints and Objections</w:t>
            </w:r>
            <w:bookmarkEnd w:id="132"/>
          </w:p>
          <w:p w14:paraId="698EB4E9" w14:textId="77777777" w:rsidR="00F17AC2" w:rsidRPr="00337685" w:rsidRDefault="00F17AC2" w:rsidP="00F17AC2">
            <w:pPr>
              <w:jc w:val="both"/>
              <w:rPr>
                <w:rFonts w:asciiTheme="minorBidi" w:hAnsiTheme="minorBidi" w:cstheme="minorBidi"/>
                <w:sz w:val="20"/>
              </w:rPr>
            </w:pPr>
            <w:r w:rsidRPr="00337685">
              <w:rPr>
                <w:rFonts w:asciiTheme="minorBidi" w:hAnsiTheme="minorBidi" w:cstheme="minorBidi"/>
                <w:sz w:val="20"/>
              </w:rPr>
              <w:t xml:space="preserve">Every party with standing and interest, including the Public Procurement Authority, has the right to object to any explicit or implicit action or decision taken, adopted, or applied by any of the procurement entities in the stage preceding the contract's effectiveness, and which violates the provisions of the Public Procurement Law and the general principles related to public procurement. The provisions of Chapter Seven of the Public Procurement Law apply in this regard, and the objection procedures specified by the State Council shall be followed until the establishment of the Appeals Authority as stipulated in the Public Procurement Law. </w:t>
            </w:r>
          </w:p>
          <w:p w14:paraId="1B6CA41E" w14:textId="14B23F67" w:rsidR="00F17AC2" w:rsidRPr="00337685" w:rsidRDefault="00F17AC2" w:rsidP="00F17AC2">
            <w:pPr>
              <w:pStyle w:val="Heading2"/>
              <w:numPr>
                <w:ilvl w:val="0"/>
                <w:numId w:val="0"/>
              </w:numPr>
              <w:ind w:left="-19"/>
              <w:rPr>
                <w:rFonts w:asciiTheme="minorBidi" w:hAnsiTheme="minorBidi" w:cstheme="minorBidi"/>
                <w:sz w:val="20"/>
                <w:szCs w:val="20"/>
              </w:rPr>
            </w:pPr>
            <w:bookmarkStart w:id="133" w:name="_Toc168051268"/>
            <w:r w:rsidRPr="00337685">
              <w:rPr>
                <w:rFonts w:asciiTheme="minorBidi" w:hAnsiTheme="minorBidi" w:cstheme="minorBidi"/>
                <w:sz w:val="20"/>
                <w:szCs w:val="20"/>
              </w:rPr>
              <w:lastRenderedPageBreak/>
              <w:t xml:space="preserve">Article </w:t>
            </w:r>
            <w:r w:rsidR="00700D56">
              <w:rPr>
                <w:rFonts w:asciiTheme="minorBidi" w:hAnsiTheme="minorBidi" w:cstheme="minorBidi"/>
                <w:sz w:val="20"/>
                <w:szCs w:val="20"/>
              </w:rPr>
              <w:t>34</w:t>
            </w:r>
            <w:r w:rsidRPr="00337685">
              <w:rPr>
                <w:rFonts w:asciiTheme="minorBidi" w:hAnsiTheme="minorBidi" w:cstheme="minorBidi"/>
                <w:sz w:val="20"/>
                <w:szCs w:val="20"/>
              </w:rPr>
              <w:t>: Competent Judiciary</w:t>
            </w:r>
            <w:bookmarkEnd w:id="133"/>
          </w:p>
          <w:p w14:paraId="182F96A7" w14:textId="2B07EEBA" w:rsidR="00F17AC2" w:rsidRPr="00337685" w:rsidRDefault="00F17AC2" w:rsidP="00F17AC2">
            <w:pPr>
              <w:jc w:val="both"/>
              <w:rPr>
                <w:rFonts w:asciiTheme="minorBidi" w:hAnsiTheme="minorBidi" w:cstheme="minorBidi"/>
                <w:sz w:val="20"/>
              </w:rPr>
            </w:pPr>
            <w:r w:rsidRPr="00337685">
              <w:rPr>
                <w:rFonts w:asciiTheme="minorBidi" w:hAnsiTheme="minorBidi" w:cstheme="minorBidi"/>
                <w:sz w:val="20"/>
              </w:rPr>
              <w:t>The Lebanese judiciary alone is the competent authority to consider any dispute that may arise between the administration and the contractor due to the execution of this contract.</w:t>
            </w:r>
          </w:p>
          <w:p w14:paraId="74B33C30" w14:textId="77777777" w:rsidR="00F17AC2" w:rsidRPr="00AF376A" w:rsidRDefault="00F17AC2" w:rsidP="00F17AC2">
            <w:pPr>
              <w:pStyle w:val="ListParagraph"/>
              <w:bidi w:val="0"/>
              <w:ind w:left="520"/>
              <w:rPr>
                <w:sz w:val="20"/>
                <w:szCs w:val="20"/>
              </w:rPr>
            </w:pPr>
          </w:p>
        </w:tc>
        <w:tc>
          <w:tcPr>
            <w:tcW w:w="5400" w:type="dxa"/>
            <w:tcBorders>
              <w:top w:val="single" w:sz="4" w:space="0" w:color="auto"/>
              <w:left w:val="single" w:sz="4" w:space="0" w:color="auto"/>
              <w:bottom w:val="single" w:sz="4" w:space="0" w:color="auto"/>
              <w:right w:val="single" w:sz="4" w:space="0" w:color="auto"/>
            </w:tcBorders>
          </w:tcPr>
          <w:p w14:paraId="7A58322F" w14:textId="005EE8B4" w:rsidR="00F17AC2" w:rsidRPr="009942D9" w:rsidRDefault="00F17AC2" w:rsidP="00F17AC2">
            <w:pPr>
              <w:bidi/>
              <w:rPr>
                <w:rFonts w:ascii="Simplified Arabic" w:hAnsi="Simplified Arabic" w:cs="Simplified Arabic"/>
                <w:b/>
                <w:bCs/>
                <w:szCs w:val="22"/>
                <w:rtl/>
              </w:rPr>
            </w:pPr>
            <w:bookmarkStart w:id="134" w:name="_Toc155776070"/>
            <w:bookmarkStart w:id="135" w:name="_Toc156302427"/>
            <w:bookmarkStart w:id="136" w:name="_Toc156560260"/>
            <w:bookmarkStart w:id="137" w:name="_Toc156565182"/>
            <w:bookmarkStart w:id="138" w:name="_Toc159404115"/>
            <w:bookmarkStart w:id="139" w:name="_Toc159405822"/>
            <w:bookmarkStart w:id="140" w:name="_Toc159921196"/>
            <w:bookmarkStart w:id="141" w:name="_Toc155776079"/>
            <w:bookmarkStart w:id="142" w:name="_Toc156302436"/>
            <w:bookmarkStart w:id="143" w:name="_Toc156560269"/>
            <w:bookmarkStart w:id="144" w:name="_Toc156565191"/>
            <w:bookmarkStart w:id="145" w:name="_Toc159404124"/>
            <w:bookmarkStart w:id="146" w:name="_Toc159405831"/>
            <w:bookmarkStart w:id="147" w:name="_Toc159921205"/>
            <w:r w:rsidRPr="009942D9">
              <w:rPr>
                <w:rFonts w:ascii="Simplified Arabic" w:hAnsi="Simplified Arabic" w:cs="Simplified Arabic"/>
                <w:b/>
                <w:bCs/>
                <w:szCs w:val="22"/>
                <w:rtl/>
              </w:rPr>
              <w:lastRenderedPageBreak/>
              <w:t xml:space="preserve">المادة </w:t>
            </w:r>
            <w:r w:rsidR="00700D56">
              <w:rPr>
                <w:rFonts w:ascii="Simplified Arabic" w:hAnsi="Simplified Arabic" w:cs="Simplified Arabic"/>
                <w:b/>
                <w:bCs/>
                <w:szCs w:val="22"/>
              </w:rPr>
              <w:t>28</w:t>
            </w:r>
            <w:r w:rsidRPr="009942D9">
              <w:rPr>
                <w:rFonts w:ascii="Simplified Arabic" w:hAnsi="Simplified Arabic" w:cs="Simplified Arabic"/>
                <w:b/>
                <w:bCs/>
                <w:szCs w:val="22"/>
                <w:rtl/>
              </w:rPr>
              <w:t>: أسباب انتهاء العقد ونتائجه (المادة 33 من قانون الشراء العام)</w:t>
            </w:r>
            <w:bookmarkEnd w:id="134"/>
            <w:bookmarkEnd w:id="135"/>
            <w:bookmarkEnd w:id="136"/>
            <w:bookmarkEnd w:id="137"/>
            <w:bookmarkEnd w:id="138"/>
            <w:bookmarkEnd w:id="139"/>
            <w:bookmarkEnd w:id="140"/>
          </w:p>
          <w:p w14:paraId="26744906" w14:textId="77777777" w:rsidR="00F17AC2" w:rsidRPr="00CF6566" w:rsidRDefault="00F17AC2" w:rsidP="00F17AC2">
            <w:pPr>
              <w:pBdr>
                <w:top w:val="nil"/>
                <w:left w:val="nil"/>
                <w:bottom w:val="nil"/>
                <w:right w:val="nil"/>
                <w:between w:val="nil"/>
              </w:pBdr>
              <w:bidi/>
              <w:rPr>
                <w:rFonts w:ascii="Simplified Arabic" w:hAnsi="Simplified Arabic" w:cs="Simplified Arabic"/>
                <w:b/>
                <w:bCs/>
                <w:szCs w:val="22"/>
                <w:u w:val="single"/>
                <w:rtl/>
              </w:rPr>
            </w:pPr>
            <w:bookmarkStart w:id="148" w:name="_heading=h.1ci93xb" w:colFirst="0" w:colLast="0"/>
            <w:bookmarkStart w:id="149" w:name="_heading=h.3whwml4" w:colFirst="0" w:colLast="0"/>
            <w:bookmarkStart w:id="150" w:name="_heading=h.2bn6wsx" w:colFirst="0" w:colLast="0"/>
            <w:bookmarkEnd w:id="141"/>
            <w:bookmarkEnd w:id="142"/>
            <w:bookmarkEnd w:id="143"/>
            <w:bookmarkEnd w:id="144"/>
            <w:bookmarkEnd w:id="145"/>
            <w:bookmarkEnd w:id="146"/>
            <w:bookmarkEnd w:id="147"/>
            <w:bookmarkEnd w:id="148"/>
            <w:bookmarkEnd w:id="149"/>
            <w:bookmarkEnd w:id="150"/>
            <w:r w:rsidRPr="00CF6566">
              <w:rPr>
                <w:rFonts w:ascii="Simplified Arabic" w:hAnsi="Simplified Arabic" w:cs="Simplified Arabic"/>
                <w:b/>
                <w:bCs/>
                <w:szCs w:val="22"/>
                <w:u w:val="single"/>
                <w:rtl/>
              </w:rPr>
              <w:t>أولًا: النكول</w:t>
            </w:r>
          </w:p>
          <w:p w14:paraId="56222745" w14:textId="77777777" w:rsidR="00F17AC2" w:rsidRDefault="00F17AC2" w:rsidP="00F17AC2">
            <w:p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 xml:space="preserve">يُعتبر </w:t>
            </w:r>
            <w:r w:rsidRPr="00CF6566">
              <w:rPr>
                <w:rFonts w:ascii="Simplified Arabic" w:hAnsi="Simplified Arabic" w:cs="Simplified Arabic"/>
                <w:color w:val="000000"/>
                <w:szCs w:val="22"/>
                <w:rtl/>
              </w:rPr>
              <w:t>الملتزِم</w:t>
            </w:r>
            <w:r w:rsidRPr="00CF6566">
              <w:rPr>
                <w:rFonts w:ascii="Simplified Arabic" w:hAnsi="Simplified Arabic" w:cs="Simplified Arabic"/>
                <w:szCs w:val="22"/>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7922E3E7" w14:textId="77777777" w:rsidR="00F17AC2" w:rsidRDefault="00F17AC2" w:rsidP="00F17AC2">
            <w:pPr>
              <w:pBdr>
                <w:top w:val="nil"/>
                <w:left w:val="nil"/>
                <w:bottom w:val="nil"/>
                <w:right w:val="nil"/>
                <w:between w:val="nil"/>
              </w:pBdr>
              <w:bidi/>
              <w:jc w:val="both"/>
              <w:rPr>
                <w:rFonts w:ascii="Simplified Arabic" w:hAnsi="Simplified Arabic" w:cs="Simplified Arabic"/>
                <w:szCs w:val="22"/>
              </w:rPr>
            </w:pPr>
          </w:p>
          <w:p w14:paraId="77E09583" w14:textId="77777777" w:rsidR="00F17AC2" w:rsidRPr="00CF6566" w:rsidRDefault="00F17AC2" w:rsidP="00F17AC2">
            <w:pPr>
              <w:pBdr>
                <w:top w:val="nil"/>
                <w:left w:val="nil"/>
                <w:bottom w:val="nil"/>
                <w:right w:val="nil"/>
                <w:between w:val="nil"/>
              </w:pBdr>
              <w:bidi/>
              <w:jc w:val="both"/>
              <w:rPr>
                <w:rFonts w:ascii="Simplified Arabic" w:hAnsi="Simplified Arabic" w:cs="Simplified Arabic"/>
                <w:szCs w:val="22"/>
                <w:rtl/>
              </w:rPr>
            </w:pPr>
          </w:p>
          <w:p w14:paraId="774975D4" w14:textId="77777777" w:rsidR="00F17AC2" w:rsidRPr="00CF6566" w:rsidRDefault="00F17AC2" w:rsidP="00F17AC2">
            <w:pPr>
              <w:pBdr>
                <w:top w:val="nil"/>
                <w:left w:val="nil"/>
                <w:bottom w:val="nil"/>
                <w:right w:val="nil"/>
                <w:between w:val="nil"/>
              </w:pBdr>
              <w:bidi/>
              <w:rPr>
                <w:rFonts w:ascii="Simplified Arabic" w:hAnsi="Simplified Arabic" w:cs="Simplified Arabic"/>
                <w:b/>
                <w:bCs/>
                <w:szCs w:val="22"/>
                <w:u w:val="single"/>
                <w:rtl/>
              </w:rPr>
            </w:pPr>
            <w:r w:rsidRPr="00CF6566">
              <w:rPr>
                <w:rFonts w:ascii="Simplified Arabic" w:hAnsi="Simplified Arabic" w:cs="Simplified Arabic"/>
                <w:b/>
                <w:bCs/>
                <w:szCs w:val="22"/>
                <w:u w:val="single"/>
                <w:rtl/>
              </w:rPr>
              <w:t>ثانيًا: الإنهاء</w:t>
            </w:r>
          </w:p>
          <w:p w14:paraId="583A3835" w14:textId="77777777" w:rsidR="00F17AC2" w:rsidRPr="00CF6566" w:rsidRDefault="00F17AC2" w:rsidP="00F17AC2">
            <w:pPr>
              <w:pStyle w:val="ListParagraph"/>
              <w:numPr>
                <w:ilvl w:val="1"/>
                <w:numId w:val="11"/>
              </w:numPr>
              <w:pBdr>
                <w:top w:val="nil"/>
                <w:left w:val="nil"/>
                <w:bottom w:val="nil"/>
                <w:right w:val="nil"/>
                <w:between w:val="nil"/>
              </w:pBdr>
              <w:ind w:left="510"/>
              <w:contextualSpacing/>
              <w:jc w:val="both"/>
              <w:rPr>
                <w:rFonts w:ascii="Simplified Arabic" w:eastAsia="Simplified Arabic" w:hAnsi="Simplified Arabic" w:cs="Simplified Arabic"/>
                <w:sz w:val="22"/>
                <w:szCs w:val="22"/>
              </w:rPr>
            </w:pPr>
            <w:r w:rsidRPr="00CF6566">
              <w:rPr>
                <w:rFonts w:ascii="Simplified Arabic" w:eastAsia="Simplified Arabic" w:hAnsi="Simplified Arabic" w:cs="Simplified Arabic"/>
                <w:sz w:val="22"/>
                <w:szCs w:val="22"/>
                <w:rtl/>
              </w:rPr>
              <w:t>ينتهي العقد حكماً دون الحاجة إلى أيّ إنذار في الحالتين التاليتين</w:t>
            </w:r>
            <w:r w:rsidRPr="00CF6566">
              <w:rPr>
                <w:rFonts w:ascii="Simplified Arabic" w:eastAsia="Simplified Arabic" w:hAnsi="Simplified Arabic" w:cs="Simplified Arabic"/>
                <w:sz w:val="22"/>
                <w:szCs w:val="22"/>
              </w:rPr>
              <w:t>:</w:t>
            </w:r>
          </w:p>
          <w:p w14:paraId="4C8B1C33" w14:textId="77777777" w:rsidR="00F17AC2" w:rsidRPr="00CF6566" w:rsidRDefault="00F17AC2" w:rsidP="00F17AC2">
            <w:pPr>
              <w:pStyle w:val="ListParagraph"/>
              <w:numPr>
                <w:ilvl w:val="0"/>
                <w:numId w:val="33"/>
              </w:numPr>
              <w:pBdr>
                <w:top w:val="nil"/>
                <w:left w:val="nil"/>
                <w:bottom w:val="nil"/>
                <w:right w:val="nil"/>
                <w:between w:val="nil"/>
              </w:pBdr>
              <w:spacing w:after="200"/>
              <w:ind w:left="396" w:hanging="270"/>
              <w:contextualSpacing/>
              <w:jc w:val="both"/>
              <w:rPr>
                <w:rFonts w:ascii="Simplified Arabic" w:hAnsi="Simplified Arabic" w:cs="Simplified Arabic"/>
                <w:sz w:val="22"/>
                <w:szCs w:val="22"/>
              </w:rPr>
            </w:pPr>
            <w:r w:rsidRPr="00CF6566">
              <w:rPr>
                <w:rFonts w:ascii="Simplified Arabic" w:hAnsi="Simplified Arabic" w:cs="Simplified Arabic"/>
                <w:sz w:val="22"/>
                <w:szCs w:val="22"/>
                <w:rtl/>
              </w:rPr>
              <w:t>عند وفاة الـملتزم إذا كان شخصاً طبيعياً، إلاّ إذا وافقت سلطة التعاقد على طلب مواصلة التنفيذ من قبل الورثة</w:t>
            </w:r>
            <w:r w:rsidRPr="00CF6566">
              <w:rPr>
                <w:rFonts w:ascii="Simplified Arabic" w:hAnsi="Simplified Arabic" w:cs="Simplified Arabic"/>
                <w:sz w:val="22"/>
                <w:szCs w:val="22"/>
              </w:rPr>
              <w:t>.</w:t>
            </w:r>
          </w:p>
          <w:p w14:paraId="0FC5AD4B" w14:textId="77777777" w:rsidR="00F17AC2" w:rsidRPr="00CF6566" w:rsidRDefault="00F17AC2" w:rsidP="00F17AC2">
            <w:pPr>
              <w:pStyle w:val="ListParagraph"/>
              <w:numPr>
                <w:ilvl w:val="0"/>
                <w:numId w:val="33"/>
              </w:numPr>
              <w:pBdr>
                <w:top w:val="nil"/>
                <w:left w:val="nil"/>
                <w:bottom w:val="nil"/>
                <w:right w:val="nil"/>
                <w:between w:val="nil"/>
              </w:pBdr>
              <w:spacing w:after="200"/>
              <w:ind w:left="396"/>
              <w:contextualSpacing/>
              <w:jc w:val="both"/>
              <w:rPr>
                <w:rFonts w:ascii="Simplified Arabic" w:hAnsi="Simplified Arabic" w:cs="Simplified Arabic"/>
                <w:sz w:val="22"/>
                <w:szCs w:val="22"/>
              </w:rPr>
            </w:pPr>
            <w:r w:rsidRPr="00CF6566">
              <w:rPr>
                <w:rFonts w:ascii="Simplified Arabic" w:hAnsi="Simplified Arabic" w:cs="Simplified Arabic"/>
                <w:sz w:val="22"/>
                <w:szCs w:val="22"/>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D95C4C7" w14:textId="77777777" w:rsidR="00F17AC2" w:rsidRDefault="00F17AC2" w:rsidP="00F17AC2">
            <w:pPr>
              <w:pStyle w:val="ListParagraph"/>
              <w:numPr>
                <w:ilvl w:val="1"/>
                <w:numId w:val="11"/>
              </w:numPr>
              <w:pBdr>
                <w:top w:val="nil"/>
                <w:left w:val="nil"/>
                <w:bottom w:val="nil"/>
                <w:right w:val="nil"/>
                <w:between w:val="nil"/>
              </w:pBdr>
              <w:ind w:left="306" w:hanging="270"/>
              <w:contextualSpacing/>
              <w:jc w:val="both"/>
              <w:rPr>
                <w:rFonts w:ascii="Simplified Arabic" w:hAnsi="Simplified Arabic" w:cs="Simplified Arabic"/>
                <w:sz w:val="22"/>
                <w:szCs w:val="22"/>
              </w:rPr>
            </w:pPr>
            <w:r w:rsidRPr="00CF6566">
              <w:rPr>
                <w:rFonts w:ascii="Simplified Arabic" w:hAnsi="Simplified Arabic" w:cs="Simplified Arabic"/>
                <w:sz w:val="22"/>
                <w:szCs w:val="22"/>
                <w:rtl/>
              </w:rPr>
              <w:t>يَجوز لسلطة التعاقد إنهاء العقد إذا تعذّر على الـملتزم القيام بأيّ من إلتزاماته التعاقدية بنتيجة القوة القاهرة</w:t>
            </w:r>
            <w:r w:rsidRPr="00CF6566">
              <w:rPr>
                <w:rFonts w:ascii="Simplified Arabic" w:hAnsi="Simplified Arabic" w:cs="Simplified Arabic"/>
                <w:sz w:val="22"/>
                <w:szCs w:val="22"/>
              </w:rPr>
              <w:t>.</w:t>
            </w:r>
          </w:p>
          <w:p w14:paraId="45C8FB2D" w14:textId="77777777" w:rsidR="00F17AC2" w:rsidRDefault="00F17AC2" w:rsidP="00F17AC2">
            <w:pPr>
              <w:pStyle w:val="ListParagraph"/>
              <w:pBdr>
                <w:top w:val="nil"/>
                <w:left w:val="nil"/>
                <w:bottom w:val="nil"/>
                <w:right w:val="nil"/>
                <w:between w:val="nil"/>
              </w:pBdr>
              <w:ind w:left="306"/>
              <w:contextualSpacing/>
              <w:jc w:val="both"/>
              <w:rPr>
                <w:rFonts w:ascii="Simplified Arabic" w:hAnsi="Simplified Arabic" w:cs="Simplified Arabic"/>
                <w:sz w:val="22"/>
                <w:szCs w:val="22"/>
              </w:rPr>
            </w:pPr>
          </w:p>
          <w:p w14:paraId="65AAD86A" w14:textId="77777777" w:rsidR="00F17AC2" w:rsidRPr="00CF6566" w:rsidRDefault="00F17AC2" w:rsidP="00F17AC2">
            <w:pPr>
              <w:bidi/>
              <w:ind w:left="-6"/>
              <w:rPr>
                <w:rFonts w:ascii="Simplified Arabic" w:hAnsi="Simplified Arabic" w:cs="Simplified Arabic"/>
                <w:bCs/>
                <w:szCs w:val="22"/>
                <w:u w:val="single"/>
              </w:rPr>
            </w:pPr>
            <w:r w:rsidRPr="00CF6566">
              <w:rPr>
                <w:rFonts w:ascii="Simplified Arabic" w:hAnsi="Simplified Arabic" w:cs="Simplified Arabic"/>
                <w:bCs/>
                <w:szCs w:val="22"/>
                <w:u w:val="single"/>
                <w:rtl/>
              </w:rPr>
              <w:t>ثالثاً: الفسخ</w:t>
            </w:r>
          </w:p>
          <w:p w14:paraId="663D3758" w14:textId="77777777" w:rsidR="00F17AC2" w:rsidRPr="00CF6566" w:rsidRDefault="00F17AC2" w:rsidP="00F17AC2">
            <w:pPr>
              <w:pStyle w:val="ListParagraph"/>
              <w:numPr>
                <w:ilvl w:val="1"/>
                <w:numId w:val="34"/>
              </w:numPr>
              <w:pBdr>
                <w:top w:val="nil"/>
                <w:left w:val="nil"/>
                <w:bottom w:val="nil"/>
                <w:right w:val="nil"/>
                <w:between w:val="nil"/>
              </w:pBdr>
              <w:spacing w:after="200"/>
              <w:ind w:left="396"/>
              <w:contextualSpacing/>
              <w:jc w:val="both"/>
              <w:rPr>
                <w:rFonts w:ascii="Simplified Arabic" w:eastAsia="Simplified Arabic" w:hAnsi="Simplified Arabic" w:cs="Simplified Arabic"/>
                <w:sz w:val="22"/>
                <w:szCs w:val="22"/>
                <w:rtl/>
              </w:rPr>
            </w:pPr>
            <w:r w:rsidRPr="00CF6566">
              <w:rPr>
                <w:rFonts w:ascii="Simplified Arabic" w:eastAsia="Simplified Arabic" w:hAnsi="Simplified Arabic" w:cs="Simplified Arabic"/>
                <w:sz w:val="22"/>
                <w:szCs w:val="22"/>
                <w:rtl/>
              </w:rPr>
              <w:t>يُفسخ العقد حكماً دون الحاجة إلى أيّ إنذار في أيٍّ من الحالات التالية:</w:t>
            </w:r>
          </w:p>
          <w:p w14:paraId="558106D4" w14:textId="77777777" w:rsidR="00F17AC2" w:rsidRPr="00CF6566" w:rsidRDefault="00F17AC2" w:rsidP="00F17AC2">
            <w:pPr>
              <w:pStyle w:val="ListParagraph"/>
              <w:numPr>
                <w:ilvl w:val="0"/>
                <w:numId w:val="35"/>
              </w:numPr>
              <w:pBdr>
                <w:top w:val="nil"/>
                <w:left w:val="nil"/>
                <w:bottom w:val="nil"/>
                <w:right w:val="nil"/>
                <w:between w:val="nil"/>
              </w:pBdr>
              <w:spacing w:after="200"/>
              <w:contextualSpacing/>
              <w:jc w:val="both"/>
              <w:rPr>
                <w:rFonts w:ascii="Simplified Arabic" w:hAnsi="Simplified Arabic" w:cs="Simplified Arabic"/>
                <w:sz w:val="22"/>
                <w:szCs w:val="22"/>
              </w:rPr>
            </w:pPr>
            <w:r w:rsidRPr="00CF6566">
              <w:rPr>
                <w:rFonts w:ascii="Simplified Arabic" w:hAnsi="Simplified Arabic" w:cs="Simplified Arabic"/>
                <w:sz w:val="22"/>
                <w:szCs w:val="22"/>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51EFE761" w14:textId="77777777" w:rsidR="00F17AC2" w:rsidRPr="00CF6566" w:rsidRDefault="00F17AC2" w:rsidP="00F17AC2">
            <w:pPr>
              <w:pStyle w:val="ListParagraph"/>
              <w:numPr>
                <w:ilvl w:val="0"/>
                <w:numId w:val="35"/>
              </w:numPr>
              <w:pBdr>
                <w:top w:val="nil"/>
                <w:left w:val="nil"/>
                <w:bottom w:val="nil"/>
                <w:right w:val="nil"/>
                <w:between w:val="nil"/>
              </w:pBdr>
              <w:spacing w:after="200"/>
              <w:contextualSpacing/>
              <w:jc w:val="both"/>
              <w:rPr>
                <w:rFonts w:ascii="Simplified Arabic" w:hAnsi="Simplified Arabic" w:cs="Simplified Arabic"/>
                <w:sz w:val="22"/>
                <w:szCs w:val="22"/>
              </w:rPr>
            </w:pPr>
            <w:r w:rsidRPr="00CF6566">
              <w:rPr>
                <w:rFonts w:ascii="Simplified Arabic" w:hAnsi="Simplified Arabic" w:cs="Simplified Arabic"/>
                <w:sz w:val="22"/>
                <w:szCs w:val="22"/>
                <w:rtl/>
              </w:rPr>
              <w:t>إذا تحقَّقَت أيّ حالة من الحالات الـمذكورة في الـمادة 8 من هذا القانون.</w:t>
            </w:r>
          </w:p>
          <w:p w14:paraId="7B8C5172" w14:textId="77777777" w:rsidR="00F17AC2" w:rsidRPr="00CF6566" w:rsidRDefault="00F17AC2" w:rsidP="00F17AC2">
            <w:pPr>
              <w:pStyle w:val="ListParagraph"/>
              <w:numPr>
                <w:ilvl w:val="0"/>
                <w:numId w:val="35"/>
              </w:numPr>
              <w:pBdr>
                <w:top w:val="nil"/>
                <w:left w:val="nil"/>
                <w:bottom w:val="nil"/>
                <w:right w:val="nil"/>
                <w:between w:val="nil"/>
              </w:pBdr>
              <w:spacing w:after="200"/>
              <w:contextualSpacing/>
              <w:jc w:val="both"/>
              <w:rPr>
                <w:rFonts w:ascii="Simplified Arabic" w:hAnsi="Simplified Arabic" w:cs="Simplified Arabic"/>
                <w:sz w:val="22"/>
                <w:szCs w:val="22"/>
                <w:rtl/>
              </w:rPr>
            </w:pPr>
            <w:r w:rsidRPr="00CF6566">
              <w:rPr>
                <w:rFonts w:ascii="Simplified Arabic" w:hAnsi="Simplified Arabic" w:cs="Simplified Arabic"/>
                <w:sz w:val="22"/>
                <w:szCs w:val="22"/>
                <w:rtl/>
              </w:rPr>
              <w:t>في حال فُقدان أهلية الـملتزم.</w:t>
            </w:r>
          </w:p>
          <w:p w14:paraId="511D811E" w14:textId="77777777" w:rsidR="00F17AC2" w:rsidRDefault="00F17AC2" w:rsidP="00F17AC2">
            <w:pPr>
              <w:pStyle w:val="ListParagraph"/>
              <w:numPr>
                <w:ilvl w:val="1"/>
                <w:numId w:val="34"/>
              </w:numPr>
              <w:pBdr>
                <w:top w:val="nil"/>
                <w:left w:val="nil"/>
                <w:bottom w:val="nil"/>
                <w:right w:val="nil"/>
                <w:between w:val="nil"/>
              </w:pBdr>
              <w:ind w:left="396"/>
              <w:contextualSpacing/>
              <w:jc w:val="both"/>
              <w:rPr>
                <w:rFonts w:ascii="Simplified Arabic" w:hAnsi="Simplified Arabic" w:cs="Simplified Arabic"/>
                <w:sz w:val="22"/>
                <w:szCs w:val="22"/>
              </w:rPr>
            </w:pPr>
            <w:r w:rsidRPr="00CF6566">
              <w:rPr>
                <w:rFonts w:ascii="Simplified Arabic" w:hAnsi="Simplified Arabic" w:cs="Simplified Arabic"/>
                <w:sz w:val="22"/>
                <w:szCs w:val="22"/>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0A00BA44" w14:textId="77777777" w:rsidR="00F17AC2" w:rsidRPr="00CF6566" w:rsidRDefault="00F17AC2" w:rsidP="00F17AC2">
            <w:pPr>
              <w:pStyle w:val="ListParagraph"/>
              <w:pBdr>
                <w:top w:val="nil"/>
                <w:left w:val="nil"/>
                <w:bottom w:val="nil"/>
                <w:right w:val="nil"/>
                <w:between w:val="nil"/>
              </w:pBdr>
              <w:ind w:left="396"/>
              <w:contextualSpacing/>
              <w:jc w:val="both"/>
              <w:rPr>
                <w:rFonts w:ascii="Simplified Arabic" w:hAnsi="Simplified Arabic" w:cs="Simplified Arabic"/>
                <w:sz w:val="22"/>
                <w:szCs w:val="22"/>
              </w:rPr>
            </w:pPr>
          </w:p>
          <w:p w14:paraId="73EF3BBB" w14:textId="77777777" w:rsidR="00F17AC2" w:rsidRPr="00CF6566" w:rsidRDefault="00F17AC2" w:rsidP="00F17AC2">
            <w:pPr>
              <w:pBdr>
                <w:top w:val="nil"/>
                <w:left w:val="nil"/>
                <w:bottom w:val="nil"/>
                <w:right w:val="nil"/>
                <w:between w:val="nil"/>
              </w:pBdr>
              <w:bidi/>
              <w:rPr>
                <w:rFonts w:ascii="Simplified Arabic" w:hAnsi="Simplified Arabic" w:cs="Simplified Arabic"/>
                <w:b/>
                <w:bCs/>
                <w:szCs w:val="22"/>
                <w:u w:val="single"/>
                <w:rtl/>
              </w:rPr>
            </w:pPr>
            <w:r w:rsidRPr="00CF6566">
              <w:rPr>
                <w:rFonts w:ascii="Simplified Arabic" w:hAnsi="Simplified Arabic" w:cs="Simplified Arabic"/>
                <w:b/>
                <w:bCs/>
                <w:szCs w:val="22"/>
                <w:u w:val="single"/>
                <w:rtl/>
              </w:rPr>
              <w:t xml:space="preserve"> رابعاً: نتائج انتهاء العقد:</w:t>
            </w:r>
          </w:p>
          <w:p w14:paraId="3BD35AFD" w14:textId="77777777" w:rsidR="00F17AC2" w:rsidRPr="00CF6566" w:rsidRDefault="00F17AC2" w:rsidP="00F17AC2">
            <w:pPr>
              <w:pBdr>
                <w:top w:val="nil"/>
                <w:left w:val="nil"/>
                <w:bottom w:val="nil"/>
                <w:right w:val="nil"/>
                <w:between w:val="nil"/>
              </w:pBdr>
              <w:bidi/>
              <w:rPr>
                <w:rFonts w:ascii="Simplified Arabic" w:hAnsi="Simplified Arabic" w:cs="Simplified Arabic"/>
                <w:b/>
                <w:bCs/>
                <w:szCs w:val="22"/>
                <w:u w:val="single"/>
                <w:rtl/>
              </w:rPr>
            </w:pPr>
            <w:r w:rsidRPr="00CF6566">
              <w:rPr>
                <w:rFonts w:ascii="Simplified Arabic" w:hAnsi="Simplified Arabic" w:cs="Simplified Arabic"/>
                <w:szCs w:val="22"/>
                <w:rtl/>
              </w:rPr>
              <w:lastRenderedPageBreak/>
              <w:t>1. 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36565EAC" w14:textId="77777777" w:rsidR="00F17AC2" w:rsidRPr="00CF6566" w:rsidRDefault="00F17AC2" w:rsidP="00F17AC2">
            <w:pPr>
              <w:pStyle w:val="ListParagraph"/>
              <w:numPr>
                <w:ilvl w:val="1"/>
                <w:numId w:val="15"/>
              </w:numPr>
              <w:pBdr>
                <w:top w:val="nil"/>
                <w:left w:val="nil"/>
                <w:bottom w:val="nil"/>
                <w:right w:val="nil"/>
                <w:between w:val="nil"/>
              </w:pBdr>
              <w:spacing w:after="200"/>
              <w:ind w:left="306" w:hanging="270"/>
              <w:contextualSpacing/>
              <w:jc w:val="both"/>
              <w:rPr>
                <w:rFonts w:ascii="Simplified Arabic" w:hAnsi="Simplified Arabic" w:cs="Simplified Arabic"/>
                <w:sz w:val="22"/>
                <w:szCs w:val="22"/>
              </w:rPr>
            </w:pPr>
            <w:r w:rsidRPr="00CF6566">
              <w:rPr>
                <w:rFonts w:ascii="Simplified Arabic" w:hAnsi="Simplified Arabic" w:cs="Simplified Arabic"/>
                <w:sz w:val="22"/>
                <w:szCs w:val="22"/>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CF6566">
              <w:rPr>
                <w:rFonts w:ascii="Simplified Arabic" w:hAnsi="Simplified Arabic" w:cs="Simplified Arabic"/>
                <w:sz w:val="22"/>
                <w:szCs w:val="22"/>
              </w:rPr>
              <w:t xml:space="preserve"> </w:t>
            </w:r>
          </w:p>
          <w:p w14:paraId="2A7AC041" w14:textId="77777777" w:rsidR="00F17AC2" w:rsidRPr="00CF6566" w:rsidRDefault="00F17AC2" w:rsidP="00F17AC2">
            <w:pPr>
              <w:pStyle w:val="ListParagraph"/>
              <w:numPr>
                <w:ilvl w:val="1"/>
                <w:numId w:val="15"/>
              </w:numPr>
              <w:pBdr>
                <w:top w:val="nil"/>
                <w:left w:val="nil"/>
                <w:bottom w:val="nil"/>
                <w:right w:val="nil"/>
                <w:between w:val="nil"/>
              </w:pBdr>
              <w:ind w:left="306" w:hanging="270"/>
              <w:contextualSpacing/>
              <w:jc w:val="both"/>
              <w:rPr>
                <w:rFonts w:ascii="Simplified Arabic" w:hAnsi="Simplified Arabic" w:cs="Simplified Arabic"/>
                <w:sz w:val="22"/>
                <w:szCs w:val="22"/>
              </w:rPr>
            </w:pPr>
            <w:r w:rsidRPr="00CF6566">
              <w:rPr>
                <w:rFonts w:ascii="Simplified Arabic" w:hAnsi="Simplified Arabic" w:cs="Simplified Arabic"/>
                <w:sz w:val="22"/>
                <w:szCs w:val="22"/>
                <w:rtl/>
              </w:rPr>
              <w:t>يُنشر قرار انتهاء العقد وأسبابه على الـموقع الالكتروني لسلطة التعاقد إن وُجِد وعلى الـمنصة الإلكترونيّة الـمركزيّة لدى هيئة الشراء العام.</w:t>
            </w:r>
          </w:p>
          <w:p w14:paraId="422E5A4D" w14:textId="77777777" w:rsidR="00F17AC2" w:rsidRDefault="00F17AC2" w:rsidP="00F17AC2">
            <w:pPr>
              <w:pBdr>
                <w:top w:val="nil"/>
                <w:left w:val="nil"/>
                <w:bottom w:val="nil"/>
                <w:right w:val="nil"/>
                <w:between w:val="nil"/>
              </w:pBdr>
              <w:bidi/>
              <w:rPr>
                <w:rFonts w:ascii="Simplified Arabic" w:hAnsi="Simplified Arabic" w:cs="Simplified Arabic"/>
                <w:szCs w:val="22"/>
              </w:rPr>
            </w:pPr>
          </w:p>
          <w:p w14:paraId="0B3D50B4" w14:textId="5FFCB2E3" w:rsidR="00F17AC2" w:rsidRPr="009942D9" w:rsidRDefault="00F17AC2" w:rsidP="00F17AC2">
            <w:pPr>
              <w:bidi/>
              <w:rPr>
                <w:rFonts w:ascii="Simplified Arabic" w:hAnsi="Simplified Arabic" w:cs="Simplified Arabic"/>
                <w:b/>
                <w:bCs/>
                <w:szCs w:val="22"/>
              </w:rPr>
            </w:pPr>
            <w:r w:rsidRPr="009942D9">
              <w:rPr>
                <w:rFonts w:ascii="Simplified Arabic" w:hAnsi="Simplified Arabic" w:cs="Simplified Arabic"/>
                <w:b/>
                <w:bCs/>
                <w:szCs w:val="22"/>
                <w:rtl/>
              </w:rPr>
              <w:t xml:space="preserve">المادة </w:t>
            </w:r>
            <w:r w:rsidR="00700D56">
              <w:rPr>
                <w:rFonts w:ascii="Simplified Arabic" w:hAnsi="Simplified Arabic" w:cs="Simplified Arabic"/>
                <w:b/>
                <w:bCs/>
                <w:szCs w:val="22"/>
              </w:rPr>
              <w:t>29</w:t>
            </w:r>
            <w:r w:rsidRPr="009942D9">
              <w:rPr>
                <w:rFonts w:ascii="Simplified Arabic" w:hAnsi="Simplified Arabic" w:cs="Simplified Arabic"/>
                <w:b/>
                <w:bCs/>
                <w:szCs w:val="22"/>
                <w:rtl/>
              </w:rPr>
              <w:t>: الاقتطاع من الضمان (المادة 39 من قانون الشراء العام)</w:t>
            </w:r>
          </w:p>
          <w:p w14:paraId="64C792CC" w14:textId="77777777" w:rsidR="00F17AC2" w:rsidRDefault="00F17AC2" w:rsidP="00F17AC2">
            <w:pPr>
              <w:bidi/>
              <w:ind w:left="-6"/>
              <w:jc w:val="both"/>
              <w:rPr>
                <w:rFonts w:ascii="Simplified Arabic" w:hAnsi="Simplified Arabic" w:cs="Simplified Arabic"/>
                <w:szCs w:val="22"/>
              </w:rPr>
            </w:pPr>
            <w:bookmarkStart w:id="151" w:name="_heading=h.3as4poj" w:colFirst="0" w:colLast="0"/>
            <w:bookmarkEnd w:id="151"/>
            <w:r w:rsidRPr="00CF6566">
              <w:rPr>
                <w:rFonts w:ascii="Simplified Arabic" w:hAnsi="Simplified Arabic" w:cs="Simplified Arabic"/>
                <w:szCs w:val="22"/>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6B807A56" w14:textId="77777777" w:rsidR="00F17AC2" w:rsidRDefault="00F17AC2" w:rsidP="00F17AC2">
            <w:pPr>
              <w:bidi/>
              <w:ind w:left="-6"/>
              <w:jc w:val="both"/>
              <w:rPr>
                <w:rFonts w:ascii="Simplified Arabic" w:hAnsi="Simplified Arabic" w:cs="Simplified Arabic"/>
                <w:szCs w:val="22"/>
              </w:rPr>
            </w:pPr>
          </w:p>
          <w:p w14:paraId="14DC68C0" w14:textId="77777777" w:rsidR="00F17AC2" w:rsidRDefault="00F17AC2" w:rsidP="00F17AC2">
            <w:pPr>
              <w:bidi/>
              <w:ind w:left="-6"/>
              <w:jc w:val="both"/>
              <w:rPr>
                <w:rFonts w:ascii="Simplified Arabic" w:hAnsi="Simplified Arabic" w:cs="Simplified Arabic"/>
                <w:szCs w:val="22"/>
              </w:rPr>
            </w:pPr>
          </w:p>
          <w:p w14:paraId="58129C34" w14:textId="7AAE0C74" w:rsidR="00F17AC2" w:rsidRPr="00CF6566" w:rsidRDefault="00F17AC2" w:rsidP="00F17AC2">
            <w:pPr>
              <w:bidi/>
              <w:ind w:left="-6"/>
              <w:jc w:val="both"/>
              <w:rPr>
                <w:rFonts w:ascii="Simplified Arabic" w:hAnsi="Simplified Arabic" w:cs="Simplified Arabic"/>
                <w:szCs w:val="22"/>
                <w:rtl/>
              </w:rPr>
            </w:pPr>
            <w:r w:rsidRPr="009942D9">
              <w:rPr>
                <w:rFonts w:ascii="Simplified Arabic" w:hAnsi="Simplified Arabic" w:cs="Simplified Arabic"/>
                <w:b/>
                <w:bCs/>
                <w:szCs w:val="22"/>
                <w:rtl/>
              </w:rPr>
              <w:t xml:space="preserve">المادة </w:t>
            </w:r>
            <w:r w:rsidR="00700D56">
              <w:rPr>
                <w:rFonts w:ascii="Simplified Arabic" w:hAnsi="Simplified Arabic" w:cs="Simplified Arabic"/>
                <w:b/>
                <w:bCs/>
                <w:szCs w:val="22"/>
              </w:rPr>
              <w:t>30</w:t>
            </w:r>
            <w:r w:rsidRPr="009942D9">
              <w:rPr>
                <w:rFonts w:ascii="Simplified Arabic" w:hAnsi="Simplified Arabic" w:cs="Simplified Arabic"/>
                <w:b/>
                <w:bCs/>
                <w:szCs w:val="22"/>
                <w:rtl/>
              </w:rPr>
              <w:t>: الإقصـاء (المادة 40 من قانون الشراء العام)</w:t>
            </w:r>
          </w:p>
          <w:p w14:paraId="51B9586C" w14:textId="77777777" w:rsidR="00F17AC2" w:rsidRDefault="00F17AC2" w:rsidP="00F17AC2">
            <w:pPr>
              <w:bidi/>
              <w:ind w:left="-6"/>
              <w:jc w:val="both"/>
              <w:rPr>
                <w:rFonts w:ascii="Simplified Arabic" w:hAnsi="Simplified Arabic" w:cs="Simplified Arabic"/>
                <w:szCs w:val="22"/>
              </w:rPr>
            </w:pPr>
            <w:bookmarkStart w:id="152" w:name="_heading=h.1pxezwc" w:colFirst="0" w:colLast="0"/>
            <w:bookmarkEnd w:id="152"/>
            <w:r w:rsidRPr="00CF6566">
              <w:rPr>
                <w:rFonts w:ascii="Simplified Arabic" w:hAnsi="Simplified Arabic" w:cs="Simplified Arabic"/>
                <w:szCs w:val="22"/>
                <w:rtl/>
              </w:rPr>
              <w:t>تطبق أحكام الإقصاء على الملتزم الذي يعتبر ناكلًا أو الذي يصدر بحقه حكم قضائي وفقًا لما نصت عليه المادة 40 من قانون الشراء العام.</w:t>
            </w:r>
            <w:bookmarkStart w:id="153" w:name="_heading=h.49x2ik5" w:colFirst="0" w:colLast="0"/>
            <w:bookmarkStart w:id="154" w:name="_heading=h.2p2csry" w:colFirst="0" w:colLast="0"/>
            <w:bookmarkStart w:id="155" w:name="_heading=h.23ckvvd" w:colFirst="0" w:colLast="0"/>
            <w:bookmarkStart w:id="156" w:name="_heading=h.ihv636" w:colFirst="0" w:colLast="0"/>
            <w:bookmarkStart w:id="157" w:name="_heading=h.32hioqz" w:colFirst="0" w:colLast="0"/>
            <w:bookmarkStart w:id="158" w:name="_heading=h.1hmsyys" w:colFirst="0" w:colLast="0"/>
            <w:bookmarkStart w:id="159" w:name="_heading=h.41mghml" w:colFirst="0" w:colLast="0"/>
            <w:bookmarkStart w:id="160" w:name="_heading=h.vx1227" w:colFirst="0" w:colLast="0"/>
            <w:bookmarkStart w:id="161" w:name="_heading=h.3fwokq0" w:colFirst="0" w:colLast="0"/>
            <w:bookmarkStart w:id="162" w:name="_heading=h.nmf14n" w:colFirst="0" w:colLast="0"/>
            <w:bookmarkEnd w:id="153"/>
            <w:bookmarkEnd w:id="154"/>
            <w:bookmarkEnd w:id="155"/>
            <w:bookmarkEnd w:id="156"/>
            <w:bookmarkEnd w:id="157"/>
            <w:bookmarkEnd w:id="158"/>
            <w:bookmarkEnd w:id="159"/>
            <w:bookmarkEnd w:id="160"/>
            <w:bookmarkEnd w:id="161"/>
            <w:bookmarkEnd w:id="162"/>
          </w:p>
          <w:p w14:paraId="7C2FBC82" w14:textId="77777777" w:rsidR="00F17AC2" w:rsidRDefault="00F17AC2" w:rsidP="00F17AC2">
            <w:pPr>
              <w:bidi/>
              <w:ind w:left="-6"/>
              <w:jc w:val="both"/>
              <w:rPr>
                <w:rFonts w:ascii="Simplified Arabic" w:hAnsi="Simplified Arabic" w:cs="Simplified Arabic"/>
                <w:szCs w:val="22"/>
                <w:lang w:bidi="ar-LB"/>
              </w:rPr>
            </w:pPr>
          </w:p>
          <w:p w14:paraId="2D72AB19" w14:textId="311EA4B5" w:rsidR="00F17AC2" w:rsidRPr="00CF6566" w:rsidRDefault="00F17AC2" w:rsidP="00F17AC2">
            <w:pPr>
              <w:bidi/>
              <w:ind w:left="-6"/>
              <w:jc w:val="both"/>
              <w:rPr>
                <w:rFonts w:ascii="Simplified Arabic" w:hAnsi="Simplified Arabic" w:cs="Simplified Arabic"/>
                <w:szCs w:val="22"/>
                <w:rtl/>
              </w:rPr>
            </w:pPr>
            <w:r w:rsidRPr="009942D9">
              <w:rPr>
                <w:rFonts w:ascii="Simplified Arabic" w:hAnsi="Simplified Arabic" w:cs="Simplified Arabic"/>
                <w:b/>
                <w:bCs/>
                <w:szCs w:val="22"/>
                <w:rtl/>
              </w:rPr>
              <w:t xml:space="preserve">المادة </w:t>
            </w:r>
            <w:r w:rsidR="00700D56">
              <w:rPr>
                <w:rFonts w:ascii="Simplified Arabic" w:hAnsi="Simplified Arabic" w:cs="Simplified Arabic"/>
                <w:b/>
                <w:bCs/>
                <w:szCs w:val="22"/>
              </w:rPr>
              <w:t>31</w:t>
            </w:r>
            <w:r w:rsidRPr="009942D9">
              <w:rPr>
                <w:rFonts w:ascii="Simplified Arabic" w:hAnsi="Simplified Arabic" w:cs="Simplified Arabic"/>
                <w:b/>
                <w:bCs/>
                <w:szCs w:val="22"/>
                <w:rtl/>
              </w:rPr>
              <w:t>: القوّة القاهرة</w:t>
            </w:r>
          </w:p>
          <w:p w14:paraId="6DC05871" w14:textId="77777777" w:rsidR="00F17AC2" w:rsidRPr="009942D9" w:rsidRDefault="00F17AC2" w:rsidP="00F17AC2">
            <w:pPr>
              <w:bidi/>
              <w:rPr>
                <w:rFonts w:ascii="Simplified Arabic" w:hAnsi="Simplified Arabic" w:cs="Simplified Arabic"/>
                <w:b/>
                <w:bCs/>
                <w:szCs w:val="22"/>
              </w:rPr>
            </w:pPr>
            <w:bookmarkStart w:id="163" w:name="_Toc155776083"/>
            <w:bookmarkStart w:id="164" w:name="_Toc156302440"/>
            <w:bookmarkStart w:id="165" w:name="_Toc156560273"/>
            <w:bookmarkStart w:id="166" w:name="_Toc156565195"/>
            <w:bookmarkStart w:id="167" w:name="_Toc159404128"/>
            <w:bookmarkStart w:id="168" w:name="_Toc159405835"/>
            <w:bookmarkStart w:id="169" w:name="_Toc159921209"/>
            <w:r w:rsidRPr="009942D9">
              <w:rPr>
                <w:rFonts w:ascii="Simplified Arabic" w:hAnsi="Simplified Arabic" w:cs="Simplified Arabic"/>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bookmarkEnd w:id="163"/>
            <w:bookmarkEnd w:id="164"/>
            <w:bookmarkEnd w:id="165"/>
            <w:bookmarkEnd w:id="166"/>
            <w:bookmarkEnd w:id="167"/>
            <w:bookmarkEnd w:id="168"/>
            <w:bookmarkEnd w:id="169"/>
          </w:p>
          <w:p w14:paraId="070DD101" w14:textId="77777777" w:rsidR="00F17AC2" w:rsidRDefault="00F17AC2" w:rsidP="00F17AC2">
            <w:pPr>
              <w:bidi/>
              <w:rPr>
                <w:rFonts w:ascii="Simplified Arabic" w:hAnsi="Simplified Arabic" w:cs="Simplified Arabic"/>
                <w:szCs w:val="22"/>
                <w:rtl/>
              </w:rPr>
            </w:pPr>
          </w:p>
          <w:p w14:paraId="2C5F2D95" w14:textId="34E1A10D" w:rsidR="00F17AC2" w:rsidRPr="00B4091F" w:rsidRDefault="00F17AC2" w:rsidP="00F17AC2">
            <w:pPr>
              <w:bidi/>
              <w:rPr>
                <w:rFonts w:ascii="Simplified Arabic" w:hAnsi="Simplified Arabic" w:cs="Simplified Arabic"/>
                <w:b/>
                <w:bCs/>
                <w:szCs w:val="22"/>
              </w:rPr>
            </w:pPr>
            <w:r w:rsidRPr="00B4091F">
              <w:rPr>
                <w:rFonts w:ascii="Simplified Arabic" w:hAnsi="Simplified Arabic" w:cs="Simplified Arabic"/>
                <w:b/>
                <w:bCs/>
                <w:szCs w:val="22"/>
                <w:rtl/>
              </w:rPr>
              <w:t xml:space="preserve">المادة </w:t>
            </w:r>
            <w:r w:rsidR="00700D56">
              <w:rPr>
                <w:rFonts w:ascii="Simplified Arabic" w:hAnsi="Simplified Arabic" w:cs="Simplified Arabic"/>
                <w:b/>
                <w:bCs/>
                <w:szCs w:val="22"/>
              </w:rPr>
              <w:t>32</w:t>
            </w:r>
            <w:r w:rsidRPr="00B4091F">
              <w:rPr>
                <w:rFonts w:ascii="Simplified Arabic" w:hAnsi="Simplified Arabic" w:cs="Simplified Arabic"/>
                <w:b/>
                <w:bCs/>
                <w:szCs w:val="22"/>
                <w:rtl/>
              </w:rPr>
              <w:t>: النزاهة</w:t>
            </w:r>
          </w:p>
          <w:p w14:paraId="024E0221" w14:textId="77777777" w:rsidR="00F17AC2" w:rsidRPr="00CF6566" w:rsidRDefault="00F17AC2" w:rsidP="00F17AC2">
            <w:pPr>
              <w:bidi/>
              <w:ind w:left="-6"/>
              <w:rPr>
                <w:rFonts w:ascii="Simplified Arabic" w:hAnsi="Simplified Arabic" w:cs="Simplified Arabic"/>
                <w:color w:val="000000"/>
                <w:szCs w:val="22"/>
                <w:rtl/>
              </w:rPr>
            </w:pPr>
            <w:bookmarkStart w:id="170" w:name="_heading=h.37m2jsg" w:colFirst="0" w:colLast="0"/>
            <w:bookmarkEnd w:id="170"/>
            <w:r w:rsidRPr="00CF6566">
              <w:rPr>
                <w:rFonts w:ascii="Simplified Arabic" w:hAnsi="Simplified Arabic" w:cs="Simplified Arabic"/>
                <w:color w:val="000000"/>
                <w:szCs w:val="22"/>
                <w:rtl/>
              </w:rPr>
              <w:t>تُطبّق أحكام المادة 110 من قانون الشراء العام.</w:t>
            </w:r>
          </w:p>
          <w:p w14:paraId="05B44F6F" w14:textId="77777777" w:rsidR="00F17AC2" w:rsidRDefault="00F17AC2" w:rsidP="00F17AC2">
            <w:pPr>
              <w:bidi/>
              <w:ind w:left="-6"/>
              <w:rPr>
                <w:rFonts w:ascii="Simplified Arabic" w:hAnsi="Simplified Arabic" w:cs="Simplified Arabic"/>
                <w:color w:val="000000"/>
                <w:szCs w:val="22"/>
                <w:rtl/>
              </w:rPr>
            </w:pPr>
          </w:p>
          <w:p w14:paraId="0805EB75" w14:textId="294C6270" w:rsidR="00F17AC2" w:rsidRPr="00B4091F" w:rsidRDefault="00F17AC2" w:rsidP="00F17AC2">
            <w:pPr>
              <w:bidi/>
              <w:rPr>
                <w:rFonts w:ascii="Simplified Arabic" w:hAnsi="Simplified Arabic" w:cs="Simplified Arabic"/>
                <w:b/>
                <w:bCs/>
                <w:szCs w:val="22"/>
                <w:rtl/>
              </w:rPr>
            </w:pPr>
            <w:r w:rsidRPr="00B4091F">
              <w:rPr>
                <w:rFonts w:ascii="Simplified Arabic" w:hAnsi="Simplified Arabic" w:cs="Simplified Arabic"/>
                <w:b/>
                <w:bCs/>
                <w:szCs w:val="22"/>
                <w:rtl/>
              </w:rPr>
              <w:t xml:space="preserve">المادة </w:t>
            </w:r>
            <w:r w:rsidR="00700D56">
              <w:rPr>
                <w:rFonts w:ascii="Simplified Arabic" w:hAnsi="Simplified Arabic" w:cs="Simplified Arabic"/>
                <w:b/>
                <w:bCs/>
                <w:szCs w:val="22"/>
              </w:rPr>
              <w:t>33</w:t>
            </w:r>
            <w:r w:rsidRPr="00B4091F">
              <w:rPr>
                <w:rFonts w:ascii="Simplified Arabic" w:hAnsi="Simplified Arabic" w:cs="Simplified Arabic"/>
                <w:b/>
                <w:bCs/>
                <w:szCs w:val="22"/>
                <w:rtl/>
              </w:rPr>
              <w:t>: الشكوى والإعتراض</w:t>
            </w:r>
          </w:p>
          <w:p w14:paraId="58DAEEB3" w14:textId="77777777" w:rsidR="00F17AC2" w:rsidRPr="00CF6566" w:rsidRDefault="00F17AC2" w:rsidP="00F17AC2">
            <w:pPr>
              <w:bidi/>
              <w:ind w:left="-6"/>
              <w:rPr>
                <w:rFonts w:ascii="Simplified Arabic" w:hAnsi="Simplified Arabic" w:cs="Simplified Arabic"/>
                <w:color w:val="000000"/>
                <w:szCs w:val="22"/>
                <w:rtl/>
              </w:rPr>
            </w:pPr>
            <w:bookmarkStart w:id="171" w:name="_Hlk119570163"/>
            <w:r w:rsidRPr="00CF6566">
              <w:rPr>
                <w:rFonts w:ascii="Simplified Arabic" w:hAnsi="Simplified Arabic" w:cs="Simplified Arabic"/>
                <w:color w:val="000000"/>
                <w:szCs w:val="22"/>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w:t>
            </w:r>
            <w:r w:rsidRPr="00CF6566">
              <w:rPr>
                <w:rFonts w:ascii="Simplified Arabic" w:hAnsi="Simplified Arabic" w:cs="Simplified Arabic"/>
                <w:color w:val="000000"/>
                <w:szCs w:val="22"/>
                <w:rtl/>
              </w:rPr>
              <w:lastRenderedPageBreak/>
              <w:t>إجراءات الإعتراض الـمعمول بها لدى مجلس شورى الدولة لحين تشكيل هيئة الإعتراضات المنصوص عنها في قانون الشراء العام.</w:t>
            </w:r>
          </w:p>
          <w:bookmarkEnd w:id="171"/>
          <w:p w14:paraId="620421F7" w14:textId="77777777" w:rsidR="00F17AC2" w:rsidRPr="00CF6566" w:rsidRDefault="00F17AC2" w:rsidP="00F17AC2">
            <w:pPr>
              <w:bidi/>
              <w:ind w:left="-6"/>
              <w:rPr>
                <w:rFonts w:ascii="Simplified Arabic" w:hAnsi="Simplified Arabic" w:cs="Simplified Arabic"/>
                <w:color w:val="000000"/>
                <w:szCs w:val="22"/>
                <w:rtl/>
              </w:rPr>
            </w:pPr>
          </w:p>
          <w:p w14:paraId="51EFB04E" w14:textId="77777777" w:rsidR="00F17AC2" w:rsidRDefault="00F17AC2" w:rsidP="00F17AC2">
            <w:pPr>
              <w:rPr>
                <w:rtl/>
              </w:rPr>
            </w:pPr>
            <w:bookmarkStart w:id="172" w:name="_Toc155776086"/>
            <w:bookmarkStart w:id="173" w:name="_Toc156302443"/>
            <w:bookmarkStart w:id="174" w:name="_Toc156560276"/>
            <w:bookmarkStart w:id="175" w:name="_Toc156565198"/>
            <w:bookmarkStart w:id="176" w:name="_Toc159404131"/>
            <w:bookmarkStart w:id="177" w:name="_Toc159405838"/>
            <w:bookmarkStart w:id="178" w:name="_Toc159921212"/>
          </w:p>
          <w:p w14:paraId="750DD75F" w14:textId="77777777" w:rsidR="00F17AC2" w:rsidRDefault="00F17AC2" w:rsidP="00F17AC2">
            <w:pPr>
              <w:rPr>
                <w:rtl/>
              </w:rPr>
            </w:pPr>
          </w:p>
          <w:p w14:paraId="07CFF655" w14:textId="77777777" w:rsidR="00F17AC2" w:rsidRDefault="00F17AC2" w:rsidP="00F17AC2">
            <w:pPr>
              <w:rPr>
                <w:rtl/>
              </w:rPr>
            </w:pPr>
          </w:p>
          <w:p w14:paraId="5109127B" w14:textId="4ECD4694" w:rsidR="00F17AC2" w:rsidRPr="00B4091F" w:rsidRDefault="00F17AC2" w:rsidP="00F17AC2">
            <w:pPr>
              <w:bidi/>
              <w:rPr>
                <w:rFonts w:ascii="Simplified Arabic" w:hAnsi="Simplified Arabic" w:cs="Simplified Arabic"/>
                <w:b/>
                <w:bCs/>
                <w:szCs w:val="22"/>
                <w:rtl/>
              </w:rPr>
            </w:pPr>
            <w:r w:rsidRPr="00B4091F">
              <w:rPr>
                <w:rFonts w:ascii="Simplified Arabic" w:hAnsi="Simplified Arabic" w:cs="Simplified Arabic"/>
                <w:b/>
                <w:bCs/>
                <w:szCs w:val="22"/>
                <w:rtl/>
              </w:rPr>
              <w:t xml:space="preserve">المادة </w:t>
            </w:r>
            <w:r w:rsidR="00700D56">
              <w:rPr>
                <w:rFonts w:ascii="Simplified Arabic" w:hAnsi="Simplified Arabic" w:cs="Simplified Arabic"/>
                <w:b/>
                <w:bCs/>
                <w:szCs w:val="22"/>
              </w:rPr>
              <w:t>34</w:t>
            </w:r>
            <w:r w:rsidRPr="00B4091F">
              <w:rPr>
                <w:rFonts w:ascii="Simplified Arabic" w:hAnsi="Simplified Arabic" w:cs="Simplified Arabic"/>
                <w:b/>
                <w:bCs/>
                <w:szCs w:val="22"/>
                <w:rtl/>
              </w:rPr>
              <w:t>: القضاء الصالح</w:t>
            </w:r>
          </w:p>
          <w:bookmarkEnd w:id="172"/>
          <w:bookmarkEnd w:id="173"/>
          <w:bookmarkEnd w:id="174"/>
          <w:bookmarkEnd w:id="175"/>
          <w:bookmarkEnd w:id="176"/>
          <w:bookmarkEnd w:id="177"/>
          <w:bookmarkEnd w:id="178"/>
          <w:p w14:paraId="0726DC7F" w14:textId="77777777" w:rsidR="00F17AC2" w:rsidRPr="00CF6566" w:rsidRDefault="00F17AC2" w:rsidP="00F17AC2">
            <w:pPr>
              <w:bidi/>
              <w:ind w:left="-6"/>
              <w:rPr>
                <w:rFonts w:ascii="Simplified Arabic" w:hAnsi="Simplified Arabic" w:cs="Simplified Arabic"/>
                <w:color w:val="000000"/>
                <w:szCs w:val="22"/>
                <w:rtl/>
              </w:rPr>
            </w:pPr>
            <w:r w:rsidRPr="00CF6566">
              <w:rPr>
                <w:rFonts w:ascii="Simplified Arabic" w:hAnsi="Simplified Arabic" w:cs="Simplified Arabic"/>
                <w:color w:val="000000"/>
                <w:szCs w:val="22"/>
                <w:rtl/>
              </w:rPr>
              <w:t>إن القضاء اللبناني وحده هو المرجع الصالح للنظر في كل خلاف يمكن أن يحصل بين الإدارة والملتزم من جراء تنفيذ هذا الإلتزام.</w:t>
            </w:r>
          </w:p>
        </w:tc>
      </w:tr>
      <w:tr w:rsidR="00F17AC2" w14:paraId="2FE4C87E" w14:textId="77777777" w:rsidTr="00700D56">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4C9AB447" w14:textId="1DCC3B45" w:rsidR="00F17AC2" w:rsidRPr="00427805" w:rsidRDefault="00F17AC2" w:rsidP="00F17AC2">
            <w:pPr>
              <w:pStyle w:val="Heading2"/>
              <w:numPr>
                <w:ilvl w:val="0"/>
                <w:numId w:val="0"/>
              </w:numPr>
              <w:jc w:val="left"/>
              <w:rPr>
                <w:rFonts w:asciiTheme="minorBidi" w:hAnsiTheme="minorBidi" w:cstheme="minorBidi"/>
                <w:sz w:val="20"/>
                <w:szCs w:val="20"/>
              </w:rPr>
            </w:pPr>
            <w:bookmarkStart w:id="179" w:name="_Toc168051269"/>
            <w:r w:rsidRPr="002457C1">
              <w:rPr>
                <w:rFonts w:asciiTheme="minorBidi" w:hAnsiTheme="minorBidi" w:cstheme="minorBidi"/>
                <w:sz w:val="20"/>
                <w:szCs w:val="20"/>
              </w:rPr>
              <w:lastRenderedPageBreak/>
              <w:t xml:space="preserve">Article </w:t>
            </w:r>
            <w:r w:rsidR="00700D56">
              <w:rPr>
                <w:rFonts w:asciiTheme="minorBidi" w:hAnsiTheme="minorBidi" w:cstheme="minorBidi"/>
                <w:sz w:val="20"/>
                <w:szCs w:val="20"/>
              </w:rPr>
              <w:t>35</w:t>
            </w:r>
            <w:r w:rsidRPr="002457C1">
              <w:rPr>
                <w:rFonts w:asciiTheme="minorBidi" w:hAnsiTheme="minorBidi" w:cstheme="minorBidi"/>
                <w:sz w:val="20"/>
                <w:szCs w:val="20"/>
              </w:rPr>
              <w:t xml:space="preserve">: </w:t>
            </w:r>
            <w:r w:rsidRPr="00427805">
              <w:rPr>
                <w:rFonts w:asciiTheme="minorBidi" w:hAnsiTheme="minorBidi" w:cstheme="minorBidi"/>
                <w:sz w:val="20"/>
                <w:szCs w:val="20"/>
              </w:rPr>
              <w:t>Health, Safety and Environmental Specifications</w:t>
            </w:r>
            <w:bookmarkEnd w:id="179"/>
          </w:p>
          <w:p w14:paraId="5A201318" w14:textId="77777777" w:rsidR="00F17AC2" w:rsidRPr="005B4291" w:rsidRDefault="00F17AC2" w:rsidP="00F17AC2">
            <w:pPr>
              <w:jc w:val="both"/>
              <w:rPr>
                <w:sz w:val="20"/>
                <w:lang w:val="en-US"/>
              </w:rPr>
            </w:pPr>
          </w:p>
          <w:p w14:paraId="149A6D30" w14:textId="77777777" w:rsidR="00F17AC2" w:rsidRPr="005B4291" w:rsidRDefault="00F17AC2" w:rsidP="00F17AC2">
            <w:pPr>
              <w:jc w:val="both"/>
              <w:rPr>
                <w:rFonts w:cs="Arial"/>
                <w:color w:val="000000"/>
                <w:sz w:val="20"/>
                <w:lang w:val="en-US" w:eastAsia="fr-FR"/>
              </w:rPr>
            </w:pPr>
            <w:r w:rsidRPr="005B4291">
              <w:rPr>
                <w:rFonts w:cs="Arial"/>
                <w:color w:val="000000"/>
                <w:sz w:val="20"/>
                <w:lang w:val="en-US" w:eastAsia="fr-FR"/>
              </w:rPr>
              <w:t xml:space="preserve">To ensure that the proposed products and services bidders are compliant with HSE culture, bidders should state basic HSE specifications and compliance information: </w:t>
            </w:r>
          </w:p>
          <w:p w14:paraId="035B8D47" w14:textId="77777777" w:rsidR="00F17AC2" w:rsidRPr="005B4291" w:rsidRDefault="00F17AC2" w:rsidP="00F17AC2">
            <w:pPr>
              <w:jc w:val="both"/>
              <w:rPr>
                <w:rFonts w:ascii="Times New Roman" w:hAnsi="Times New Roman"/>
                <w:kern w:val="28"/>
                <w:sz w:val="20"/>
                <w:highlight w:val="yellow"/>
                <w:lang w:val="en-US"/>
              </w:rPr>
            </w:pPr>
          </w:p>
          <w:p w14:paraId="6A47912A" w14:textId="77777777" w:rsidR="00F17AC2" w:rsidRPr="005B4291" w:rsidRDefault="00F17AC2" w:rsidP="00F17AC2">
            <w:pPr>
              <w:numPr>
                <w:ilvl w:val="0"/>
                <w:numId w:val="3"/>
              </w:numPr>
              <w:spacing w:after="160" w:line="252" w:lineRule="auto"/>
              <w:contextualSpacing/>
              <w:jc w:val="both"/>
              <w:rPr>
                <w:rFonts w:cs="Arial"/>
                <w:sz w:val="20"/>
                <w:lang w:val="en-US"/>
              </w:rPr>
            </w:pPr>
            <w:r w:rsidRPr="005B4291">
              <w:rPr>
                <w:rFonts w:cs="Arial"/>
                <w:sz w:val="20"/>
                <w:lang w:val="en-US"/>
              </w:rPr>
              <w:t xml:space="preserve"> Bidder shall provide the product’s specifications that have an environmental impact (power consumption, gas emissions, etc…)</w:t>
            </w:r>
          </w:p>
          <w:p w14:paraId="5698F72F" w14:textId="77777777" w:rsidR="00F17AC2" w:rsidRPr="005B4291" w:rsidRDefault="00F17AC2" w:rsidP="00F17AC2">
            <w:pPr>
              <w:numPr>
                <w:ilvl w:val="0"/>
                <w:numId w:val="3"/>
              </w:numPr>
              <w:spacing w:after="160" w:line="252" w:lineRule="auto"/>
              <w:contextualSpacing/>
              <w:jc w:val="both"/>
              <w:rPr>
                <w:rFonts w:cs="Arial"/>
                <w:sz w:val="20"/>
                <w:lang w:val="en-US"/>
              </w:rPr>
            </w:pPr>
            <w:r w:rsidRPr="005B4291">
              <w:rPr>
                <w:rFonts w:cs="Arial"/>
                <w:sz w:val="20"/>
                <w:lang w:val="en-US"/>
              </w:rPr>
              <w:t>Bidder shall provide the product specifications that contribute into preserving the environment (made of recycled material, ozone friendly, low volatile organic compounds, etc…)</w:t>
            </w:r>
          </w:p>
          <w:p w14:paraId="5B145B18" w14:textId="77777777" w:rsidR="00F17AC2" w:rsidRPr="005B4291" w:rsidRDefault="00F17AC2" w:rsidP="00F17AC2">
            <w:pPr>
              <w:numPr>
                <w:ilvl w:val="0"/>
                <w:numId w:val="3"/>
              </w:numPr>
              <w:spacing w:after="160" w:line="252" w:lineRule="auto"/>
              <w:contextualSpacing/>
              <w:jc w:val="both"/>
              <w:rPr>
                <w:rFonts w:cs="Arial"/>
                <w:sz w:val="20"/>
                <w:lang w:val="en-US"/>
              </w:rPr>
            </w:pPr>
            <w:r w:rsidRPr="005B4291">
              <w:rPr>
                <w:rFonts w:cs="Arial"/>
                <w:sz w:val="20"/>
                <w:lang w:val="en-US"/>
              </w:rPr>
              <w:t>Bidder shall provide the product’s specifications that contribute towards the health and safety of the users (ergonomic design, safety features, etc)</w:t>
            </w:r>
          </w:p>
          <w:p w14:paraId="7EF0E1AA" w14:textId="77777777" w:rsidR="00F17AC2" w:rsidRDefault="00F17AC2" w:rsidP="00F17AC2">
            <w:pPr>
              <w:numPr>
                <w:ilvl w:val="0"/>
                <w:numId w:val="3"/>
              </w:numPr>
              <w:spacing w:after="160" w:line="252" w:lineRule="auto"/>
              <w:contextualSpacing/>
              <w:jc w:val="both"/>
              <w:rPr>
                <w:rFonts w:cs="Arial"/>
                <w:sz w:val="20"/>
                <w:lang w:val="en-US"/>
              </w:rPr>
            </w:pPr>
            <w:r w:rsidRPr="005B4291">
              <w:rPr>
                <w:rFonts w:cs="Arial"/>
                <w:sz w:val="20"/>
                <w:lang w:val="en-US"/>
              </w:rPr>
              <w:t>Bidder shall state the safety measures being followed by personnel performing the work on Alfa’s sites (ISO45001 certification, specific best practices, etc…)</w:t>
            </w:r>
            <w:r>
              <w:rPr>
                <w:rFonts w:cs="Arial"/>
                <w:sz w:val="20"/>
                <w:lang w:val="en-US"/>
              </w:rPr>
              <w:t xml:space="preserve">. </w:t>
            </w:r>
          </w:p>
          <w:p w14:paraId="1A7490CD" w14:textId="1E864CB7" w:rsidR="00F17AC2" w:rsidRPr="001C140B" w:rsidRDefault="00F17AC2" w:rsidP="00F17AC2">
            <w:pPr>
              <w:numPr>
                <w:ilvl w:val="0"/>
                <w:numId w:val="3"/>
              </w:numPr>
              <w:spacing w:after="160" w:line="252" w:lineRule="auto"/>
              <w:contextualSpacing/>
              <w:jc w:val="both"/>
              <w:rPr>
                <w:rFonts w:cs="Arial"/>
                <w:sz w:val="20"/>
                <w:lang w:val="en-US"/>
              </w:rPr>
            </w:pPr>
            <w:r w:rsidRPr="005B4291">
              <w:rPr>
                <w:sz w:val="20"/>
              </w:rPr>
              <w:t>Bidder shall provide the product’s life cycle data if available.</w:t>
            </w:r>
          </w:p>
        </w:tc>
        <w:tc>
          <w:tcPr>
            <w:tcW w:w="5400" w:type="dxa"/>
            <w:tcBorders>
              <w:top w:val="single" w:sz="4" w:space="0" w:color="auto"/>
              <w:left w:val="single" w:sz="4" w:space="0" w:color="auto"/>
              <w:bottom w:val="single" w:sz="4" w:space="0" w:color="auto"/>
              <w:right w:val="single" w:sz="4" w:space="0" w:color="auto"/>
            </w:tcBorders>
          </w:tcPr>
          <w:p w14:paraId="1CB57790" w14:textId="2D924067" w:rsidR="00F17AC2" w:rsidRPr="00427805" w:rsidRDefault="00F17AC2" w:rsidP="00F17AC2">
            <w:pPr>
              <w:bidi/>
              <w:ind w:left="84"/>
              <w:rPr>
                <w:rFonts w:ascii="Simplified Arabic" w:hAnsi="Simplified Arabic" w:cs="Simplified Arabic"/>
                <w:b/>
                <w:bCs/>
                <w:szCs w:val="22"/>
                <w:rtl/>
                <w:lang w:val="en-GB" w:eastAsia="fr-FR"/>
              </w:rPr>
            </w:pPr>
            <w:r>
              <w:rPr>
                <w:rFonts w:ascii="Simplified Arabic" w:hAnsi="Simplified Arabic" w:cs="Simplified Arabic" w:hint="cs"/>
                <w:b/>
                <w:bCs/>
                <w:szCs w:val="22"/>
                <w:rtl/>
                <w:lang w:val="en-GB" w:eastAsia="fr-FR"/>
              </w:rPr>
              <w:t xml:space="preserve">المادة </w:t>
            </w:r>
            <w:r w:rsidR="00700D56">
              <w:rPr>
                <w:rFonts w:ascii="Simplified Arabic" w:hAnsi="Simplified Arabic" w:cs="Simplified Arabic"/>
                <w:b/>
                <w:bCs/>
                <w:szCs w:val="22"/>
                <w:lang w:val="en-GB" w:eastAsia="fr-FR"/>
              </w:rPr>
              <w:t>35</w:t>
            </w:r>
            <w:r>
              <w:rPr>
                <w:rFonts w:ascii="Simplified Arabic" w:hAnsi="Simplified Arabic" w:cs="Simplified Arabic" w:hint="cs"/>
                <w:b/>
                <w:bCs/>
                <w:szCs w:val="22"/>
                <w:rtl/>
                <w:lang w:val="en-GB" w:eastAsia="fr-FR"/>
              </w:rPr>
              <w:t xml:space="preserve">: </w:t>
            </w:r>
            <w:r w:rsidRPr="00427805">
              <w:rPr>
                <w:rFonts w:ascii="Simplified Arabic" w:hAnsi="Simplified Arabic" w:cs="Simplified Arabic"/>
                <w:b/>
                <w:bCs/>
                <w:szCs w:val="22"/>
                <w:rtl/>
                <w:lang w:val="en-GB" w:eastAsia="fr-FR"/>
              </w:rPr>
              <w:t>المواصفات الصحية والسلامة والبيئية</w:t>
            </w:r>
            <w:r>
              <w:rPr>
                <w:rFonts w:ascii="Simplified Arabic" w:hAnsi="Simplified Arabic" w:cs="Simplified Arabic" w:hint="cs"/>
                <w:b/>
                <w:bCs/>
                <w:szCs w:val="22"/>
                <w:rtl/>
                <w:lang w:val="en-GB" w:eastAsia="fr-FR"/>
              </w:rPr>
              <w:t xml:space="preserve"> </w:t>
            </w:r>
          </w:p>
          <w:p w14:paraId="6CB62691" w14:textId="7943224C" w:rsidR="00F17AC2" w:rsidRPr="00214AC9" w:rsidRDefault="00F17AC2" w:rsidP="00F17AC2">
            <w:pPr>
              <w:pStyle w:val="NormalWeb"/>
              <w:shd w:val="clear" w:color="auto" w:fill="FFFFFF"/>
              <w:spacing w:before="0" w:beforeAutospacing="0" w:after="0" w:afterAutospacing="0"/>
              <w:jc w:val="right"/>
              <w:rPr>
                <w:rFonts w:ascii="Simplified Arabic" w:hAnsi="Simplified Arabic" w:cs="Simplified Arabic"/>
                <w:color w:val="1F1F1F"/>
                <w:sz w:val="22"/>
                <w:szCs w:val="22"/>
              </w:rPr>
            </w:pPr>
            <w:r w:rsidRPr="00214AC9">
              <w:rPr>
                <w:rFonts w:ascii="Simplified Arabic" w:hAnsi="Simplified Arabic" w:cs="Simplified Arabic"/>
                <w:color w:val="1F1F1F"/>
                <w:sz w:val="22"/>
                <w:szCs w:val="22"/>
                <w:rtl/>
              </w:rPr>
              <w:t xml:space="preserve">لضمان التزام المقترحات المقدمة بثقافة الصحة والسلامة والبيئة، يجب على </w:t>
            </w:r>
            <w:r w:rsidRPr="00CF6566">
              <w:rPr>
                <w:rFonts w:ascii="Simplified Arabic" w:hAnsi="Simplified Arabic" w:cs="Simplified Arabic"/>
                <w:color w:val="000000"/>
                <w:szCs w:val="22"/>
                <w:rtl/>
              </w:rPr>
              <w:t xml:space="preserve">العارضين </w:t>
            </w:r>
            <w:r w:rsidRPr="00214AC9">
              <w:rPr>
                <w:rFonts w:ascii="Simplified Arabic" w:hAnsi="Simplified Arabic" w:cs="Simplified Arabic"/>
                <w:color w:val="1F1F1F"/>
                <w:sz w:val="22"/>
                <w:szCs w:val="22"/>
                <w:rtl/>
              </w:rPr>
              <w:t>بيان مواصفات الصحة والسلامة والبيئة الأساسية ومعلومات الامتثال.</w:t>
            </w:r>
          </w:p>
          <w:p w14:paraId="4D20D56B" w14:textId="38D60533" w:rsidR="00F17AC2" w:rsidRPr="00214AC9" w:rsidRDefault="00F17AC2" w:rsidP="00F17AC2">
            <w:pPr>
              <w:pStyle w:val="NormalWeb"/>
              <w:numPr>
                <w:ilvl w:val="3"/>
                <w:numId w:val="9"/>
              </w:numPr>
              <w:shd w:val="clear" w:color="auto" w:fill="FFFFFF"/>
              <w:bidi/>
              <w:spacing w:before="0" w:beforeAutospacing="0" w:after="0" w:afterAutospacing="0"/>
              <w:ind w:left="361"/>
              <w:rPr>
                <w:rFonts w:ascii="Simplified Arabic" w:hAnsi="Simplified Arabic" w:cs="Simplified Arabic"/>
                <w:color w:val="1F1F1F"/>
                <w:sz w:val="22"/>
                <w:szCs w:val="22"/>
              </w:rPr>
            </w:pPr>
            <w:r w:rsidRPr="00214AC9">
              <w:rPr>
                <w:rFonts w:ascii="Simplified Arabic" w:hAnsi="Simplified Arabic" w:cs="Simplified Arabic"/>
                <w:color w:val="1F1F1F"/>
                <w:sz w:val="22"/>
                <w:szCs w:val="22"/>
                <w:rtl/>
              </w:rPr>
              <w:t xml:space="preserve">يجب على </w:t>
            </w:r>
            <w:r w:rsidRPr="00CF6566">
              <w:rPr>
                <w:rFonts w:ascii="Simplified Arabic" w:hAnsi="Simplified Arabic" w:cs="Simplified Arabic"/>
                <w:color w:val="000000"/>
                <w:szCs w:val="22"/>
                <w:rtl/>
              </w:rPr>
              <w:t xml:space="preserve">العارضين </w:t>
            </w:r>
            <w:r w:rsidRPr="00214AC9">
              <w:rPr>
                <w:rFonts w:ascii="Simplified Arabic" w:hAnsi="Simplified Arabic" w:cs="Simplified Arabic"/>
                <w:color w:val="1F1F1F"/>
                <w:sz w:val="22"/>
                <w:szCs w:val="22"/>
                <w:rtl/>
              </w:rPr>
              <w:t>ذكر استهلاك طاقة المنتج وانبعاثات الغاز وأي مؤشرات أخرى ذات صلة بتأثيره البيئي</w:t>
            </w:r>
            <w:r w:rsidRPr="00214AC9">
              <w:rPr>
                <w:rFonts w:ascii="Simplified Arabic" w:hAnsi="Simplified Arabic" w:cs="Simplified Arabic"/>
                <w:color w:val="1F1F1F"/>
                <w:sz w:val="22"/>
                <w:szCs w:val="22"/>
              </w:rPr>
              <w:t>.</w:t>
            </w:r>
          </w:p>
          <w:p w14:paraId="770EF9B5" w14:textId="35ACD5E6" w:rsidR="00F17AC2" w:rsidRPr="00214AC9" w:rsidRDefault="00F17AC2" w:rsidP="00F17AC2">
            <w:pPr>
              <w:pStyle w:val="NormalWeb"/>
              <w:numPr>
                <w:ilvl w:val="3"/>
                <w:numId w:val="9"/>
              </w:numPr>
              <w:shd w:val="clear" w:color="auto" w:fill="FFFFFF"/>
              <w:bidi/>
              <w:spacing w:before="0" w:beforeAutospacing="0" w:after="0" w:afterAutospacing="0"/>
              <w:ind w:left="361"/>
              <w:rPr>
                <w:rFonts w:ascii="Simplified Arabic" w:hAnsi="Simplified Arabic" w:cs="Simplified Arabic"/>
                <w:color w:val="1F1F1F"/>
                <w:sz w:val="22"/>
                <w:szCs w:val="22"/>
              </w:rPr>
            </w:pPr>
            <w:r w:rsidRPr="00214AC9">
              <w:rPr>
                <w:rFonts w:ascii="Simplified Arabic" w:hAnsi="Simplified Arabic" w:cs="Simplified Arabic"/>
                <w:color w:val="1F1F1F"/>
                <w:sz w:val="22"/>
                <w:szCs w:val="22"/>
                <w:rtl/>
              </w:rPr>
              <w:t xml:space="preserve">يجب على </w:t>
            </w:r>
            <w:r w:rsidRPr="00CF6566">
              <w:rPr>
                <w:rFonts w:ascii="Simplified Arabic" w:hAnsi="Simplified Arabic" w:cs="Simplified Arabic"/>
                <w:color w:val="000000"/>
                <w:szCs w:val="22"/>
                <w:rtl/>
              </w:rPr>
              <w:t xml:space="preserve">العارضين </w:t>
            </w:r>
            <w:r w:rsidRPr="00214AC9">
              <w:rPr>
                <w:rFonts w:ascii="Simplified Arabic" w:hAnsi="Simplified Arabic" w:cs="Simplified Arabic"/>
                <w:color w:val="1F1F1F"/>
                <w:sz w:val="22"/>
                <w:szCs w:val="22"/>
                <w:rtl/>
              </w:rPr>
              <w:t>بيان ما إذا كان المنتج مصنوعًا من مواد معاد تدويرها، وصديقًا للأوزون، ويتميز بانبعاثات منخفضة للمركبات العضوية المتطايرة، وأي ممارسات أخرى تساهم في الحفاظ على البيئة</w:t>
            </w:r>
            <w:r w:rsidRPr="00214AC9">
              <w:rPr>
                <w:rFonts w:ascii="Simplified Arabic" w:hAnsi="Simplified Arabic" w:cs="Simplified Arabic"/>
                <w:color w:val="1F1F1F"/>
                <w:sz w:val="22"/>
                <w:szCs w:val="22"/>
              </w:rPr>
              <w:t>.</w:t>
            </w:r>
          </w:p>
          <w:p w14:paraId="39F8AF27" w14:textId="28D3CF0C" w:rsidR="00F17AC2" w:rsidRPr="00214AC9" w:rsidRDefault="00F17AC2" w:rsidP="00F17AC2">
            <w:pPr>
              <w:pStyle w:val="NormalWeb"/>
              <w:numPr>
                <w:ilvl w:val="3"/>
                <w:numId w:val="9"/>
              </w:numPr>
              <w:shd w:val="clear" w:color="auto" w:fill="FFFFFF"/>
              <w:bidi/>
              <w:spacing w:before="0" w:beforeAutospacing="0" w:after="0" w:afterAutospacing="0"/>
              <w:ind w:left="361"/>
              <w:rPr>
                <w:rFonts w:ascii="Simplified Arabic" w:hAnsi="Simplified Arabic" w:cs="Simplified Arabic"/>
                <w:color w:val="1F1F1F"/>
                <w:sz w:val="22"/>
                <w:szCs w:val="22"/>
              </w:rPr>
            </w:pPr>
            <w:r w:rsidRPr="00214AC9">
              <w:rPr>
                <w:rFonts w:ascii="Simplified Arabic" w:hAnsi="Simplified Arabic" w:cs="Simplified Arabic"/>
                <w:color w:val="1F1F1F"/>
                <w:sz w:val="22"/>
                <w:szCs w:val="22"/>
                <w:rtl/>
              </w:rPr>
              <w:t xml:space="preserve">يجب على </w:t>
            </w:r>
            <w:r w:rsidRPr="00CF6566">
              <w:rPr>
                <w:rFonts w:ascii="Simplified Arabic" w:hAnsi="Simplified Arabic" w:cs="Simplified Arabic"/>
                <w:color w:val="000000"/>
                <w:szCs w:val="22"/>
                <w:rtl/>
              </w:rPr>
              <w:t xml:space="preserve">العارضين </w:t>
            </w:r>
            <w:r w:rsidRPr="00214AC9">
              <w:rPr>
                <w:rFonts w:ascii="Simplified Arabic" w:hAnsi="Simplified Arabic" w:cs="Simplified Arabic"/>
                <w:color w:val="1F1F1F"/>
                <w:sz w:val="22"/>
                <w:szCs w:val="22"/>
                <w:rtl/>
              </w:rPr>
              <w:t>ذكر تصميم المنتج المريح وميزات الأمان وأي معايير أخرى تؤثر على صحة وسلامة المستخدم</w:t>
            </w:r>
            <w:r w:rsidRPr="00214AC9">
              <w:rPr>
                <w:rFonts w:ascii="Simplified Arabic" w:hAnsi="Simplified Arabic" w:cs="Simplified Arabic"/>
                <w:color w:val="1F1F1F"/>
                <w:sz w:val="22"/>
                <w:szCs w:val="22"/>
              </w:rPr>
              <w:t>.</w:t>
            </w:r>
          </w:p>
          <w:p w14:paraId="643FA057" w14:textId="7A48356A" w:rsidR="00F17AC2" w:rsidRPr="00214AC9" w:rsidRDefault="00F17AC2" w:rsidP="00F17AC2">
            <w:pPr>
              <w:pStyle w:val="NormalWeb"/>
              <w:numPr>
                <w:ilvl w:val="3"/>
                <w:numId w:val="9"/>
              </w:numPr>
              <w:shd w:val="clear" w:color="auto" w:fill="FFFFFF"/>
              <w:bidi/>
              <w:spacing w:before="0" w:beforeAutospacing="0" w:after="0" w:afterAutospacing="0"/>
              <w:ind w:left="361"/>
              <w:rPr>
                <w:rFonts w:ascii="Simplified Arabic" w:hAnsi="Simplified Arabic" w:cs="Simplified Arabic"/>
                <w:color w:val="1F1F1F"/>
                <w:sz w:val="22"/>
                <w:szCs w:val="22"/>
                <w:shd w:val="clear" w:color="auto" w:fill="FFFFFF"/>
              </w:rPr>
            </w:pPr>
            <w:r w:rsidRPr="00214AC9">
              <w:rPr>
                <w:rFonts w:ascii="Simplified Arabic" w:hAnsi="Simplified Arabic" w:cs="Simplified Arabic"/>
                <w:color w:val="1F1F1F"/>
                <w:sz w:val="22"/>
                <w:szCs w:val="22"/>
                <w:shd w:val="clear" w:color="auto" w:fill="FFFFFF"/>
                <w:rtl/>
              </w:rPr>
              <w:t xml:space="preserve">يجب على </w:t>
            </w:r>
            <w:r w:rsidRPr="00CF6566">
              <w:rPr>
                <w:rFonts w:ascii="Simplified Arabic" w:hAnsi="Simplified Arabic" w:cs="Simplified Arabic"/>
                <w:color w:val="000000"/>
                <w:szCs w:val="22"/>
                <w:rtl/>
              </w:rPr>
              <w:t xml:space="preserve">العارضين </w:t>
            </w:r>
            <w:r w:rsidRPr="00214AC9">
              <w:rPr>
                <w:rFonts w:ascii="Simplified Arabic" w:hAnsi="Simplified Arabic" w:cs="Simplified Arabic"/>
                <w:color w:val="1F1F1F"/>
                <w:sz w:val="22"/>
                <w:szCs w:val="22"/>
                <w:shd w:val="clear" w:color="auto" w:fill="FFFFFF"/>
                <w:rtl/>
              </w:rPr>
              <w:t xml:space="preserve">توضيح إجراءات السلامة المتبعة من قبل الأفراد الذين يعملون على مواقع ألفا، بما في ذلك شهادة </w:t>
            </w:r>
            <w:r w:rsidRPr="00214AC9">
              <w:rPr>
                <w:rFonts w:ascii="Simplified Arabic" w:hAnsi="Simplified Arabic" w:cs="Simplified Arabic"/>
                <w:color w:val="1F1F1F"/>
                <w:sz w:val="22"/>
                <w:szCs w:val="22"/>
                <w:shd w:val="clear" w:color="auto" w:fill="FFFFFF"/>
                <w:lang w:val="en-US"/>
              </w:rPr>
              <w:t>ISO 45001</w:t>
            </w:r>
            <w:r w:rsidRPr="00214AC9">
              <w:rPr>
                <w:rFonts w:ascii="Simplified Arabic" w:hAnsi="Simplified Arabic" w:cs="Simplified Arabic" w:hint="cs"/>
                <w:color w:val="1F1F1F"/>
                <w:sz w:val="22"/>
                <w:szCs w:val="22"/>
                <w:shd w:val="clear" w:color="auto" w:fill="FFFFFF"/>
                <w:rtl/>
                <w:lang w:val="en-US"/>
              </w:rPr>
              <w:t xml:space="preserve"> </w:t>
            </w:r>
            <w:r w:rsidRPr="00214AC9">
              <w:rPr>
                <w:rFonts w:ascii="Simplified Arabic" w:hAnsi="Simplified Arabic" w:cs="Simplified Arabic"/>
                <w:color w:val="1F1F1F"/>
                <w:sz w:val="22"/>
                <w:szCs w:val="22"/>
                <w:shd w:val="clear" w:color="auto" w:fill="FFFFFF"/>
                <w:rtl/>
              </w:rPr>
              <w:t>(إذا كانت مطبقة) وأفضل الممارسات</w:t>
            </w:r>
            <w:r w:rsidRPr="00214AC9">
              <w:rPr>
                <w:rFonts w:ascii="Simplified Arabic" w:hAnsi="Simplified Arabic" w:cs="Simplified Arabic"/>
                <w:color w:val="1F1F1F"/>
                <w:sz w:val="22"/>
                <w:szCs w:val="22"/>
                <w:shd w:val="clear" w:color="auto" w:fill="FFFFFF"/>
                <w:rtl/>
                <w:lang w:bidi="ar-LB"/>
              </w:rPr>
              <w:t>.</w:t>
            </w:r>
            <w:r w:rsidRPr="00214AC9">
              <w:rPr>
                <w:rFonts w:ascii="Simplified Arabic" w:hAnsi="Simplified Arabic" w:cs="Simplified Arabic"/>
                <w:color w:val="1F1F1F"/>
                <w:sz w:val="22"/>
                <w:szCs w:val="22"/>
                <w:shd w:val="clear" w:color="auto" w:fill="FFFFFF"/>
                <w:rtl/>
              </w:rPr>
              <w:t> </w:t>
            </w:r>
          </w:p>
          <w:p w14:paraId="04E3BD60" w14:textId="06BECB50" w:rsidR="00F17AC2" w:rsidRPr="00214AC9" w:rsidRDefault="00F17AC2" w:rsidP="00F17AC2">
            <w:pPr>
              <w:pStyle w:val="NormalWeb"/>
              <w:numPr>
                <w:ilvl w:val="3"/>
                <w:numId w:val="9"/>
              </w:numPr>
              <w:shd w:val="clear" w:color="auto" w:fill="FFFFFF"/>
              <w:bidi/>
              <w:spacing w:before="0" w:beforeAutospacing="0" w:after="0" w:afterAutospacing="0"/>
              <w:ind w:left="361"/>
              <w:rPr>
                <w:rFonts w:ascii="Simplified Arabic" w:hAnsi="Simplified Arabic" w:cs="Simplified Arabic"/>
                <w:color w:val="1F1F1F"/>
                <w:sz w:val="22"/>
                <w:szCs w:val="22"/>
                <w:rtl/>
              </w:rPr>
            </w:pPr>
            <w:r w:rsidRPr="00214AC9">
              <w:rPr>
                <w:rFonts w:ascii="Simplified Arabic" w:hAnsi="Simplified Arabic" w:cs="Simplified Arabic"/>
                <w:color w:val="1F1F1F"/>
                <w:sz w:val="22"/>
                <w:szCs w:val="22"/>
                <w:rtl/>
              </w:rPr>
              <w:t xml:space="preserve">يجب على </w:t>
            </w:r>
            <w:r w:rsidRPr="00CF6566">
              <w:rPr>
                <w:rFonts w:ascii="Simplified Arabic" w:hAnsi="Simplified Arabic" w:cs="Simplified Arabic"/>
                <w:color w:val="000000"/>
                <w:szCs w:val="22"/>
                <w:rtl/>
              </w:rPr>
              <w:t xml:space="preserve">العارضين </w:t>
            </w:r>
            <w:r w:rsidRPr="00214AC9">
              <w:rPr>
                <w:rFonts w:ascii="Simplified Arabic" w:hAnsi="Simplified Arabic" w:cs="Simplified Arabic"/>
                <w:color w:val="1F1F1F"/>
                <w:sz w:val="22"/>
                <w:szCs w:val="22"/>
                <w:rtl/>
              </w:rPr>
              <w:t>تقديم معلومات دورة حياة المنتج إذا كانت متوفرة</w:t>
            </w:r>
            <w:r>
              <w:rPr>
                <w:rFonts w:ascii="Simplified Arabic" w:hAnsi="Simplified Arabic" w:cs="Simplified Arabic" w:hint="cs"/>
                <w:color w:val="1F1F1F"/>
                <w:sz w:val="22"/>
                <w:szCs w:val="22"/>
                <w:rtl/>
              </w:rPr>
              <w:t>.</w:t>
            </w:r>
          </w:p>
        </w:tc>
      </w:tr>
      <w:tr w:rsidR="00F17AC2" w14:paraId="0B43C46B" w14:textId="77777777" w:rsidTr="00700D56">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30CA7B6F" w14:textId="27F92E9A" w:rsidR="00F17AC2" w:rsidRPr="00427805" w:rsidRDefault="00F17AC2" w:rsidP="00F17AC2">
            <w:pPr>
              <w:pStyle w:val="Heading2"/>
              <w:numPr>
                <w:ilvl w:val="0"/>
                <w:numId w:val="0"/>
              </w:numPr>
              <w:spacing w:before="0"/>
              <w:ind w:left="342" w:hanging="360"/>
              <w:jc w:val="left"/>
              <w:rPr>
                <w:rFonts w:asciiTheme="minorBidi" w:hAnsiTheme="minorBidi" w:cstheme="minorBidi"/>
                <w:sz w:val="20"/>
                <w:szCs w:val="20"/>
              </w:rPr>
            </w:pPr>
            <w:bookmarkStart w:id="180" w:name="_Toc168051270"/>
            <w:r w:rsidRPr="00427805">
              <w:rPr>
                <w:rFonts w:asciiTheme="minorBidi" w:hAnsiTheme="minorBidi" w:cstheme="minorBidi"/>
                <w:sz w:val="20"/>
                <w:szCs w:val="20"/>
              </w:rPr>
              <w:lastRenderedPageBreak/>
              <w:t xml:space="preserve">Article </w:t>
            </w:r>
            <w:r w:rsidR="00700D56">
              <w:rPr>
                <w:rFonts w:asciiTheme="minorBidi" w:hAnsiTheme="minorBidi" w:cstheme="minorBidi"/>
                <w:sz w:val="20"/>
                <w:szCs w:val="20"/>
              </w:rPr>
              <w:t>36</w:t>
            </w:r>
            <w:r w:rsidRPr="00427805">
              <w:rPr>
                <w:rFonts w:asciiTheme="minorBidi" w:hAnsiTheme="minorBidi" w:cstheme="minorBidi"/>
                <w:sz w:val="20"/>
                <w:szCs w:val="20"/>
              </w:rPr>
              <w:t>: Information Security Specifications</w:t>
            </w:r>
            <w:bookmarkEnd w:id="180"/>
          </w:p>
          <w:p w14:paraId="62EE0EB0" w14:textId="6865565E" w:rsidR="00F17AC2" w:rsidRPr="00427805" w:rsidDel="004F046F" w:rsidRDefault="00F17AC2" w:rsidP="00F17AC2">
            <w:pPr>
              <w:jc w:val="both"/>
              <w:rPr>
                <w:del w:id="181" w:author="JOSETTE AOUN" w:date="2024-06-14T14:28:00Z"/>
                <w:rFonts w:asciiTheme="minorBidi" w:hAnsiTheme="minorBidi" w:cstheme="minorBidi"/>
                <w:kern w:val="28"/>
                <w:sz w:val="20"/>
                <w:lang w:val="en-US"/>
              </w:rPr>
            </w:pPr>
            <w:del w:id="182" w:author="JOSETTE AOUN" w:date="2024-06-14T14:28:00Z">
              <w:r w:rsidRPr="00427805" w:rsidDel="004F046F">
                <w:rPr>
                  <w:rFonts w:asciiTheme="minorBidi" w:hAnsiTheme="minorBidi" w:cstheme="minorBidi"/>
                  <w:kern w:val="28"/>
                  <w:sz w:val="20"/>
                  <w:highlight w:val="yellow"/>
                  <w:lang w:val="en-US"/>
                </w:rPr>
                <w:delText>Issuing Department to determine whether all or part of this Article is applicable to their specific RFT</w:delText>
              </w:r>
              <w:r w:rsidRPr="00427805" w:rsidDel="004F046F">
                <w:rPr>
                  <w:rFonts w:asciiTheme="minorBidi" w:hAnsiTheme="minorBidi" w:cstheme="minorBidi"/>
                  <w:kern w:val="28"/>
                  <w:sz w:val="20"/>
                  <w:lang w:val="en-US"/>
                </w:rPr>
                <w:delText xml:space="preserve"> </w:delText>
              </w:r>
            </w:del>
          </w:p>
          <w:p w14:paraId="61B66D12" w14:textId="77777777" w:rsidR="00F17AC2" w:rsidRPr="00427805" w:rsidRDefault="00F17AC2" w:rsidP="00F17AC2">
            <w:pPr>
              <w:jc w:val="both"/>
              <w:rPr>
                <w:rFonts w:asciiTheme="minorBidi" w:hAnsiTheme="minorBidi" w:cstheme="minorBidi"/>
                <w:kern w:val="28"/>
                <w:sz w:val="20"/>
                <w:lang w:val="en-US"/>
              </w:rPr>
            </w:pPr>
            <w:r w:rsidRPr="00427805">
              <w:rPr>
                <w:rFonts w:asciiTheme="minorBidi" w:hAnsiTheme="minorBidi" w:cstheme="minorBidi"/>
                <w:kern w:val="28"/>
                <w:sz w:val="20"/>
                <w:u w:val="single"/>
                <w:lang w:val="en-US"/>
              </w:rPr>
              <w:t>For (K) marks, these highlight Killer Points</w:t>
            </w:r>
            <w:r w:rsidRPr="00427805">
              <w:rPr>
                <w:rFonts w:asciiTheme="minorBidi" w:hAnsiTheme="minorBidi" w:cstheme="minorBidi"/>
                <w:kern w:val="28"/>
                <w:sz w:val="20"/>
                <w:lang w:val="en-US"/>
              </w:rPr>
              <w:t>)</w:t>
            </w:r>
          </w:p>
          <w:p w14:paraId="6CA39553" w14:textId="77777777" w:rsidR="00F17AC2" w:rsidRPr="005B4291" w:rsidRDefault="00F17AC2" w:rsidP="00F17AC2">
            <w:pPr>
              <w:jc w:val="both"/>
              <w:rPr>
                <w:rFonts w:asciiTheme="minorBidi" w:hAnsiTheme="minorBidi" w:cstheme="minorBidi"/>
                <w:kern w:val="28"/>
                <w:sz w:val="20"/>
                <w:highlight w:val="green"/>
                <w:lang w:val="en-US"/>
              </w:rPr>
            </w:pPr>
          </w:p>
          <w:p w14:paraId="55873358" w14:textId="1D3519F5" w:rsidR="00F17AC2" w:rsidRPr="00AD66F9" w:rsidRDefault="00F17AC2" w:rsidP="00F17AC2">
            <w:pPr>
              <w:numPr>
                <w:ilvl w:val="0"/>
                <w:numId w:val="3"/>
              </w:numPr>
              <w:jc w:val="both"/>
              <w:rPr>
                <w:rFonts w:asciiTheme="minorBidi" w:hAnsiTheme="minorBidi" w:cstheme="minorBidi"/>
                <w:sz w:val="20"/>
                <w:lang w:val="en-US"/>
              </w:rPr>
            </w:pPr>
            <w:bookmarkStart w:id="183" w:name="_Hlk156564976"/>
            <w:r w:rsidRPr="005B4291">
              <w:rPr>
                <w:rFonts w:asciiTheme="minorBidi" w:hAnsiTheme="minorBidi" w:cstheme="minorBidi"/>
                <w:sz w:val="20"/>
                <w:lang w:val="en-US"/>
              </w:rPr>
              <w:t xml:space="preserve">The Bidder shall commit to refrain from offering any product / equipment which can cause security threat or information leakage that jeopardizes MIC1 network security. </w:t>
            </w:r>
            <w:r w:rsidRPr="005B4291">
              <w:rPr>
                <w:rFonts w:asciiTheme="minorBidi" w:hAnsiTheme="minorBidi" w:cstheme="minorBidi"/>
                <w:color w:val="FF0000"/>
                <w:sz w:val="20"/>
                <w:lang w:val="en-US"/>
              </w:rPr>
              <w:t>(K)</w:t>
            </w:r>
          </w:p>
          <w:p w14:paraId="06C82C1D" w14:textId="2AD71D47" w:rsidR="00F17AC2" w:rsidRPr="005B4291" w:rsidRDefault="00F17AC2" w:rsidP="00F17AC2">
            <w:pPr>
              <w:numPr>
                <w:ilvl w:val="0"/>
                <w:numId w:val="3"/>
              </w:numPr>
              <w:jc w:val="both"/>
              <w:rPr>
                <w:rFonts w:asciiTheme="minorBidi" w:hAnsiTheme="minorBidi" w:cstheme="minorBidi"/>
                <w:sz w:val="20"/>
                <w:lang w:val="en-US"/>
              </w:rPr>
            </w:pPr>
            <w:r w:rsidRPr="005B4291">
              <w:rPr>
                <w:rFonts w:asciiTheme="minorBidi" w:hAnsiTheme="minorBidi" w:cstheme="minorBidi"/>
                <w:sz w:val="20"/>
                <w:lang w:val="en-US"/>
              </w:rPr>
              <w:t>The Bidder shall accept that MIC1 runs a vulnerability scan on the proposed solution prior to issuing the acceptance and in case any vulnerability is found, the Bidder undertakes to take the necessary actions to remedy such vulnerability within _</w:t>
            </w:r>
            <w:ins w:id="184" w:author="JOSETTE AOUN" w:date="2024-06-14T14:28:00Z">
              <w:r>
                <w:rPr>
                  <w:rFonts w:asciiTheme="minorBidi" w:hAnsiTheme="minorBidi" w:cstheme="minorBidi"/>
                  <w:sz w:val="20"/>
                  <w:lang w:val="en-US"/>
                </w:rPr>
                <w:t>15</w:t>
              </w:r>
            </w:ins>
            <w:r w:rsidRPr="005B4291">
              <w:rPr>
                <w:rFonts w:asciiTheme="minorBidi" w:hAnsiTheme="minorBidi" w:cstheme="minorBidi"/>
                <w:sz w:val="20"/>
                <w:lang w:val="en-US"/>
              </w:rPr>
              <w:t xml:space="preserve">___ days from its notification. </w:t>
            </w:r>
            <w:r w:rsidRPr="005B4291">
              <w:rPr>
                <w:rFonts w:asciiTheme="minorBidi" w:hAnsiTheme="minorBidi" w:cstheme="minorBidi"/>
                <w:color w:val="FF0000"/>
                <w:sz w:val="20"/>
                <w:lang w:val="en-US"/>
              </w:rPr>
              <w:t>(K)</w:t>
            </w:r>
          </w:p>
          <w:p w14:paraId="48510683" w14:textId="77777777" w:rsidR="00F17AC2" w:rsidRPr="005B4291" w:rsidRDefault="00F17AC2" w:rsidP="00F17AC2">
            <w:pPr>
              <w:numPr>
                <w:ilvl w:val="0"/>
                <w:numId w:val="3"/>
              </w:numPr>
              <w:jc w:val="both"/>
              <w:rPr>
                <w:rFonts w:asciiTheme="minorBidi" w:hAnsiTheme="minorBidi" w:cstheme="minorBidi"/>
                <w:sz w:val="20"/>
                <w:lang w:val="en-US"/>
              </w:rPr>
            </w:pPr>
            <w:r w:rsidRPr="005B4291">
              <w:rPr>
                <w:rFonts w:asciiTheme="minorBidi" w:hAnsiTheme="minorBidi" w:cstheme="minorBidi"/>
                <w:sz w:val="20"/>
                <w:lang w:val="en-US"/>
              </w:rPr>
              <w:t xml:space="preserve">The Bidder shall mention the security standards adopted/followed in designing the proposed solution. </w:t>
            </w:r>
          </w:p>
          <w:p w14:paraId="6773AF59" w14:textId="77777777" w:rsidR="00F17AC2" w:rsidRPr="005B4291" w:rsidRDefault="00F17AC2" w:rsidP="00F17AC2">
            <w:pPr>
              <w:numPr>
                <w:ilvl w:val="0"/>
                <w:numId w:val="3"/>
              </w:numPr>
              <w:jc w:val="both"/>
              <w:rPr>
                <w:rFonts w:asciiTheme="minorBidi" w:hAnsiTheme="minorBidi" w:cstheme="minorBidi"/>
                <w:sz w:val="20"/>
                <w:lang w:val="en-US"/>
              </w:rPr>
            </w:pPr>
            <w:r w:rsidRPr="005B4291">
              <w:rPr>
                <w:rFonts w:asciiTheme="minorBidi" w:hAnsiTheme="minorBidi" w:cstheme="minorBidi"/>
                <w:sz w:val="20"/>
                <w:lang w:val="en-US"/>
              </w:rPr>
              <w:t>The Bidder should specify if it has acquired the ISO27001 certification or any other equivalent security certification and submit with the Offer a copy of such certificate.</w:t>
            </w:r>
          </w:p>
          <w:p w14:paraId="5C1AC86A" w14:textId="77777777" w:rsidR="00F17AC2" w:rsidRPr="005B4291" w:rsidRDefault="00F17AC2" w:rsidP="00F17AC2">
            <w:pPr>
              <w:numPr>
                <w:ilvl w:val="0"/>
                <w:numId w:val="3"/>
              </w:numPr>
              <w:spacing w:line="312" w:lineRule="auto"/>
              <w:jc w:val="both"/>
              <w:rPr>
                <w:rFonts w:asciiTheme="minorBidi" w:hAnsiTheme="minorBidi" w:cstheme="minorBidi"/>
                <w:color w:val="FF0000"/>
                <w:sz w:val="20"/>
                <w:lang w:val="en-US"/>
              </w:rPr>
            </w:pPr>
            <w:r w:rsidRPr="005B4291">
              <w:rPr>
                <w:rFonts w:asciiTheme="minorBidi" w:hAnsiTheme="minorBidi" w:cstheme="minorBidi"/>
                <w:sz w:val="20"/>
                <w:lang w:val="en-US"/>
              </w:rPr>
              <w:t xml:space="preserve">The Bidder shall not hard code passwords in the proposed solution. </w:t>
            </w:r>
            <w:r w:rsidRPr="005B4291">
              <w:rPr>
                <w:rFonts w:asciiTheme="minorBidi" w:hAnsiTheme="minorBidi" w:cstheme="minorBidi"/>
                <w:color w:val="FF0000"/>
                <w:sz w:val="20"/>
                <w:lang w:val="en-US"/>
              </w:rPr>
              <w:t>(K)</w:t>
            </w:r>
          </w:p>
          <w:p w14:paraId="0A87779B" w14:textId="0FA618CA" w:rsidR="00F17AC2" w:rsidRPr="005B4291" w:rsidDel="004F046F" w:rsidRDefault="00F17AC2" w:rsidP="00F17AC2">
            <w:pPr>
              <w:numPr>
                <w:ilvl w:val="0"/>
                <w:numId w:val="3"/>
              </w:numPr>
              <w:spacing w:line="312" w:lineRule="auto"/>
              <w:jc w:val="both"/>
              <w:rPr>
                <w:del w:id="185" w:author="JOSETTE AOUN" w:date="2024-06-14T14:28:00Z"/>
                <w:rFonts w:asciiTheme="minorBidi" w:hAnsiTheme="minorBidi" w:cstheme="minorBidi"/>
                <w:sz w:val="20"/>
                <w:lang w:val="en-US"/>
              </w:rPr>
            </w:pPr>
            <w:del w:id="186" w:author="JOSETTE AOUN" w:date="2024-06-14T14:28:00Z">
              <w:r w:rsidRPr="005B4291" w:rsidDel="004F046F">
                <w:rPr>
                  <w:rFonts w:asciiTheme="minorBidi" w:hAnsiTheme="minorBidi" w:cstheme="minorBidi"/>
                  <w:sz w:val="20"/>
                  <w:lang w:val="en-US"/>
                </w:rPr>
                <w:delText>The provided application should run without the need of root (unix) and / or admin (win) privileges.</w:delText>
              </w:r>
            </w:del>
          </w:p>
          <w:p w14:paraId="0A043AC5" w14:textId="2C2234F1" w:rsidR="00F17AC2" w:rsidRPr="005B4291" w:rsidDel="004F046F" w:rsidRDefault="00F17AC2" w:rsidP="00F17AC2">
            <w:pPr>
              <w:numPr>
                <w:ilvl w:val="0"/>
                <w:numId w:val="3"/>
              </w:numPr>
              <w:spacing w:line="312" w:lineRule="auto"/>
              <w:jc w:val="both"/>
              <w:rPr>
                <w:del w:id="187" w:author="JOSETTE AOUN" w:date="2024-06-14T14:28:00Z"/>
                <w:rFonts w:asciiTheme="minorBidi" w:hAnsiTheme="minorBidi" w:cstheme="minorBidi"/>
                <w:sz w:val="20"/>
                <w:lang w:val="en-US"/>
              </w:rPr>
            </w:pPr>
            <w:del w:id="188" w:author="JOSETTE AOUN" w:date="2024-06-14T14:28:00Z">
              <w:r w:rsidRPr="005B4291" w:rsidDel="004F046F">
                <w:rPr>
                  <w:rFonts w:asciiTheme="minorBidi" w:hAnsiTheme="minorBidi" w:cstheme="minorBidi"/>
                  <w:sz w:val="20"/>
                  <w:lang w:val="en-US"/>
                </w:rPr>
                <w:delText xml:space="preserve">Source code of proposed application should be owned by MIC1. </w:delText>
              </w:r>
            </w:del>
          </w:p>
          <w:p w14:paraId="022F3D74" w14:textId="5399535F" w:rsidR="00F17AC2" w:rsidRPr="00AD66F9" w:rsidDel="004F046F" w:rsidRDefault="00F17AC2" w:rsidP="00F17AC2">
            <w:pPr>
              <w:numPr>
                <w:ilvl w:val="0"/>
                <w:numId w:val="3"/>
              </w:numPr>
              <w:spacing w:line="312" w:lineRule="auto"/>
              <w:jc w:val="both"/>
              <w:rPr>
                <w:del w:id="189" w:author="JOSETTE AOUN" w:date="2024-06-14T14:28:00Z"/>
                <w:rFonts w:asciiTheme="minorBidi" w:hAnsiTheme="minorBidi" w:cstheme="minorBidi"/>
                <w:color w:val="FF0000"/>
                <w:sz w:val="20"/>
                <w:lang w:val="en-US"/>
              </w:rPr>
            </w:pPr>
            <w:del w:id="190" w:author="JOSETTE AOUN" w:date="2024-06-14T14:28:00Z">
              <w:r w:rsidRPr="005B4291" w:rsidDel="004F046F">
                <w:rPr>
                  <w:rFonts w:asciiTheme="minorBidi" w:hAnsiTheme="minorBidi" w:cstheme="minorBidi"/>
                  <w:sz w:val="20"/>
                  <w:lang w:val="en-US"/>
                </w:rPr>
                <w:delText xml:space="preserve">System shall allow generation of user, operator as well as alarms logs. </w:delText>
              </w:r>
              <w:r w:rsidRPr="005B4291" w:rsidDel="004F046F">
                <w:rPr>
                  <w:rFonts w:asciiTheme="minorBidi" w:hAnsiTheme="minorBidi" w:cstheme="minorBidi"/>
                  <w:color w:val="FF0000"/>
                  <w:sz w:val="20"/>
                  <w:lang w:val="en-US"/>
                </w:rPr>
                <w:delText>(K)</w:delText>
              </w:r>
            </w:del>
          </w:p>
          <w:p w14:paraId="69554030" w14:textId="789C4C76" w:rsidR="00F17AC2" w:rsidRPr="005B4291" w:rsidDel="004F046F" w:rsidRDefault="00F17AC2" w:rsidP="00F17AC2">
            <w:pPr>
              <w:numPr>
                <w:ilvl w:val="0"/>
                <w:numId w:val="3"/>
              </w:numPr>
              <w:spacing w:line="312" w:lineRule="auto"/>
              <w:jc w:val="both"/>
              <w:rPr>
                <w:del w:id="191" w:author="JOSETTE AOUN" w:date="2024-06-14T14:28:00Z"/>
                <w:rFonts w:asciiTheme="minorBidi" w:hAnsiTheme="minorBidi" w:cstheme="minorBidi"/>
                <w:sz w:val="20"/>
                <w:lang w:val="en-US"/>
              </w:rPr>
            </w:pPr>
            <w:del w:id="192" w:author="JOSETTE AOUN" w:date="2024-06-14T14:28:00Z">
              <w:r w:rsidRPr="005B4291" w:rsidDel="004F046F">
                <w:rPr>
                  <w:rFonts w:asciiTheme="minorBidi" w:hAnsiTheme="minorBidi" w:cstheme="minorBidi"/>
                  <w:sz w:val="20"/>
                  <w:lang w:val="en-US"/>
                </w:rPr>
                <w:delText>Solution and storage shall be sized to host history logs for at least 1 year back.</w:delText>
              </w:r>
            </w:del>
          </w:p>
          <w:p w14:paraId="068C625C" w14:textId="4ED779B7" w:rsidR="00F17AC2" w:rsidRPr="005B4291" w:rsidDel="004F046F" w:rsidRDefault="00F17AC2" w:rsidP="00F17AC2">
            <w:pPr>
              <w:numPr>
                <w:ilvl w:val="0"/>
                <w:numId w:val="3"/>
              </w:numPr>
              <w:spacing w:line="312" w:lineRule="auto"/>
              <w:jc w:val="both"/>
              <w:rPr>
                <w:del w:id="193" w:author="JOSETTE AOUN" w:date="2024-06-14T14:28:00Z"/>
                <w:rFonts w:asciiTheme="minorBidi" w:hAnsiTheme="minorBidi" w:cstheme="minorBidi"/>
                <w:sz w:val="20"/>
                <w:lang w:val="en-US"/>
              </w:rPr>
            </w:pPr>
            <w:del w:id="194" w:author="JOSETTE AOUN" w:date="2024-06-14T14:28:00Z">
              <w:r w:rsidRPr="005B4291" w:rsidDel="004F046F">
                <w:rPr>
                  <w:rFonts w:asciiTheme="minorBidi" w:hAnsiTheme="minorBidi" w:cstheme="minorBidi"/>
                  <w:sz w:val="20"/>
                  <w:lang w:val="en-US"/>
                </w:rPr>
                <w:delText>The Bidder should submit a data flow diagram and schema of the solution architecture.</w:delText>
              </w:r>
            </w:del>
          </w:p>
          <w:p w14:paraId="52A623A2" w14:textId="46C4DB1D" w:rsidR="00F17AC2" w:rsidRPr="005B4291" w:rsidDel="004F046F" w:rsidRDefault="00F17AC2" w:rsidP="00F17AC2">
            <w:pPr>
              <w:numPr>
                <w:ilvl w:val="0"/>
                <w:numId w:val="3"/>
              </w:numPr>
              <w:spacing w:line="312" w:lineRule="auto"/>
              <w:jc w:val="both"/>
              <w:rPr>
                <w:del w:id="195" w:author="JOSETTE AOUN" w:date="2024-06-14T14:28:00Z"/>
                <w:rFonts w:asciiTheme="minorBidi" w:hAnsiTheme="minorBidi" w:cstheme="minorBidi"/>
                <w:sz w:val="20"/>
                <w:lang w:val="en-US"/>
              </w:rPr>
            </w:pPr>
            <w:del w:id="196" w:author="JOSETTE AOUN" w:date="2024-06-14T14:28:00Z">
              <w:r w:rsidRPr="005B4291" w:rsidDel="004F046F">
                <w:rPr>
                  <w:rFonts w:asciiTheme="minorBidi" w:hAnsiTheme="minorBidi" w:cstheme="minorBidi"/>
                  <w:sz w:val="20"/>
                  <w:lang w:val="en-US"/>
                </w:rPr>
                <w:delText xml:space="preserve">In case of online payment, the Bidder shall use encryption. </w:delText>
              </w:r>
              <w:r w:rsidRPr="005B4291" w:rsidDel="004F046F">
                <w:rPr>
                  <w:rFonts w:asciiTheme="minorBidi" w:hAnsiTheme="minorBidi" w:cstheme="minorBidi"/>
                  <w:color w:val="FF0000"/>
                  <w:sz w:val="20"/>
                  <w:lang w:val="en-US"/>
                </w:rPr>
                <w:delText>(K)</w:delText>
              </w:r>
              <w:r w:rsidRPr="005B4291" w:rsidDel="004F046F">
                <w:rPr>
                  <w:rFonts w:asciiTheme="minorBidi" w:hAnsiTheme="minorBidi" w:cstheme="minorBidi"/>
                  <w:sz w:val="20"/>
                  <w:lang w:val="en-US"/>
                </w:rPr>
                <w:delText xml:space="preserve">  </w:delText>
              </w:r>
            </w:del>
          </w:p>
          <w:p w14:paraId="4AB1F13E" w14:textId="77777777" w:rsidR="00F17AC2" w:rsidRPr="005B4291" w:rsidRDefault="00F17AC2" w:rsidP="00F17AC2">
            <w:pPr>
              <w:numPr>
                <w:ilvl w:val="0"/>
                <w:numId w:val="3"/>
              </w:numPr>
              <w:spacing w:line="312" w:lineRule="auto"/>
              <w:jc w:val="both"/>
              <w:rPr>
                <w:rFonts w:asciiTheme="minorBidi" w:hAnsiTheme="minorBidi" w:cstheme="minorBidi"/>
                <w:sz w:val="20"/>
                <w:lang w:val="en-US"/>
              </w:rPr>
            </w:pPr>
            <w:r w:rsidRPr="005B4291">
              <w:rPr>
                <w:rFonts w:asciiTheme="minorBidi" w:hAnsiTheme="minorBidi" w:cstheme="minorBidi"/>
                <w:sz w:val="20"/>
                <w:lang w:val="en-US"/>
              </w:rPr>
              <w:t>The Bidder shall harden systems servers / storage before being published online, and describe hardening aspects applied on each type.</w:t>
            </w:r>
          </w:p>
          <w:p w14:paraId="2780A6E0" w14:textId="049EBD4A" w:rsidR="00F17AC2" w:rsidRPr="005B4291" w:rsidRDefault="00F17AC2" w:rsidP="00F17AC2">
            <w:pPr>
              <w:numPr>
                <w:ilvl w:val="0"/>
                <w:numId w:val="3"/>
              </w:numPr>
              <w:spacing w:line="312" w:lineRule="auto"/>
              <w:jc w:val="both"/>
              <w:rPr>
                <w:rFonts w:asciiTheme="minorBidi" w:hAnsiTheme="minorBidi" w:cstheme="minorBidi"/>
                <w:sz w:val="20"/>
                <w:lang w:val="en-US"/>
              </w:rPr>
            </w:pPr>
            <w:r w:rsidRPr="005B4291">
              <w:rPr>
                <w:rFonts w:asciiTheme="minorBidi" w:hAnsiTheme="minorBidi" w:cstheme="minorBidi"/>
                <w:sz w:val="20"/>
                <w:lang w:val="en-US"/>
              </w:rPr>
              <w:t>The Bidder shall describe security checking and audits performed on the designed solution prior to putting it on the market.</w:t>
            </w:r>
          </w:p>
          <w:p w14:paraId="0D8EA091" w14:textId="77777777" w:rsidR="00F17AC2" w:rsidRPr="005B4291" w:rsidRDefault="00F17AC2" w:rsidP="00F17AC2">
            <w:pPr>
              <w:numPr>
                <w:ilvl w:val="0"/>
                <w:numId w:val="3"/>
              </w:numPr>
              <w:spacing w:line="312" w:lineRule="auto"/>
              <w:jc w:val="both"/>
              <w:rPr>
                <w:rFonts w:asciiTheme="minorBidi" w:hAnsiTheme="minorBidi" w:cstheme="minorBidi"/>
                <w:sz w:val="20"/>
                <w:lang w:val="en-US"/>
              </w:rPr>
            </w:pPr>
            <w:r w:rsidRPr="005B4291">
              <w:rPr>
                <w:rFonts w:asciiTheme="minorBidi" w:hAnsiTheme="minorBidi" w:cstheme="minorBidi"/>
                <w:sz w:val="20"/>
                <w:lang w:val="en-US"/>
              </w:rPr>
              <w:t>The Bidder shall change default errors / messages and configuration.</w:t>
            </w:r>
          </w:p>
          <w:p w14:paraId="33B28F34" w14:textId="42FAF9B2" w:rsidR="00F17AC2" w:rsidRPr="005B4291" w:rsidDel="004F046F" w:rsidRDefault="00F17AC2" w:rsidP="00F17AC2">
            <w:pPr>
              <w:numPr>
                <w:ilvl w:val="0"/>
                <w:numId w:val="3"/>
              </w:numPr>
              <w:spacing w:line="312" w:lineRule="auto"/>
              <w:jc w:val="both"/>
              <w:rPr>
                <w:del w:id="197" w:author="JOSETTE AOUN" w:date="2024-06-14T14:29:00Z"/>
                <w:rFonts w:asciiTheme="minorBidi" w:hAnsiTheme="minorBidi" w:cstheme="minorBidi"/>
                <w:sz w:val="20"/>
                <w:lang w:val="en-US"/>
              </w:rPr>
            </w:pPr>
            <w:del w:id="198" w:author="JOSETTE AOUN" w:date="2024-06-14T14:29:00Z">
              <w:r w:rsidRPr="005B4291" w:rsidDel="004F046F">
                <w:rPr>
                  <w:rFonts w:asciiTheme="minorBidi" w:hAnsiTheme="minorBidi" w:cstheme="minorBidi"/>
                  <w:sz w:val="20"/>
                  <w:lang w:val="en-US"/>
                </w:rPr>
                <w:delText>Application should support role-based access, specific privileges per user (i.e specific access to application modules and reports)</w:delText>
              </w:r>
            </w:del>
          </w:p>
          <w:p w14:paraId="642C7E07" w14:textId="2548336A" w:rsidR="00F17AC2" w:rsidRPr="005B4291" w:rsidDel="004F046F" w:rsidRDefault="00F17AC2" w:rsidP="00F17AC2">
            <w:pPr>
              <w:numPr>
                <w:ilvl w:val="0"/>
                <w:numId w:val="3"/>
              </w:numPr>
              <w:spacing w:line="312" w:lineRule="auto"/>
              <w:jc w:val="both"/>
              <w:rPr>
                <w:del w:id="199" w:author="JOSETTE AOUN" w:date="2024-06-14T14:29:00Z"/>
                <w:rFonts w:asciiTheme="minorBidi" w:hAnsiTheme="minorBidi" w:cstheme="minorBidi"/>
                <w:sz w:val="20"/>
                <w:lang w:val="en-US"/>
              </w:rPr>
            </w:pPr>
            <w:del w:id="200" w:author="JOSETTE AOUN" w:date="2024-06-14T14:29:00Z">
              <w:r w:rsidRPr="005B4291" w:rsidDel="004F046F">
                <w:rPr>
                  <w:rFonts w:asciiTheme="minorBidi" w:hAnsiTheme="minorBidi" w:cstheme="minorBidi"/>
                  <w:sz w:val="20"/>
                  <w:lang w:val="en-US"/>
                </w:rPr>
                <w:delText>Database should support restricted access per user or groups to data (i.e access per field or per table, …)</w:delText>
              </w:r>
            </w:del>
          </w:p>
          <w:p w14:paraId="19EBBEF8" w14:textId="77777777" w:rsidR="00F17AC2" w:rsidRPr="005B4291" w:rsidRDefault="00F17AC2" w:rsidP="00F17AC2">
            <w:pPr>
              <w:numPr>
                <w:ilvl w:val="0"/>
                <w:numId w:val="3"/>
              </w:numPr>
              <w:spacing w:line="312" w:lineRule="auto"/>
              <w:jc w:val="both"/>
              <w:rPr>
                <w:rFonts w:asciiTheme="minorBidi" w:hAnsiTheme="minorBidi" w:cstheme="minorBidi"/>
                <w:color w:val="FF0000"/>
                <w:sz w:val="20"/>
                <w:lang w:val="en-US"/>
              </w:rPr>
            </w:pPr>
            <w:r w:rsidRPr="005B4291">
              <w:rPr>
                <w:rFonts w:asciiTheme="minorBidi" w:hAnsiTheme="minorBidi" w:cstheme="minorBidi"/>
                <w:sz w:val="20"/>
                <w:lang w:val="en-US"/>
              </w:rPr>
              <w:t xml:space="preserve">Encryption shall be used in all communications / interactions between systems, especially if the communication is through web access. Web based access shall always be used through HTTP+SSL. </w:t>
            </w:r>
            <w:r w:rsidRPr="005B4291">
              <w:rPr>
                <w:rFonts w:asciiTheme="minorBidi" w:hAnsiTheme="minorBidi" w:cstheme="minorBidi"/>
                <w:color w:val="FF0000"/>
                <w:sz w:val="20"/>
                <w:lang w:val="en-US"/>
              </w:rPr>
              <w:t>(K)</w:t>
            </w:r>
          </w:p>
          <w:p w14:paraId="0409DD34" w14:textId="4DFE8EE7" w:rsidR="00F17AC2" w:rsidRPr="005B4291" w:rsidDel="0064165F" w:rsidRDefault="00F17AC2" w:rsidP="00F17AC2">
            <w:pPr>
              <w:numPr>
                <w:ilvl w:val="0"/>
                <w:numId w:val="3"/>
              </w:numPr>
              <w:spacing w:line="312" w:lineRule="auto"/>
              <w:jc w:val="both"/>
              <w:rPr>
                <w:del w:id="201" w:author="JOSETTE AOUN" w:date="2024-06-14T14:29:00Z"/>
                <w:rFonts w:asciiTheme="minorBidi" w:hAnsiTheme="minorBidi" w:cstheme="minorBidi"/>
                <w:sz w:val="20"/>
                <w:lang w:val="en-US"/>
              </w:rPr>
            </w:pPr>
            <w:del w:id="202" w:author="JOSETTE AOUN" w:date="2024-06-14T14:29:00Z">
              <w:r w:rsidRPr="005B4291" w:rsidDel="0064165F">
                <w:rPr>
                  <w:rFonts w:asciiTheme="minorBidi" w:hAnsiTheme="minorBidi" w:cstheme="minorBidi"/>
                  <w:sz w:val="20"/>
                  <w:lang w:val="en-US"/>
                </w:rPr>
                <w:delText>Each user shall have only one account / profile to access data.</w:delText>
              </w:r>
            </w:del>
          </w:p>
          <w:p w14:paraId="0977D4B5" w14:textId="27BC7B02" w:rsidR="00F17AC2" w:rsidRPr="005B4291" w:rsidDel="0064165F" w:rsidRDefault="00F17AC2" w:rsidP="00F17AC2">
            <w:pPr>
              <w:numPr>
                <w:ilvl w:val="0"/>
                <w:numId w:val="3"/>
              </w:numPr>
              <w:spacing w:line="312" w:lineRule="auto"/>
              <w:jc w:val="both"/>
              <w:rPr>
                <w:del w:id="203" w:author="JOSETTE AOUN" w:date="2024-06-14T14:29:00Z"/>
                <w:rFonts w:asciiTheme="minorBidi" w:hAnsiTheme="minorBidi" w:cstheme="minorBidi"/>
                <w:sz w:val="20"/>
                <w:lang w:val="en-US"/>
              </w:rPr>
            </w:pPr>
            <w:del w:id="204" w:author="JOSETTE AOUN" w:date="2024-06-14T14:29:00Z">
              <w:r w:rsidRPr="005B4291" w:rsidDel="0064165F">
                <w:rPr>
                  <w:rFonts w:asciiTheme="minorBidi" w:hAnsiTheme="minorBidi" w:cstheme="minorBidi"/>
                  <w:sz w:val="20"/>
                  <w:lang w:val="en-US"/>
                </w:rPr>
                <w:delText>Least-privileges should always be specified on nodes / applications.</w:delText>
              </w:r>
            </w:del>
          </w:p>
          <w:p w14:paraId="670DFBED" w14:textId="6DD92720" w:rsidR="00F17AC2" w:rsidDel="0064165F" w:rsidRDefault="00F17AC2" w:rsidP="00F17AC2">
            <w:pPr>
              <w:numPr>
                <w:ilvl w:val="0"/>
                <w:numId w:val="3"/>
              </w:numPr>
              <w:spacing w:line="312" w:lineRule="auto"/>
              <w:jc w:val="both"/>
              <w:rPr>
                <w:del w:id="205" w:author="JOSETTE AOUN" w:date="2024-06-14T14:29:00Z"/>
                <w:rFonts w:asciiTheme="minorBidi" w:hAnsiTheme="minorBidi" w:cstheme="minorBidi"/>
                <w:sz w:val="20"/>
                <w:lang w:val="en-US"/>
              </w:rPr>
            </w:pPr>
            <w:del w:id="206" w:author="JOSETTE AOUN" w:date="2024-06-14T14:29:00Z">
              <w:r w:rsidRPr="005B4291" w:rsidDel="0064165F">
                <w:rPr>
                  <w:rFonts w:asciiTheme="minorBidi" w:hAnsiTheme="minorBidi" w:cstheme="minorBidi"/>
                  <w:sz w:val="20"/>
                  <w:lang w:val="en-US"/>
                </w:rPr>
                <w:delText>Pseudocode flow chart shall be provided by the Bidders.</w:delText>
              </w:r>
            </w:del>
          </w:p>
          <w:p w14:paraId="57487F11" w14:textId="62016F57" w:rsidR="00F17AC2" w:rsidRPr="00AD66F9" w:rsidRDefault="00F17AC2" w:rsidP="00F17AC2">
            <w:pPr>
              <w:numPr>
                <w:ilvl w:val="0"/>
                <w:numId w:val="3"/>
              </w:numPr>
              <w:spacing w:line="312" w:lineRule="auto"/>
              <w:jc w:val="both"/>
              <w:rPr>
                <w:rFonts w:asciiTheme="minorBidi" w:hAnsiTheme="minorBidi" w:cstheme="minorBidi"/>
                <w:sz w:val="20"/>
                <w:lang w:val="en-US"/>
              </w:rPr>
            </w:pPr>
            <w:r w:rsidRPr="00AD66F9">
              <w:rPr>
                <w:rFonts w:asciiTheme="minorBidi" w:hAnsiTheme="minorBidi" w:cstheme="minorBidi"/>
                <w:sz w:val="20"/>
                <w:lang w:val="en-US"/>
              </w:rPr>
              <w:t xml:space="preserve">The Bidder should commit to improve solution / systems information security weaknesses whenever needed or highlighted by MIC1 information security team. </w:t>
            </w:r>
            <w:r w:rsidRPr="00AD66F9">
              <w:rPr>
                <w:rFonts w:asciiTheme="minorBidi" w:hAnsiTheme="minorBidi" w:cstheme="minorBidi"/>
                <w:color w:val="FF0000"/>
                <w:sz w:val="20"/>
                <w:lang w:val="en-US"/>
              </w:rPr>
              <w:t>(K)</w:t>
            </w:r>
            <w:bookmarkEnd w:id="183"/>
          </w:p>
        </w:tc>
        <w:tc>
          <w:tcPr>
            <w:tcW w:w="5400" w:type="dxa"/>
            <w:tcBorders>
              <w:top w:val="single" w:sz="4" w:space="0" w:color="auto"/>
              <w:left w:val="single" w:sz="4" w:space="0" w:color="auto"/>
              <w:bottom w:val="single" w:sz="4" w:space="0" w:color="auto"/>
              <w:right w:val="single" w:sz="4" w:space="0" w:color="auto"/>
            </w:tcBorders>
          </w:tcPr>
          <w:p w14:paraId="0E6F188F" w14:textId="247B1C2C" w:rsidR="00F17AC2" w:rsidRPr="00427805" w:rsidRDefault="00F17AC2" w:rsidP="00F17AC2">
            <w:pPr>
              <w:bidi/>
              <w:ind w:left="84"/>
              <w:rPr>
                <w:rFonts w:ascii="Simplified Arabic" w:hAnsi="Simplified Arabic" w:cs="Simplified Arabic"/>
                <w:b/>
                <w:bCs/>
                <w:szCs w:val="22"/>
                <w:rtl/>
                <w:lang w:val="en-GB" w:eastAsia="fr-FR"/>
              </w:rPr>
            </w:pPr>
            <w:r>
              <w:rPr>
                <w:rFonts w:ascii="Simplified Arabic" w:hAnsi="Simplified Arabic" w:cs="Simplified Arabic" w:hint="cs"/>
                <w:b/>
                <w:bCs/>
                <w:szCs w:val="22"/>
                <w:rtl/>
                <w:lang w:val="en-GB" w:eastAsia="fr-FR"/>
              </w:rPr>
              <w:t xml:space="preserve">المادة </w:t>
            </w:r>
            <w:r w:rsidR="00700D56">
              <w:rPr>
                <w:rFonts w:ascii="Simplified Arabic" w:hAnsi="Simplified Arabic" w:cs="Simplified Arabic"/>
                <w:b/>
                <w:bCs/>
                <w:szCs w:val="22"/>
                <w:lang w:val="en-GB" w:eastAsia="fr-FR"/>
              </w:rPr>
              <w:t>36</w:t>
            </w:r>
            <w:r>
              <w:rPr>
                <w:rFonts w:ascii="Simplified Arabic" w:hAnsi="Simplified Arabic" w:cs="Simplified Arabic" w:hint="cs"/>
                <w:b/>
                <w:bCs/>
                <w:szCs w:val="22"/>
                <w:rtl/>
                <w:lang w:val="en-GB" w:eastAsia="fr-FR"/>
              </w:rPr>
              <w:t xml:space="preserve">: </w:t>
            </w:r>
            <w:r w:rsidRPr="00B4091F">
              <w:rPr>
                <w:rFonts w:ascii="Simplified Arabic" w:hAnsi="Simplified Arabic" w:cs="Simplified Arabic"/>
                <w:b/>
                <w:bCs/>
                <w:szCs w:val="22"/>
                <w:rtl/>
                <w:lang w:val="en-GB" w:eastAsia="fr-FR"/>
              </w:rPr>
              <w:t>مواصفات أمان المعلومات</w:t>
            </w:r>
          </w:p>
          <w:p w14:paraId="0EC18E84" w14:textId="3B05CAED"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يتوجّب على مقدّم العرض الالتزام بالامتناع عن تقديم أي منتجات/معدّات قد تؤدّي إلى تهديد على مستوى الأمن السيبراني أو تسربً للمعلومات، ما يعرّض أمن شبكة</w:t>
            </w:r>
            <w:r w:rsidRPr="008C7341">
              <w:rPr>
                <w:rFonts w:ascii="Simplified Arabic" w:hAnsi="Simplified Arabic" w:cs="Simplified Arabic"/>
                <w:szCs w:val="22"/>
                <w:lang w:val="en-GB" w:eastAsia="fr-FR"/>
              </w:rPr>
              <w:t xml:space="preserve"> MIC1 </w:t>
            </w:r>
            <w:r w:rsidRPr="008C7341">
              <w:rPr>
                <w:rFonts w:ascii="Simplified Arabic" w:hAnsi="Simplified Arabic" w:cs="Simplified Arabic"/>
                <w:szCs w:val="22"/>
                <w:rtl/>
                <w:lang w:val="en-GB" w:eastAsia="fr-FR"/>
              </w:rPr>
              <w:t>للخطر</w:t>
            </w:r>
            <w:r w:rsidRPr="008C7341">
              <w:rPr>
                <w:rFonts w:ascii="Simplified Arabic" w:hAnsi="Simplified Arabic" w:cs="Simplified Arabic"/>
                <w:szCs w:val="22"/>
                <w:lang w:val="en-GB" w:eastAsia="fr-FR"/>
              </w:rPr>
              <w:t xml:space="preserve">. </w:t>
            </w:r>
            <w:r w:rsidRPr="00D16A00">
              <w:rPr>
                <w:rFonts w:ascii="Simplified Arabic" w:hAnsi="Simplified Arabic" w:cs="Simplified Arabic"/>
                <w:color w:val="FF0000"/>
                <w:szCs w:val="22"/>
                <w:lang w:val="en-GB" w:eastAsia="fr-FR"/>
              </w:rPr>
              <w:t>(K)</w:t>
            </w:r>
          </w:p>
          <w:p w14:paraId="3285261C" w14:textId="01194A36"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يتوجّب على مقدّم  العرض أن يقبل بأن تقوم</w:t>
            </w:r>
            <w:r w:rsidRPr="008C7341">
              <w:rPr>
                <w:rFonts w:ascii="Simplified Arabic" w:hAnsi="Simplified Arabic" w:cs="Simplified Arabic"/>
                <w:szCs w:val="22"/>
                <w:lang w:val="en-GB" w:eastAsia="fr-FR"/>
              </w:rPr>
              <w:t xml:space="preserve"> MIC1 </w:t>
            </w:r>
            <w:r w:rsidRPr="008C7341">
              <w:rPr>
                <w:rFonts w:ascii="Simplified Arabic" w:hAnsi="Simplified Arabic" w:cs="Simplified Arabic"/>
                <w:szCs w:val="22"/>
                <w:rtl/>
                <w:lang w:val="en-GB" w:eastAsia="fr-FR"/>
              </w:rPr>
              <w:t>بإجراء فحص للثغرات الأمنية على المنصة قبل إصدارالقبول. وفي حال العثور على أي ثغرة، يتعهّد مقدّم  العرض باتخاذ الإجراءات اللازمة لمعالجة هذه الثغرة الأمنية خلال ____ يوم من إخطاره</w:t>
            </w:r>
            <w:r w:rsidRPr="008C7341">
              <w:rPr>
                <w:rFonts w:ascii="Simplified Arabic" w:hAnsi="Simplified Arabic" w:cs="Simplified Arabic"/>
                <w:szCs w:val="22"/>
                <w:lang w:val="en-GB" w:eastAsia="fr-FR"/>
              </w:rPr>
              <w:t xml:space="preserve"> </w:t>
            </w:r>
            <w:r w:rsidRPr="00D16A00">
              <w:rPr>
                <w:rFonts w:ascii="Simplified Arabic" w:hAnsi="Simplified Arabic" w:cs="Simplified Arabic"/>
                <w:color w:val="FF0000"/>
                <w:szCs w:val="22"/>
                <w:lang w:val="en-GB" w:eastAsia="fr-FR"/>
              </w:rPr>
              <w:t>(K)</w:t>
            </w:r>
          </w:p>
          <w:p w14:paraId="3913D6F1" w14:textId="372EE099"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مقدم العرض أن يذكر معايير الأمان السيبراني</w:t>
            </w:r>
            <w:r>
              <w:rPr>
                <w:rFonts w:ascii="Simplified Arabic" w:hAnsi="Simplified Arabic" w:cs="Simplified Arabic" w:hint="cs"/>
                <w:szCs w:val="22"/>
                <w:rtl/>
                <w:lang w:val="en-GB" w:eastAsia="fr-FR"/>
              </w:rPr>
              <w:t xml:space="preserve"> </w:t>
            </w:r>
            <w:r w:rsidRPr="008C7341">
              <w:rPr>
                <w:rFonts w:ascii="Simplified Arabic" w:hAnsi="Simplified Arabic" w:cs="Simplified Arabic"/>
                <w:szCs w:val="22"/>
                <w:rtl/>
                <w:lang w:val="en-GB" w:eastAsia="fr-FR"/>
              </w:rPr>
              <w:t>المعتمدة/</w:t>
            </w:r>
            <w:r>
              <w:rPr>
                <w:rFonts w:ascii="Simplified Arabic" w:hAnsi="Simplified Arabic" w:cs="Simplified Arabic" w:hint="cs"/>
                <w:szCs w:val="22"/>
                <w:rtl/>
                <w:lang w:val="en-GB" w:eastAsia="fr-FR"/>
              </w:rPr>
              <w:t xml:space="preserve"> </w:t>
            </w:r>
            <w:r w:rsidRPr="008C7341">
              <w:rPr>
                <w:rFonts w:ascii="Simplified Arabic" w:hAnsi="Simplified Arabic" w:cs="Simplified Arabic"/>
                <w:szCs w:val="22"/>
                <w:rtl/>
                <w:lang w:val="en-GB" w:eastAsia="fr-FR"/>
              </w:rPr>
              <w:t>المتبعة في تصميم  المنصة المقترحة</w:t>
            </w:r>
            <w:r w:rsidRPr="008C7341">
              <w:rPr>
                <w:rFonts w:ascii="Simplified Arabic" w:hAnsi="Simplified Arabic" w:cs="Simplified Arabic"/>
                <w:szCs w:val="22"/>
                <w:lang w:val="en-GB" w:eastAsia="fr-FR"/>
              </w:rPr>
              <w:t>.</w:t>
            </w:r>
          </w:p>
          <w:p w14:paraId="49299C10" w14:textId="585BE7A2"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مقدم  العرض تحديد ما إذا كان قد حصل على شهادة</w:t>
            </w:r>
            <w:r>
              <w:rPr>
                <w:rFonts w:ascii="Simplified Arabic" w:hAnsi="Simplified Arabic" w:cs="Simplified Arabic" w:hint="cs"/>
                <w:szCs w:val="22"/>
                <w:rtl/>
                <w:lang w:val="en-GB" w:eastAsia="fr-FR"/>
              </w:rPr>
              <w:t xml:space="preserve"> </w:t>
            </w:r>
            <w:r>
              <w:rPr>
                <w:rFonts w:ascii="Simplified Arabic" w:hAnsi="Simplified Arabic" w:cs="Simplified Arabic"/>
                <w:szCs w:val="22"/>
                <w:lang w:val="en-GB" w:eastAsia="fr-FR"/>
              </w:rPr>
              <w:t xml:space="preserve">     </w:t>
            </w:r>
            <w:r w:rsidRPr="008C7341">
              <w:rPr>
                <w:rFonts w:ascii="Simplified Arabic" w:hAnsi="Simplified Arabic" w:cs="Simplified Arabic"/>
                <w:szCs w:val="22"/>
                <w:lang w:val="en-GB" w:eastAsia="fr-FR"/>
              </w:rPr>
              <w:t xml:space="preserve">ISO </w:t>
            </w:r>
            <w:r>
              <w:rPr>
                <w:rFonts w:ascii="Simplified Arabic" w:hAnsi="Simplified Arabic" w:cs="Simplified Arabic" w:hint="cs"/>
                <w:szCs w:val="22"/>
                <w:rtl/>
                <w:lang w:val="en-GB" w:eastAsia="fr-FR"/>
              </w:rPr>
              <w:t xml:space="preserve"> </w:t>
            </w:r>
            <w:r w:rsidRPr="008C7341">
              <w:rPr>
                <w:rFonts w:ascii="Simplified Arabic" w:hAnsi="Simplified Arabic" w:cs="Simplified Arabic"/>
                <w:szCs w:val="22"/>
                <w:lang w:val="en-GB" w:eastAsia="fr-FR"/>
              </w:rPr>
              <w:t>27001</w:t>
            </w:r>
            <w:r w:rsidRPr="008C7341">
              <w:rPr>
                <w:rFonts w:ascii="Simplified Arabic" w:hAnsi="Simplified Arabic" w:cs="Simplified Arabic"/>
                <w:szCs w:val="22"/>
                <w:rtl/>
                <w:lang w:val="en-GB" w:eastAsia="fr-FR"/>
              </w:rPr>
              <w:t>أو أي شهادة أخرى معادلة لها ، على أن يُرفِق العرض بنسخة عن هذه الشهادة</w:t>
            </w:r>
            <w:r w:rsidRPr="008C7341">
              <w:rPr>
                <w:rFonts w:ascii="Simplified Arabic" w:hAnsi="Simplified Arabic" w:cs="Simplified Arabic"/>
                <w:szCs w:val="22"/>
                <w:lang w:val="en-GB" w:eastAsia="fr-FR"/>
              </w:rPr>
              <w:t>.</w:t>
            </w:r>
          </w:p>
          <w:p w14:paraId="5C54FAB6" w14:textId="0A173F5C"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لا يجوز لمقدم العرض أن يقوم تضمين كلمات مرور ثابتة في  البرمجيات المقترحة</w:t>
            </w:r>
            <w:r w:rsidRPr="008C7341">
              <w:rPr>
                <w:rFonts w:ascii="Simplified Arabic" w:hAnsi="Simplified Arabic" w:cs="Simplified Arabic"/>
                <w:szCs w:val="22"/>
                <w:lang w:val="en-GB" w:eastAsia="fr-FR"/>
              </w:rPr>
              <w:t>.</w:t>
            </w:r>
            <w:r w:rsidRPr="00D16A00">
              <w:rPr>
                <w:rFonts w:ascii="Simplified Arabic" w:hAnsi="Simplified Arabic" w:cs="Simplified Arabic"/>
                <w:color w:val="FF0000"/>
                <w:szCs w:val="22"/>
                <w:lang w:val="en-GB" w:eastAsia="fr-FR"/>
              </w:rPr>
              <w:t>(K)</w:t>
            </w:r>
          </w:p>
          <w:p w14:paraId="4322FD58" w14:textId="6BACAA42"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أن يعمل التطبيق المقدم دون الحاجة إلى صلاحيات مسؤول النظام (في نظام ويندوز و يونيكس)</w:t>
            </w:r>
            <w:r w:rsidRPr="008C7341">
              <w:rPr>
                <w:rFonts w:ascii="Simplified Arabic" w:hAnsi="Simplified Arabic" w:cs="Simplified Arabic"/>
                <w:szCs w:val="22"/>
                <w:lang w:val="en-GB" w:eastAsia="fr-FR"/>
              </w:rPr>
              <w:t xml:space="preserve"> .</w:t>
            </w:r>
          </w:p>
          <w:p w14:paraId="305E0205" w14:textId="25B0E1C1"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أن يعود ملكية  كود البرنامج للتطبيق المقترح إلى الشركة</w:t>
            </w:r>
            <w:r w:rsidRPr="008C7341">
              <w:rPr>
                <w:rFonts w:ascii="Simplified Arabic" w:hAnsi="Simplified Arabic" w:cs="Simplified Arabic"/>
                <w:szCs w:val="22"/>
                <w:lang w:val="en-GB" w:eastAsia="fr-FR"/>
              </w:rPr>
              <w:t xml:space="preserve"> </w:t>
            </w:r>
            <w:r>
              <w:rPr>
                <w:rFonts w:ascii="Simplified Arabic" w:hAnsi="Simplified Arabic" w:cs="Simplified Arabic"/>
                <w:szCs w:val="22"/>
                <w:lang w:val="en-GB" w:eastAsia="fr-FR"/>
              </w:rPr>
              <w:t>.</w:t>
            </w:r>
            <w:r w:rsidRPr="008C7341">
              <w:rPr>
                <w:rFonts w:ascii="Simplified Arabic" w:hAnsi="Simplified Arabic" w:cs="Simplified Arabic"/>
                <w:szCs w:val="22"/>
                <w:lang w:val="en-GB" w:eastAsia="fr-FR"/>
              </w:rPr>
              <w:t>MIC1</w:t>
            </w:r>
          </w:p>
          <w:p w14:paraId="2180469F" w14:textId="236EABA9"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أن يسمح النظام بتسجيل الدخول للمستخدمين والمشغلين وإنشاء سجلات الإنذارات</w:t>
            </w:r>
            <w:r w:rsidRPr="008C7341">
              <w:rPr>
                <w:rFonts w:ascii="Simplified Arabic" w:hAnsi="Simplified Arabic" w:cs="Simplified Arabic"/>
                <w:szCs w:val="22"/>
                <w:lang w:val="en-GB" w:eastAsia="fr-FR"/>
              </w:rPr>
              <w:t>.</w:t>
            </w:r>
            <w:r>
              <w:rPr>
                <w:rFonts w:ascii="Simplified Arabic" w:hAnsi="Simplified Arabic" w:cs="Simplified Arabic"/>
                <w:szCs w:val="22"/>
                <w:lang w:val="en-GB" w:eastAsia="fr-FR"/>
              </w:rPr>
              <w:t xml:space="preserve"> </w:t>
            </w:r>
            <w:r w:rsidRPr="00D16A00">
              <w:rPr>
                <w:rFonts w:ascii="Simplified Arabic" w:hAnsi="Simplified Arabic" w:cs="Simplified Arabic"/>
                <w:color w:val="FF0000"/>
                <w:szCs w:val="22"/>
                <w:lang w:val="en-GB" w:eastAsia="fr-FR"/>
              </w:rPr>
              <w:t>(K)</w:t>
            </w:r>
            <w:r>
              <w:rPr>
                <w:rFonts w:ascii="Simplified Arabic" w:hAnsi="Simplified Arabic" w:cs="Simplified Arabic"/>
                <w:szCs w:val="22"/>
                <w:lang w:val="en-GB" w:eastAsia="fr-FR"/>
              </w:rPr>
              <w:t xml:space="preserve"> </w:t>
            </w:r>
          </w:p>
          <w:p w14:paraId="5121FC34" w14:textId="35DC993E"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تحديد حجم التخزين بحيث يستضيف سجلات التي تعود إلى مدة عام واحد على الأقل</w:t>
            </w:r>
            <w:r w:rsidRPr="008C7341">
              <w:rPr>
                <w:rFonts w:ascii="Simplified Arabic" w:hAnsi="Simplified Arabic" w:cs="Simplified Arabic"/>
                <w:szCs w:val="22"/>
                <w:lang w:val="en-GB" w:eastAsia="fr-FR"/>
              </w:rPr>
              <w:t>.</w:t>
            </w:r>
          </w:p>
          <w:p w14:paraId="1FD54ACF" w14:textId="40897CD1"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مقدم العرض تقديم رسم بياني لتدفق البيانات ومخطط التصميم</w:t>
            </w:r>
            <w:r w:rsidRPr="008C7341">
              <w:rPr>
                <w:rFonts w:ascii="Simplified Arabic" w:hAnsi="Simplified Arabic" w:cs="Simplified Arabic"/>
                <w:szCs w:val="22"/>
                <w:lang w:val="en-GB" w:eastAsia="fr-FR"/>
              </w:rPr>
              <w:t xml:space="preserve">. </w:t>
            </w:r>
          </w:p>
          <w:p w14:paraId="54A39A99" w14:textId="2AEAACB3"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عند إجراء الدفع عبر الإنترنت، يجب على مقدم العرض استخدام التشفير لضمان الأمان</w:t>
            </w:r>
            <w:r w:rsidRPr="00D16A00">
              <w:rPr>
                <w:rFonts w:ascii="Simplified Arabic" w:hAnsi="Simplified Arabic" w:cs="Simplified Arabic"/>
                <w:color w:val="FF0000"/>
                <w:szCs w:val="22"/>
                <w:lang w:val="en-GB" w:eastAsia="fr-FR"/>
              </w:rPr>
              <w:t>(K)</w:t>
            </w:r>
            <w:r w:rsidRPr="008C7341">
              <w:rPr>
                <w:rFonts w:ascii="Simplified Arabic" w:hAnsi="Simplified Arabic" w:cs="Simplified Arabic"/>
                <w:szCs w:val="22"/>
                <w:lang w:val="en-GB" w:eastAsia="fr-FR"/>
              </w:rPr>
              <w:t xml:space="preserve"> </w:t>
            </w:r>
            <w:r>
              <w:rPr>
                <w:rFonts w:ascii="Simplified Arabic" w:hAnsi="Simplified Arabic" w:cs="Simplified Arabic" w:hint="cs"/>
                <w:szCs w:val="22"/>
                <w:rtl/>
                <w:lang w:val="en-GB" w:eastAsia="fr-FR"/>
              </w:rPr>
              <w:t xml:space="preserve">  </w:t>
            </w:r>
            <w:r w:rsidRPr="008C7341">
              <w:rPr>
                <w:rFonts w:ascii="Simplified Arabic" w:hAnsi="Simplified Arabic" w:cs="Simplified Arabic"/>
                <w:szCs w:val="22"/>
                <w:lang w:val="en-GB" w:eastAsia="fr-FR"/>
              </w:rPr>
              <w:t>.</w:t>
            </w:r>
          </w:p>
          <w:p w14:paraId="236ED0A7" w14:textId="3AC86B88"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مقدم العرض  تحصين أنظمة الخوادم / وحدات التخزين, قبل توصيله بالإنترنت، مع وصف الإجراءات المطبقة على كل جهاز</w:t>
            </w:r>
            <w:r>
              <w:rPr>
                <w:rFonts w:ascii="Simplified Arabic" w:hAnsi="Simplified Arabic" w:cs="Simplified Arabic" w:hint="cs"/>
                <w:szCs w:val="22"/>
                <w:rtl/>
                <w:lang w:val="en-GB" w:eastAsia="fr-FR"/>
              </w:rPr>
              <w:t>.</w:t>
            </w:r>
          </w:p>
          <w:p w14:paraId="6D474DD0" w14:textId="35D2130E"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مقدم العرض وصف عمليات التحقق الأمني والتدقيق التي أجريت على البرنامج  قبل طرحه للعامة</w:t>
            </w:r>
            <w:r>
              <w:rPr>
                <w:rFonts w:ascii="Simplified Arabic" w:hAnsi="Simplified Arabic" w:cs="Simplified Arabic" w:hint="cs"/>
                <w:szCs w:val="22"/>
                <w:rtl/>
                <w:lang w:val="en-GB" w:eastAsia="fr-FR"/>
              </w:rPr>
              <w:t>.</w:t>
            </w:r>
          </w:p>
          <w:p w14:paraId="638118C6" w14:textId="5731C0F9"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مقدم العرض تعديل إعدادات المصنع المتعلقة بالرسائل  / ورسائل الخطأ الافتراضية</w:t>
            </w:r>
            <w:r>
              <w:rPr>
                <w:rFonts w:ascii="Simplified Arabic" w:hAnsi="Simplified Arabic" w:cs="Simplified Arabic" w:hint="cs"/>
                <w:szCs w:val="22"/>
                <w:rtl/>
                <w:lang w:val="en-GB" w:eastAsia="fr-FR"/>
              </w:rPr>
              <w:t>.</w:t>
            </w:r>
          </w:p>
          <w:p w14:paraId="6AA059A4" w14:textId="2AC4F5D6"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التطبيق أن  يضم خاصيّة التحكم بالوصول والامتياز بناءً على الأدوار، مع منح صلاحيات محددة لكل مستخدم</w:t>
            </w:r>
            <w:r>
              <w:rPr>
                <w:rFonts w:ascii="Simplified Arabic" w:hAnsi="Simplified Arabic" w:cs="Simplified Arabic" w:hint="cs"/>
                <w:szCs w:val="22"/>
                <w:rtl/>
                <w:lang w:val="en-GB" w:eastAsia="fr-FR"/>
              </w:rPr>
              <w:t>.</w:t>
            </w:r>
            <w:r w:rsidRPr="008C7341">
              <w:rPr>
                <w:rFonts w:ascii="Simplified Arabic" w:hAnsi="Simplified Arabic" w:cs="Simplified Arabic"/>
                <w:szCs w:val="22"/>
                <w:lang w:val="en-GB" w:eastAsia="fr-FR"/>
              </w:rPr>
              <w:t xml:space="preserve"> </w:t>
            </w:r>
          </w:p>
          <w:p w14:paraId="249BD022" w14:textId="54A26CB2"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lastRenderedPageBreak/>
              <w:t>يجب أن تدعم قاعدة البيانات تقييد الوصول إلى البيانات حسب المستخدمين أوالمجموعات (مثل الوصول ل حقل بيانات أو لجدول بيانات، ...)</w:t>
            </w:r>
            <w:r w:rsidRPr="008C7341">
              <w:rPr>
                <w:rFonts w:ascii="Simplified Arabic" w:hAnsi="Simplified Arabic" w:cs="Simplified Arabic"/>
                <w:szCs w:val="22"/>
                <w:lang w:val="en-GB" w:eastAsia="fr-FR"/>
              </w:rPr>
              <w:t>.</w:t>
            </w:r>
          </w:p>
          <w:p w14:paraId="088C5CE1" w14:textId="45571320"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استخدام التشفير في جميع عمليات الاتصال / التفاعلات بين الأنظمة، وخاصةً إذا كان الاتصال يتم عبر الإنترنت. ويجب دائماً استخدام بروتوكول</w:t>
            </w:r>
            <w:r w:rsidRPr="008C7341">
              <w:rPr>
                <w:rFonts w:ascii="Simplified Arabic" w:hAnsi="Simplified Arabic" w:cs="Simplified Arabic"/>
                <w:szCs w:val="22"/>
                <w:lang w:val="en-GB" w:eastAsia="fr-FR"/>
              </w:rPr>
              <w:t xml:space="preserve"> HTTPSL </w:t>
            </w:r>
            <w:r w:rsidRPr="008C7341">
              <w:rPr>
                <w:rFonts w:ascii="Simplified Arabic" w:hAnsi="Simplified Arabic" w:cs="Simplified Arabic"/>
                <w:szCs w:val="22"/>
                <w:rtl/>
                <w:lang w:val="en-GB" w:eastAsia="fr-FR"/>
              </w:rPr>
              <w:t>للوصول إلى النظام عبر الويب</w:t>
            </w:r>
            <w:r w:rsidRPr="008C7341">
              <w:rPr>
                <w:rFonts w:ascii="Simplified Arabic" w:hAnsi="Simplified Arabic" w:cs="Simplified Arabic"/>
                <w:szCs w:val="22"/>
                <w:lang w:val="en-GB" w:eastAsia="fr-FR"/>
              </w:rPr>
              <w:t xml:space="preserve">.  </w:t>
            </w:r>
            <w:r w:rsidRPr="00BA45FA">
              <w:rPr>
                <w:rFonts w:ascii="Simplified Arabic" w:hAnsi="Simplified Arabic" w:cs="Simplified Arabic"/>
                <w:color w:val="FF0000"/>
                <w:szCs w:val="22"/>
                <w:lang w:val="en-GB" w:eastAsia="fr-FR"/>
              </w:rPr>
              <w:t>(K)</w:t>
            </w:r>
            <w:r>
              <w:rPr>
                <w:rFonts w:ascii="Simplified Arabic" w:hAnsi="Simplified Arabic" w:cs="Simplified Arabic"/>
                <w:szCs w:val="22"/>
                <w:lang w:val="en-GB" w:eastAsia="fr-FR"/>
              </w:rPr>
              <w:t xml:space="preserve"> </w:t>
            </w:r>
          </w:p>
          <w:p w14:paraId="0BD3E3E1" w14:textId="245E02E0"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كل مستخدم امتلاك حساب / ملف تعريف واحد فقط للوصول إلى البيانات</w:t>
            </w:r>
            <w:r w:rsidRPr="008C7341">
              <w:rPr>
                <w:rFonts w:ascii="Simplified Arabic" w:hAnsi="Simplified Arabic" w:cs="Simplified Arabic"/>
                <w:szCs w:val="22"/>
                <w:lang w:val="en-GB" w:eastAsia="fr-FR"/>
              </w:rPr>
              <w:t>.</w:t>
            </w:r>
          </w:p>
          <w:p w14:paraId="5AD9F4CC" w14:textId="5BBE4E45"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دائماً تحديد الحد الأدنى من الصلاحيات المطلوبة لكل جهاز / تطبيق</w:t>
            </w:r>
            <w:r>
              <w:rPr>
                <w:rFonts w:ascii="Simplified Arabic" w:hAnsi="Simplified Arabic" w:cs="Simplified Arabic" w:hint="cs"/>
                <w:szCs w:val="22"/>
                <w:rtl/>
                <w:lang w:val="en-GB" w:eastAsia="fr-FR"/>
              </w:rPr>
              <w:t>.</w:t>
            </w:r>
          </w:p>
          <w:p w14:paraId="65D282A2" w14:textId="77777777" w:rsidR="00F17AC2" w:rsidRDefault="00F17AC2" w:rsidP="00F17AC2">
            <w:pPr>
              <w:pStyle w:val="ListParagraph"/>
              <w:numPr>
                <w:ilvl w:val="3"/>
                <w:numId w:val="9"/>
              </w:numPr>
              <w:ind w:left="360"/>
              <w:rPr>
                <w:rFonts w:ascii="Simplified Arabic" w:hAnsi="Simplified Arabic" w:cs="Simplified Arabic"/>
                <w:szCs w:val="22"/>
                <w:lang w:val="en-GB" w:eastAsia="fr-FR"/>
              </w:rPr>
            </w:pPr>
            <w:r w:rsidRPr="008C7341">
              <w:rPr>
                <w:rFonts w:ascii="Simplified Arabic" w:hAnsi="Simplified Arabic" w:cs="Simplified Arabic"/>
                <w:szCs w:val="22"/>
                <w:rtl/>
                <w:lang w:val="en-GB" w:eastAsia="fr-FR"/>
              </w:rPr>
              <w:t>يتوجّب على مقدّمي  العروض تقديم رسم مخطط تدفق البيانات</w:t>
            </w:r>
            <w:r w:rsidRPr="008C7341">
              <w:rPr>
                <w:rFonts w:ascii="Simplified Arabic" w:hAnsi="Simplified Arabic" w:cs="Simplified Arabic"/>
                <w:szCs w:val="22"/>
                <w:lang w:val="en-GB" w:eastAsia="fr-FR"/>
              </w:rPr>
              <w:t xml:space="preserve">  (pseudocode)</w:t>
            </w:r>
            <w:r>
              <w:rPr>
                <w:rFonts w:ascii="Simplified Arabic" w:hAnsi="Simplified Arabic" w:cs="Simplified Arabic" w:hint="cs"/>
                <w:szCs w:val="22"/>
                <w:rtl/>
                <w:lang w:val="en-GB" w:eastAsia="fr-FR"/>
              </w:rPr>
              <w:t xml:space="preserve"> .</w:t>
            </w:r>
          </w:p>
          <w:p w14:paraId="133FA258" w14:textId="5C151F69" w:rsidR="00F17AC2" w:rsidRPr="008C7341" w:rsidRDefault="00F17AC2" w:rsidP="00F17AC2">
            <w:pPr>
              <w:pStyle w:val="ListParagraph"/>
              <w:numPr>
                <w:ilvl w:val="3"/>
                <w:numId w:val="9"/>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مقدم العرض الالتزام بتحسين نقاط ضعف الأمن السيبرني عند الحاجة أو عند إبرازها من قبل فريق الأمن المعلوماتي في</w:t>
            </w:r>
            <w:r w:rsidRPr="008C7341">
              <w:rPr>
                <w:rFonts w:ascii="Simplified Arabic" w:hAnsi="Simplified Arabic" w:cs="Simplified Arabic"/>
                <w:szCs w:val="22"/>
                <w:lang w:val="en-GB" w:eastAsia="fr-FR"/>
              </w:rPr>
              <w:t xml:space="preserve"> MIC1 </w:t>
            </w:r>
            <w:r w:rsidRPr="008C7341">
              <w:rPr>
                <w:rFonts w:ascii="Simplified Arabic" w:hAnsi="Simplified Arabic" w:cs="Simplified Arabic" w:hint="cs"/>
                <w:szCs w:val="22"/>
                <w:rtl/>
                <w:lang w:val="en-GB" w:eastAsia="fr-FR"/>
              </w:rPr>
              <w:t>.</w:t>
            </w:r>
          </w:p>
        </w:tc>
      </w:tr>
    </w:tbl>
    <w:p w14:paraId="1193DA6F" w14:textId="77777777" w:rsidR="00910822" w:rsidRDefault="00910822" w:rsidP="00910822"/>
    <w:p w14:paraId="7A617F8F" w14:textId="77777777" w:rsidR="00DC0BCC" w:rsidRDefault="00DC0BCC" w:rsidP="00530C49">
      <w:pPr>
        <w:rPr>
          <w:b/>
          <w:bCs/>
          <w:highlight w:val="yellow"/>
        </w:rPr>
      </w:pPr>
    </w:p>
    <w:p w14:paraId="0D8A2075" w14:textId="77777777" w:rsidR="0082216F" w:rsidRDefault="0082216F" w:rsidP="00530C49">
      <w:pPr>
        <w:rPr>
          <w:b/>
          <w:bCs/>
          <w:highlight w:val="yellow"/>
        </w:rPr>
      </w:pPr>
    </w:p>
    <w:p w14:paraId="6E8FAC02" w14:textId="77777777" w:rsidR="0082216F" w:rsidRDefault="0082216F" w:rsidP="00530C49">
      <w:pPr>
        <w:rPr>
          <w:b/>
          <w:bCs/>
          <w:highlight w:val="yellow"/>
        </w:rPr>
      </w:pPr>
    </w:p>
    <w:p w14:paraId="1848DB90" w14:textId="77777777" w:rsidR="0082216F" w:rsidRDefault="0082216F" w:rsidP="00530C49">
      <w:pPr>
        <w:rPr>
          <w:b/>
          <w:bCs/>
          <w:highlight w:val="yellow"/>
        </w:rPr>
      </w:pPr>
    </w:p>
    <w:p w14:paraId="4DE36B5B" w14:textId="77777777" w:rsidR="0082216F" w:rsidRDefault="0082216F" w:rsidP="00530C49">
      <w:pPr>
        <w:rPr>
          <w:b/>
          <w:bCs/>
          <w:highlight w:val="yellow"/>
        </w:rPr>
      </w:pPr>
    </w:p>
    <w:p w14:paraId="445FBCC1" w14:textId="77777777" w:rsidR="0082216F" w:rsidRDefault="0082216F" w:rsidP="00530C49">
      <w:pPr>
        <w:rPr>
          <w:b/>
          <w:bCs/>
          <w:highlight w:val="yellow"/>
        </w:rPr>
      </w:pPr>
    </w:p>
    <w:p w14:paraId="4C1FBFFF" w14:textId="77777777" w:rsidR="0082216F" w:rsidRDefault="0082216F" w:rsidP="00530C49">
      <w:pPr>
        <w:rPr>
          <w:b/>
          <w:bCs/>
          <w:highlight w:val="yellow"/>
        </w:rPr>
      </w:pPr>
    </w:p>
    <w:p w14:paraId="4618CB35" w14:textId="77777777" w:rsidR="0082216F" w:rsidRDefault="0082216F" w:rsidP="00530C49">
      <w:pPr>
        <w:rPr>
          <w:b/>
          <w:bCs/>
          <w:highlight w:val="yellow"/>
        </w:rPr>
      </w:pPr>
    </w:p>
    <w:p w14:paraId="56D3ECD6" w14:textId="77777777" w:rsidR="0082216F" w:rsidRDefault="0082216F" w:rsidP="00530C49">
      <w:pPr>
        <w:rPr>
          <w:b/>
          <w:bCs/>
          <w:highlight w:val="yellow"/>
        </w:rPr>
      </w:pPr>
    </w:p>
    <w:p w14:paraId="59AF1F8B" w14:textId="77777777" w:rsidR="0082216F" w:rsidRDefault="0082216F" w:rsidP="00530C49">
      <w:pPr>
        <w:rPr>
          <w:b/>
          <w:bCs/>
          <w:highlight w:val="yellow"/>
        </w:rPr>
      </w:pPr>
    </w:p>
    <w:p w14:paraId="4CE53265" w14:textId="77777777" w:rsidR="0082216F" w:rsidRDefault="0082216F" w:rsidP="00530C49">
      <w:pPr>
        <w:rPr>
          <w:b/>
          <w:bCs/>
          <w:highlight w:val="yellow"/>
        </w:rPr>
      </w:pPr>
    </w:p>
    <w:p w14:paraId="0021BA9E" w14:textId="77777777" w:rsidR="0082216F" w:rsidRDefault="0082216F" w:rsidP="00530C49">
      <w:pPr>
        <w:rPr>
          <w:b/>
          <w:bCs/>
          <w:highlight w:val="yellow"/>
        </w:rPr>
      </w:pPr>
    </w:p>
    <w:p w14:paraId="223EE666" w14:textId="77777777" w:rsidR="0082216F" w:rsidRDefault="0082216F" w:rsidP="00530C49">
      <w:pPr>
        <w:rPr>
          <w:b/>
          <w:bCs/>
          <w:highlight w:val="yellow"/>
        </w:rPr>
      </w:pPr>
    </w:p>
    <w:p w14:paraId="0B4B7968" w14:textId="77777777" w:rsidR="0082216F" w:rsidRDefault="0082216F" w:rsidP="00530C49">
      <w:pPr>
        <w:rPr>
          <w:b/>
          <w:bCs/>
          <w:highlight w:val="yellow"/>
        </w:rPr>
      </w:pPr>
    </w:p>
    <w:p w14:paraId="04CA3BA7" w14:textId="77777777" w:rsidR="0082216F" w:rsidRDefault="0082216F" w:rsidP="00530C49">
      <w:pPr>
        <w:rPr>
          <w:b/>
          <w:bCs/>
          <w:highlight w:val="yellow"/>
        </w:rPr>
      </w:pPr>
    </w:p>
    <w:p w14:paraId="26A902E4" w14:textId="77777777" w:rsidR="0082216F" w:rsidRDefault="0082216F" w:rsidP="00530C49">
      <w:pPr>
        <w:rPr>
          <w:b/>
          <w:bCs/>
          <w:highlight w:val="yellow"/>
        </w:rPr>
      </w:pPr>
    </w:p>
    <w:p w14:paraId="12E3101C" w14:textId="77777777" w:rsidR="0082216F" w:rsidRDefault="0082216F" w:rsidP="00530C49">
      <w:pPr>
        <w:rPr>
          <w:b/>
          <w:bCs/>
          <w:highlight w:val="yellow"/>
        </w:rPr>
      </w:pPr>
    </w:p>
    <w:p w14:paraId="5A6CA6D2" w14:textId="77777777" w:rsidR="0082216F" w:rsidRDefault="0082216F" w:rsidP="00530C49">
      <w:pPr>
        <w:rPr>
          <w:b/>
          <w:bCs/>
          <w:highlight w:val="yellow"/>
        </w:rPr>
      </w:pPr>
    </w:p>
    <w:p w14:paraId="1D92EAE8" w14:textId="77777777" w:rsidR="0082216F" w:rsidRDefault="0082216F" w:rsidP="00530C49">
      <w:pPr>
        <w:rPr>
          <w:b/>
          <w:bCs/>
          <w:highlight w:val="yellow"/>
        </w:rPr>
      </w:pPr>
    </w:p>
    <w:p w14:paraId="4C3398E4" w14:textId="77777777" w:rsidR="0082216F" w:rsidRDefault="0082216F" w:rsidP="00530C49">
      <w:pPr>
        <w:rPr>
          <w:b/>
          <w:bCs/>
          <w:highlight w:val="yellow"/>
        </w:rPr>
      </w:pPr>
    </w:p>
    <w:p w14:paraId="483FCCCB" w14:textId="77777777" w:rsidR="0082216F" w:rsidRDefault="0082216F" w:rsidP="00530C49">
      <w:pPr>
        <w:rPr>
          <w:b/>
          <w:bCs/>
          <w:highlight w:val="yellow"/>
        </w:rPr>
      </w:pPr>
    </w:p>
    <w:p w14:paraId="70676B28" w14:textId="77777777" w:rsidR="0082216F" w:rsidRDefault="0082216F" w:rsidP="00530C49">
      <w:pPr>
        <w:rPr>
          <w:b/>
          <w:bCs/>
          <w:highlight w:val="yellow"/>
        </w:rPr>
      </w:pPr>
    </w:p>
    <w:p w14:paraId="335702A6" w14:textId="77777777" w:rsidR="0082216F" w:rsidRDefault="0082216F" w:rsidP="00530C49">
      <w:pPr>
        <w:rPr>
          <w:b/>
          <w:bCs/>
          <w:highlight w:val="yellow"/>
        </w:rPr>
      </w:pPr>
    </w:p>
    <w:p w14:paraId="1867810F" w14:textId="77777777" w:rsidR="0082216F" w:rsidRDefault="0082216F" w:rsidP="00530C49">
      <w:pPr>
        <w:rPr>
          <w:b/>
          <w:bCs/>
          <w:highlight w:val="yellow"/>
        </w:rPr>
      </w:pPr>
    </w:p>
    <w:p w14:paraId="7D0B063C" w14:textId="77777777" w:rsidR="0082216F" w:rsidRDefault="0082216F" w:rsidP="00530C49">
      <w:pPr>
        <w:rPr>
          <w:b/>
          <w:bCs/>
          <w:highlight w:val="yellow"/>
        </w:rPr>
      </w:pPr>
    </w:p>
    <w:p w14:paraId="0297195F" w14:textId="77777777" w:rsidR="0082216F" w:rsidRDefault="0082216F" w:rsidP="00530C49">
      <w:pPr>
        <w:rPr>
          <w:b/>
          <w:bCs/>
          <w:highlight w:val="yellow"/>
        </w:rPr>
      </w:pPr>
    </w:p>
    <w:p w14:paraId="31424770" w14:textId="77777777" w:rsidR="0082216F" w:rsidRDefault="0082216F" w:rsidP="00530C49">
      <w:pPr>
        <w:rPr>
          <w:b/>
          <w:bCs/>
          <w:highlight w:val="yellow"/>
        </w:rPr>
      </w:pPr>
    </w:p>
    <w:p w14:paraId="6E5D319C" w14:textId="77777777" w:rsidR="0082216F" w:rsidRDefault="0082216F" w:rsidP="00530C49">
      <w:pPr>
        <w:rPr>
          <w:b/>
          <w:bCs/>
          <w:highlight w:val="yellow"/>
        </w:rPr>
      </w:pPr>
    </w:p>
    <w:p w14:paraId="604004A8" w14:textId="77777777" w:rsidR="0082216F" w:rsidRDefault="0082216F" w:rsidP="00530C49">
      <w:pPr>
        <w:rPr>
          <w:b/>
          <w:bCs/>
          <w:highlight w:val="yellow"/>
        </w:rPr>
      </w:pPr>
    </w:p>
    <w:p w14:paraId="6F97DD7B" w14:textId="77777777" w:rsidR="0082216F" w:rsidRDefault="0082216F" w:rsidP="00530C49">
      <w:pPr>
        <w:rPr>
          <w:b/>
          <w:bCs/>
          <w:highlight w:val="yellow"/>
        </w:rPr>
      </w:pPr>
    </w:p>
    <w:p w14:paraId="3D9B8513" w14:textId="77777777" w:rsidR="0082216F" w:rsidRDefault="0082216F" w:rsidP="00530C49">
      <w:pPr>
        <w:rPr>
          <w:b/>
          <w:bCs/>
          <w:highlight w:val="yellow"/>
        </w:rPr>
      </w:pPr>
    </w:p>
    <w:p w14:paraId="0DF7C44A" w14:textId="1E7852AA" w:rsidR="00427805" w:rsidRPr="00427805" w:rsidRDefault="00427805" w:rsidP="00427805">
      <w:pPr>
        <w:pStyle w:val="Heading2"/>
        <w:numPr>
          <w:ilvl w:val="0"/>
          <w:numId w:val="0"/>
        </w:numPr>
        <w:spacing w:before="0"/>
        <w:rPr>
          <w:rFonts w:asciiTheme="minorBidi" w:hAnsiTheme="minorBidi" w:cstheme="minorBidi"/>
        </w:rPr>
      </w:pPr>
      <w:bookmarkStart w:id="207" w:name="_Toc168051271"/>
      <w:r w:rsidRPr="00427805">
        <w:rPr>
          <w:rFonts w:asciiTheme="minorBidi" w:hAnsiTheme="minorBidi" w:cstheme="minorBidi"/>
        </w:rPr>
        <w:t>Appendi</w:t>
      </w:r>
      <w:r w:rsidR="00F0106D">
        <w:rPr>
          <w:rFonts w:asciiTheme="minorBidi" w:hAnsiTheme="minorBidi" w:cstheme="minorBidi"/>
        </w:rPr>
        <w:t>c</w:t>
      </w:r>
      <w:r w:rsidRPr="00427805">
        <w:rPr>
          <w:rFonts w:asciiTheme="minorBidi" w:hAnsiTheme="minorBidi" w:cstheme="minorBidi"/>
        </w:rPr>
        <w:t>es</w:t>
      </w:r>
      <w:bookmarkEnd w:id="207"/>
    </w:p>
    <w:tbl>
      <w:tblPr>
        <w:tblStyle w:val="TableGrid"/>
        <w:tblW w:w="0" w:type="auto"/>
        <w:tblInd w:w="-5" w:type="dxa"/>
        <w:tblLayout w:type="fixed"/>
        <w:tblLook w:val="04A0" w:firstRow="1" w:lastRow="0" w:firstColumn="1" w:lastColumn="0" w:noHBand="0" w:noVBand="1"/>
      </w:tblPr>
      <w:tblGrid>
        <w:gridCol w:w="5310"/>
        <w:gridCol w:w="4765"/>
      </w:tblGrid>
      <w:tr w:rsidR="00910822" w14:paraId="707E2AED" w14:textId="77777777" w:rsidTr="0082216F">
        <w:tc>
          <w:tcPr>
            <w:tcW w:w="5310" w:type="dxa"/>
            <w:tcBorders>
              <w:top w:val="single" w:sz="4" w:space="0" w:color="auto"/>
              <w:left w:val="single" w:sz="4" w:space="0" w:color="auto"/>
              <w:bottom w:val="single" w:sz="4" w:space="0" w:color="auto"/>
              <w:right w:val="single" w:sz="4" w:space="0" w:color="auto"/>
            </w:tcBorders>
          </w:tcPr>
          <w:p w14:paraId="098D47BC" w14:textId="60408EE5" w:rsidR="00910822" w:rsidRDefault="00427805" w:rsidP="00427805">
            <w:pPr>
              <w:spacing w:line="360" w:lineRule="auto"/>
              <w:rPr>
                <w:b/>
                <w:bCs/>
                <w:sz w:val="20"/>
              </w:rPr>
            </w:pPr>
            <w:r w:rsidRPr="00427805">
              <w:t xml:space="preserve">         </w:t>
            </w:r>
            <w:r>
              <w:t xml:space="preserve">                      </w:t>
            </w:r>
            <w:r w:rsidR="00910822" w:rsidRPr="00427805">
              <w:rPr>
                <w:b/>
                <w:bCs/>
                <w:sz w:val="20"/>
              </w:rPr>
              <w:t>Appendix (1)</w:t>
            </w:r>
          </w:p>
          <w:p w14:paraId="3935528E" w14:textId="77777777" w:rsidR="003D72C5" w:rsidRPr="00427805" w:rsidRDefault="003D72C5" w:rsidP="00427805">
            <w:pPr>
              <w:spacing w:line="360" w:lineRule="auto"/>
            </w:pPr>
          </w:p>
          <w:p w14:paraId="4EF6F0CD" w14:textId="3AD0C40F" w:rsidR="005B4291" w:rsidRPr="0082216F" w:rsidRDefault="003D72C5" w:rsidP="00AD66F9">
            <w:pPr>
              <w:spacing w:line="360" w:lineRule="auto"/>
              <w:jc w:val="center"/>
              <w:rPr>
                <w:rFonts w:asciiTheme="minorBidi" w:hAnsiTheme="minorBidi" w:cstheme="minorBidi"/>
                <w:b/>
                <w:bCs/>
                <w:sz w:val="18"/>
                <w:szCs w:val="18"/>
              </w:rPr>
            </w:pPr>
            <w:r w:rsidRPr="003D72C5">
              <w:rPr>
                <w:rFonts w:asciiTheme="minorBidi" w:hAnsiTheme="minorBidi" w:cstheme="minorBidi"/>
                <w:b/>
                <w:bCs/>
                <w:sz w:val="18"/>
                <w:szCs w:val="18"/>
              </w:rPr>
              <w:t>EXFO Upgrade needed Hardware -RFTComplianceMatrix-v4.0</w:t>
            </w:r>
          </w:p>
        </w:tc>
        <w:tc>
          <w:tcPr>
            <w:tcW w:w="4765" w:type="dxa"/>
            <w:tcBorders>
              <w:top w:val="single" w:sz="4" w:space="0" w:color="auto"/>
              <w:left w:val="single" w:sz="4" w:space="0" w:color="auto"/>
              <w:bottom w:val="single" w:sz="4" w:space="0" w:color="auto"/>
              <w:right w:val="single" w:sz="4" w:space="0" w:color="auto"/>
            </w:tcBorders>
          </w:tcPr>
          <w:p w14:paraId="7280CCE0" w14:textId="77777777" w:rsidR="00910822" w:rsidRPr="00A015B9" w:rsidRDefault="00910822" w:rsidP="00EB5708">
            <w:pPr>
              <w:bidi/>
              <w:jc w:val="center"/>
              <w:rPr>
                <w:rFonts w:ascii="Simplified Arabic" w:hAnsi="Simplified Arabic" w:cs="Simplified Arabic"/>
                <w:b/>
                <w:bCs/>
                <w:rtl/>
                <w:lang w:bidi="ar-LB"/>
              </w:rPr>
            </w:pPr>
            <w:r w:rsidRPr="00A015B9">
              <w:rPr>
                <w:rFonts w:ascii="Simplified Arabic" w:hAnsi="Simplified Arabic" w:cs="Simplified Arabic"/>
                <w:b/>
                <w:bCs/>
                <w:rtl/>
                <w:lang w:bidi="ar-LB"/>
              </w:rPr>
              <w:t>المُلحق رقم (1)</w:t>
            </w:r>
          </w:p>
          <w:p w14:paraId="02D3A544" w14:textId="77777777" w:rsidR="003D72C5" w:rsidRDefault="003D72C5" w:rsidP="0082216F">
            <w:pPr>
              <w:bidi/>
              <w:jc w:val="center"/>
              <w:rPr>
                <w:rFonts w:ascii="Simplified Arabic" w:hAnsi="Simplified Arabic" w:cs="Simplified Arabic"/>
                <w:bCs/>
              </w:rPr>
            </w:pPr>
          </w:p>
          <w:p w14:paraId="637A939F" w14:textId="429254FF" w:rsidR="001C140B" w:rsidRPr="0082216F" w:rsidRDefault="003D72C5" w:rsidP="003D72C5">
            <w:pPr>
              <w:bidi/>
              <w:jc w:val="center"/>
              <w:rPr>
                <w:rFonts w:ascii="Simplified Arabic" w:hAnsi="Simplified Arabic" w:cs="Simplified Arabic"/>
                <w:bCs/>
                <w:rtl/>
              </w:rPr>
            </w:pPr>
            <w:r w:rsidRPr="003D72C5">
              <w:rPr>
                <w:rFonts w:ascii="Simplified Arabic" w:hAnsi="Simplified Arabic" w:cs="Simplified Arabic"/>
                <w:bCs/>
              </w:rPr>
              <w:t>EXFO Upgrade needed Hardware -RFTComplianceMatrix-v4.0</w:t>
            </w:r>
          </w:p>
        </w:tc>
      </w:tr>
      <w:tr w:rsidR="00910822" w:rsidRPr="007451C2" w14:paraId="107721F5" w14:textId="77777777" w:rsidTr="0082216F">
        <w:tc>
          <w:tcPr>
            <w:tcW w:w="5310" w:type="dxa"/>
            <w:tcBorders>
              <w:top w:val="single" w:sz="4" w:space="0" w:color="auto"/>
              <w:left w:val="single" w:sz="4" w:space="0" w:color="auto"/>
              <w:bottom w:val="single" w:sz="4" w:space="0" w:color="auto"/>
              <w:right w:val="single" w:sz="4" w:space="0" w:color="auto"/>
            </w:tcBorders>
          </w:tcPr>
          <w:p w14:paraId="3341C314" w14:textId="77777777" w:rsidR="00910822" w:rsidRPr="0082216F" w:rsidRDefault="00910822" w:rsidP="00EB5708">
            <w:pPr>
              <w:spacing w:line="360" w:lineRule="auto"/>
              <w:jc w:val="center"/>
              <w:rPr>
                <w:b/>
                <w:bCs/>
                <w:sz w:val="20"/>
              </w:rPr>
            </w:pPr>
            <w:r w:rsidRPr="0082216F">
              <w:rPr>
                <w:b/>
                <w:bCs/>
                <w:sz w:val="20"/>
              </w:rPr>
              <w:t>Appendix (2)</w:t>
            </w:r>
          </w:p>
          <w:p w14:paraId="7CE5AF34" w14:textId="77777777" w:rsidR="00910822" w:rsidRPr="0082216F" w:rsidRDefault="00910822" w:rsidP="00EB5708">
            <w:pPr>
              <w:spacing w:line="360" w:lineRule="auto"/>
              <w:jc w:val="center"/>
              <w:rPr>
                <w:b/>
                <w:bCs/>
                <w:sz w:val="20"/>
              </w:rPr>
            </w:pPr>
            <w:r w:rsidRPr="0082216F">
              <w:rPr>
                <w:b/>
                <w:bCs/>
                <w:sz w:val="20"/>
              </w:rPr>
              <w:t>Declaration / Undertaking</w:t>
            </w:r>
          </w:p>
          <w:p w14:paraId="3907CA89" w14:textId="2D302183" w:rsidR="00910822" w:rsidRPr="0082216F" w:rsidRDefault="00910822" w:rsidP="0082216F">
            <w:pPr>
              <w:spacing w:line="360" w:lineRule="auto"/>
              <w:jc w:val="center"/>
              <w:rPr>
                <w:b/>
                <w:bCs/>
                <w:sz w:val="18"/>
                <w:szCs w:val="18"/>
              </w:rPr>
            </w:pPr>
            <w:r w:rsidRPr="0082216F">
              <w:rPr>
                <w:b/>
                <w:bCs/>
                <w:sz w:val="18"/>
                <w:szCs w:val="18"/>
              </w:rPr>
              <w:t>For participation in the tender (</w:t>
            </w:r>
            <w:r w:rsidR="00DC703E">
              <w:rPr>
                <w:b/>
                <w:bCs/>
                <w:sz w:val="18"/>
                <w:szCs w:val="18"/>
              </w:rPr>
              <w:t>EXFO Upgrade needed Hardware</w:t>
            </w:r>
            <w:r w:rsidRPr="0082216F">
              <w:rPr>
                <w:b/>
                <w:bCs/>
                <w:sz w:val="18"/>
                <w:szCs w:val="18"/>
              </w:rPr>
              <w:t>)</w:t>
            </w:r>
          </w:p>
          <w:p w14:paraId="7AF1C16F" w14:textId="5EC2C9AD" w:rsidR="00910822" w:rsidRDefault="00910822" w:rsidP="00EB5708">
            <w:pPr>
              <w:spacing w:line="276" w:lineRule="auto"/>
              <w:jc w:val="both"/>
              <w:rPr>
                <w:sz w:val="20"/>
              </w:rPr>
            </w:pPr>
            <w:r w:rsidRPr="002907C9">
              <w:rPr>
                <w:sz w:val="20"/>
              </w:rPr>
              <w:t xml:space="preserve">I, the undersigned </w:t>
            </w:r>
            <w:r>
              <w:rPr>
                <w:sz w:val="20"/>
              </w:rPr>
              <w:t>………………………………………….</w:t>
            </w:r>
            <w:r w:rsidRPr="002907C9">
              <w:rPr>
                <w:sz w:val="20"/>
              </w:rPr>
              <w:t xml:space="preserve">, </w:t>
            </w:r>
            <w:r>
              <w:rPr>
                <w:sz w:val="20"/>
              </w:rPr>
              <w:t xml:space="preserve">acting </w:t>
            </w:r>
            <w:r w:rsidRPr="002907C9">
              <w:rPr>
                <w:sz w:val="20"/>
              </w:rPr>
              <w:t>on behalf of the establishment/company ...........................................</w:t>
            </w:r>
            <w:r>
              <w:rPr>
                <w:sz w:val="20"/>
              </w:rPr>
              <w:t>.........</w:t>
            </w:r>
            <w:r w:rsidRPr="002907C9">
              <w:rPr>
                <w:sz w:val="20"/>
              </w:rPr>
              <w:t>...........</w:t>
            </w:r>
            <w:r>
              <w:rPr>
                <w:sz w:val="20"/>
              </w:rPr>
              <w:t xml:space="preserve">, choosing a place of residence </w:t>
            </w:r>
            <w:r w:rsidRPr="002907C9">
              <w:rPr>
                <w:sz w:val="20"/>
              </w:rPr>
              <w:t>at ........................................, Region .................</w:t>
            </w:r>
            <w:r>
              <w:rPr>
                <w:sz w:val="20"/>
              </w:rPr>
              <w:t>.....</w:t>
            </w:r>
            <w:r w:rsidRPr="002907C9">
              <w:rPr>
                <w:sz w:val="20"/>
              </w:rPr>
              <w:t>......., District ........</w:t>
            </w:r>
            <w:r>
              <w:rPr>
                <w:sz w:val="20"/>
              </w:rPr>
              <w:t>......</w:t>
            </w:r>
            <w:r w:rsidRPr="002907C9">
              <w:rPr>
                <w:sz w:val="20"/>
              </w:rPr>
              <w:t>.............., Street ...........</w:t>
            </w:r>
            <w:r>
              <w:rPr>
                <w:sz w:val="20"/>
              </w:rPr>
              <w:t>.....</w:t>
            </w:r>
            <w:r w:rsidRPr="002907C9">
              <w:rPr>
                <w:sz w:val="20"/>
              </w:rPr>
              <w:t>........., Property ..............</w:t>
            </w:r>
            <w:r>
              <w:rPr>
                <w:sz w:val="20"/>
              </w:rPr>
              <w:t>...................</w:t>
            </w:r>
            <w:r w:rsidRPr="002907C9">
              <w:rPr>
                <w:sz w:val="20"/>
              </w:rPr>
              <w:t>......, Phone number .....</w:t>
            </w:r>
            <w:r>
              <w:rPr>
                <w:sz w:val="20"/>
              </w:rPr>
              <w:t>..</w:t>
            </w:r>
            <w:r w:rsidRPr="002907C9">
              <w:rPr>
                <w:sz w:val="20"/>
              </w:rPr>
              <w:t>......</w:t>
            </w:r>
            <w:r>
              <w:rPr>
                <w:sz w:val="20"/>
              </w:rPr>
              <w:t>.......</w:t>
            </w:r>
            <w:r w:rsidRPr="002907C9">
              <w:rPr>
                <w:sz w:val="20"/>
              </w:rPr>
              <w:t>........., Office ..........</w:t>
            </w:r>
            <w:r>
              <w:rPr>
                <w:sz w:val="20"/>
              </w:rPr>
              <w:t>..</w:t>
            </w:r>
            <w:r w:rsidRPr="002907C9">
              <w:rPr>
                <w:sz w:val="20"/>
              </w:rPr>
              <w:t>.............., Fax ....</w:t>
            </w:r>
            <w:r>
              <w:rPr>
                <w:sz w:val="20"/>
              </w:rPr>
              <w:t>....</w:t>
            </w:r>
            <w:r w:rsidRPr="002907C9">
              <w:rPr>
                <w:sz w:val="20"/>
              </w:rPr>
              <w:t>....................</w:t>
            </w:r>
          </w:p>
          <w:p w14:paraId="47A9B7A3" w14:textId="77777777" w:rsidR="00910822" w:rsidRDefault="00910822" w:rsidP="00EB5708">
            <w:pPr>
              <w:spacing w:line="276" w:lineRule="auto"/>
              <w:jc w:val="both"/>
              <w:rPr>
                <w:sz w:val="20"/>
              </w:rPr>
            </w:pPr>
          </w:p>
          <w:p w14:paraId="54F6C93F" w14:textId="77777777" w:rsidR="00910822" w:rsidRDefault="00910822" w:rsidP="00EB5708">
            <w:pPr>
              <w:spacing w:line="276" w:lineRule="auto"/>
              <w:jc w:val="both"/>
              <w:rPr>
                <w:sz w:val="20"/>
              </w:rPr>
            </w:pPr>
            <w:r>
              <w:rPr>
                <w:sz w:val="20"/>
              </w:rPr>
              <w:t xml:space="preserve">I </w:t>
            </w:r>
            <w:r w:rsidRPr="00196BF8">
              <w:rPr>
                <w:sz w:val="20"/>
              </w:rPr>
              <w:t xml:space="preserve">acknowledge that I have reviewed the </w:t>
            </w:r>
            <w:r>
              <w:rPr>
                <w:sz w:val="20"/>
              </w:rPr>
              <w:t xml:space="preserve">Tender Document </w:t>
            </w:r>
            <w:r w:rsidRPr="00196BF8">
              <w:rPr>
                <w:sz w:val="20"/>
              </w:rPr>
              <w:t>containing</w:t>
            </w:r>
            <w:r>
              <w:rPr>
                <w:sz w:val="20"/>
              </w:rPr>
              <w:t xml:space="preserve"> the undertaking,</w:t>
            </w:r>
            <w:r w:rsidRPr="00196BF8">
              <w:rPr>
                <w:sz w:val="20"/>
              </w:rPr>
              <w:t xml:space="preserve"> </w:t>
            </w:r>
            <w:r>
              <w:rPr>
                <w:sz w:val="20"/>
              </w:rPr>
              <w:t xml:space="preserve">special </w:t>
            </w:r>
            <w:r w:rsidRPr="00196BF8">
              <w:rPr>
                <w:sz w:val="20"/>
              </w:rPr>
              <w:t>administrative and technical conditions</w:t>
            </w:r>
            <w:r>
              <w:rPr>
                <w:sz w:val="20"/>
              </w:rPr>
              <w:t xml:space="preserve"> </w:t>
            </w:r>
            <w:r w:rsidRPr="00196BF8">
              <w:rPr>
                <w:sz w:val="20"/>
              </w:rPr>
              <w:t>for participating in this tender, which I have received a copy of.</w:t>
            </w:r>
          </w:p>
          <w:p w14:paraId="049BE9E0" w14:textId="77777777" w:rsidR="00AD66F9" w:rsidRDefault="00AD66F9" w:rsidP="00EB5708">
            <w:pPr>
              <w:spacing w:line="276" w:lineRule="auto"/>
              <w:jc w:val="both"/>
              <w:rPr>
                <w:sz w:val="20"/>
              </w:rPr>
            </w:pPr>
          </w:p>
          <w:p w14:paraId="1A935858" w14:textId="4EEA1106" w:rsidR="00910822" w:rsidRPr="00DC703E" w:rsidRDefault="00910822" w:rsidP="00EB5708">
            <w:pPr>
              <w:spacing w:line="276" w:lineRule="auto"/>
              <w:jc w:val="both"/>
            </w:pPr>
            <w:r w:rsidRPr="00196BF8">
              <w:rPr>
                <w:sz w:val="20"/>
              </w:rPr>
              <w:t xml:space="preserve">I </w:t>
            </w:r>
            <w:r>
              <w:rPr>
                <w:sz w:val="20"/>
              </w:rPr>
              <w:t xml:space="preserve">hereby </w:t>
            </w:r>
            <w:r w:rsidRPr="00196BF8">
              <w:rPr>
                <w:sz w:val="20"/>
              </w:rPr>
              <w:t xml:space="preserve">declare that, after reviewing these documents, </w:t>
            </w:r>
            <w:r w:rsidRPr="00F64287">
              <w:rPr>
                <w:sz w:val="20"/>
              </w:rPr>
              <w:t>which cannot be ignored under any circumstances</w:t>
            </w:r>
            <w:r w:rsidRPr="00196BF8">
              <w:rPr>
                <w:sz w:val="20"/>
              </w:rPr>
              <w:t xml:space="preserve">, and the details of the required work, I undertake to accept all the conditions </w:t>
            </w:r>
            <w:r w:rsidRPr="00F64287">
              <w:rPr>
                <w:sz w:val="20"/>
              </w:rPr>
              <w:t>stated therein</w:t>
            </w:r>
            <w:r>
              <w:rPr>
                <w:sz w:val="20"/>
              </w:rPr>
              <w:t xml:space="preserve"> </w:t>
            </w:r>
            <w:r w:rsidRPr="00F64287">
              <w:rPr>
                <w:sz w:val="20"/>
              </w:rPr>
              <w:t xml:space="preserve">and for the duration of the offer validity specified under Article ... of this </w:t>
            </w:r>
            <w:r>
              <w:rPr>
                <w:sz w:val="20"/>
              </w:rPr>
              <w:t>Tender Document</w:t>
            </w:r>
            <w:r w:rsidRPr="00F64287">
              <w:rPr>
                <w:sz w:val="20"/>
              </w:rPr>
              <w:t>,</w:t>
            </w:r>
            <w:r>
              <w:rPr>
                <w:sz w:val="20"/>
              </w:rPr>
              <w:t xml:space="preserve"> </w:t>
            </w:r>
            <w:r w:rsidRPr="00196BF8">
              <w:rPr>
                <w:sz w:val="20"/>
              </w:rPr>
              <w:t xml:space="preserve">and to </w:t>
            </w:r>
            <w:r w:rsidRPr="00DC703E">
              <w:rPr>
                <w:sz w:val="20"/>
              </w:rPr>
              <w:t>abide by and fully implement them without any reservation or objection.</w:t>
            </w:r>
            <w:r w:rsidRPr="00DC703E">
              <w:t xml:space="preserve"> </w:t>
            </w:r>
          </w:p>
          <w:p w14:paraId="21B0F55F" w14:textId="6C67EFEB" w:rsidR="00910822" w:rsidRPr="00DC703E" w:rsidRDefault="00910822" w:rsidP="00EB5708">
            <w:pPr>
              <w:spacing w:line="276" w:lineRule="auto"/>
              <w:jc w:val="both"/>
              <w:rPr>
                <w:sz w:val="20"/>
              </w:rPr>
            </w:pPr>
            <w:r w:rsidRPr="00DC703E">
              <w:rPr>
                <w:sz w:val="20"/>
              </w:rPr>
              <w:t>I further declare that I have submitted this commitment to participate in the following categories/groups:</w:t>
            </w:r>
          </w:p>
          <w:p w14:paraId="1CC20957" w14:textId="7148CF7D" w:rsidR="00910822" w:rsidRPr="00DC703E" w:rsidRDefault="00910822" w:rsidP="00EB5708">
            <w:pPr>
              <w:spacing w:line="276" w:lineRule="auto"/>
              <w:jc w:val="both"/>
              <w:rPr>
                <w:sz w:val="20"/>
              </w:rPr>
            </w:pPr>
            <w:r w:rsidRPr="00DC703E">
              <w:rPr>
                <w:sz w:val="20"/>
              </w:rPr>
              <w:t>....................................................................................</w:t>
            </w:r>
          </w:p>
          <w:p w14:paraId="5AED218D" w14:textId="77777777" w:rsidR="00910822" w:rsidRPr="00DC703E" w:rsidRDefault="00910822" w:rsidP="00EB5708">
            <w:pPr>
              <w:spacing w:line="276" w:lineRule="auto"/>
              <w:jc w:val="both"/>
              <w:rPr>
                <w:sz w:val="20"/>
              </w:rPr>
            </w:pPr>
            <w:r w:rsidRPr="00DC703E">
              <w:rPr>
                <w:sz w:val="20"/>
              </w:rPr>
              <w:t>I also declare that I have set the prices and accepted the provisions listed in this Tender Document, taking into account all the tender conditions and the challenges of its implementation if any.</w:t>
            </w:r>
          </w:p>
          <w:p w14:paraId="0CA27187" w14:textId="77777777" w:rsidR="00AD66F9" w:rsidRPr="00DC703E" w:rsidRDefault="00AD66F9" w:rsidP="00EB5708">
            <w:pPr>
              <w:spacing w:line="276" w:lineRule="auto"/>
              <w:jc w:val="both"/>
              <w:rPr>
                <w:sz w:val="20"/>
              </w:rPr>
            </w:pPr>
          </w:p>
          <w:p w14:paraId="562CFAFC" w14:textId="46BAF053" w:rsidR="00910822" w:rsidRDefault="00910822" w:rsidP="00EB5708">
            <w:pPr>
              <w:spacing w:line="276" w:lineRule="auto"/>
              <w:jc w:val="both"/>
              <w:rPr>
                <w:sz w:val="20"/>
              </w:rPr>
            </w:pPr>
            <w:r w:rsidRPr="00DC703E">
              <w:rPr>
                <w:sz w:val="20"/>
              </w:rPr>
              <w:t>Lastly, I undertake to lift the banking secrecy from the bank account in</w:t>
            </w:r>
            <w:r w:rsidRPr="00F64287">
              <w:rPr>
                <w:sz w:val="20"/>
              </w:rPr>
              <w:t xml:space="preserve"> which any amount of public money is deposited or transferred to, for the benefit of the administration in every contract of any kind that involves public funds.</w:t>
            </w:r>
          </w:p>
          <w:p w14:paraId="16A56A72" w14:textId="77777777" w:rsidR="00910822" w:rsidRDefault="00910822" w:rsidP="00EB5708">
            <w:pPr>
              <w:spacing w:line="276" w:lineRule="auto"/>
              <w:jc w:val="both"/>
              <w:rPr>
                <w:sz w:val="20"/>
              </w:rPr>
            </w:pPr>
          </w:p>
          <w:p w14:paraId="62F1432C" w14:textId="77777777" w:rsidR="00910822" w:rsidRPr="00F64287" w:rsidRDefault="00910822" w:rsidP="00EB5708">
            <w:pPr>
              <w:spacing w:line="360" w:lineRule="auto"/>
              <w:jc w:val="both"/>
              <w:rPr>
                <w:b/>
                <w:bCs/>
                <w:sz w:val="20"/>
              </w:rPr>
            </w:pPr>
            <w:r w:rsidRPr="00F64287">
              <w:rPr>
                <w:b/>
                <w:bCs/>
                <w:sz w:val="20"/>
              </w:rPr>
              <w:t>Date ____________</w:t>
            </w:r>
          </w:p>
          <w:p w14:paraId="5CAACBD2" w14:textId="77777777" w:rsidR="00910822" w:rsidRPr="00F64287" w:rsidRDefault="00910822" w:rsidP="00EB5708">
            <w:pPr>
              <w:spacing w:line="360" w:lineRule="auto"/>
              <w:jc w:val="both"/>
              <w:rPr>
                <w:b/>
                <w:bCs/>
                <w:sz w:val="20"/>
              </w:rPr>
            </w:pPr>
            <w:r w:rsidRPr="00F64287">
              <w:rPr>
                <w:b/>
                <w:bCs/>
                <w:sz w:val="20"/>
              </w:rPr>
              <w:t>Seal and Signature of the Bidder</w:t>
            </w:r>
          </w:p>
          <w:p w14:paraId="1F5A1327" w14:textId="77777777" w:rsidR="00910822" w:rsidRDefault="00910822" w:rsidP="00EB5708">
            <w:pPr>
              <w:spacing w:line="276" w:lineRule="auto"/>
              <w:jc w:val="both"/>
              <w:rPr>
                <w:sz w:val="20"/>
              </w:rPr>
            </w:pPr>
          </w:p>
          <w:tbl>
            <w:tblPr>
              <w:tblStyle w:val="TableGrid"/>
              <w:tblW w:w="0" w:type="auto"/>
              <w:tblLayout w:type="fixed"/>
              <w:tblLook w:val="04A0" w:firstRow="1" w:lastRow="0" w:firstColumn="1" w:lastColumn="0" w:noHBand="0" w:noVBand="1"/>
            </w:tblPr>
            <w:tblGrid>
              <w:gridCol w:w="2405"/>
            </w:tblGrid>
            <w:tr w:rsidR="00910822" w14:paraId="5390CEB8" w14:textId="77777777" w:rsidTr="0082216F">
              <w:tc>
                <w:tcPr>
                  <w:tcW w:w="2405" w:type="dxa"/>
                </w:tcPr>
                <w:p w14:paraId="5D9D8D2B" w14:textId="00FBD325" w:rsidR="00910822" w:rsidRDefault="00910822" w:rsidP="00EB5708">
                  <w:pPr>
                    <w:spacing w:line="276" w:lineRule="auto"/>
                    <w:jc w:val="both"/>
                    <w:rPr>
                      <w:sz w:val="20"/>
                    </w:rPr>
                  </w:pPr>
                  <w:r w:rsidRPr="00F64287">
                    <w:rPr>
                      <w:sz w:val="20"/>
                    </w:rPr>
                    <w:lastRenderedPageBreak/>
                    <w:t>Stamp</w:t>
                  </w:r>
                  <w:r>
                    <w:rPr>
                      <w:sz w:val="20"/>
                    </w:rPr>
                    <w:t xml:space="preserve">s of </w:t>
                  </w:r>
                  <w:r w:rsidR="007451C2">
                    <w:rPr>
                      <w:sz w:val="20"/>
                    </w:rPr>
                    <w:t>one million</w:t>
                  </w:r>
                  <w:r w:rsidRPr="00F64287">
                    <w:rPr>
                      <w:sz w:val="20"/>
                    </w:rPr>
                    <w:t xml:space="preserve"> </w:t>
                  </w:r>
                </w:p>
                <w:p w14:paraId="003D87D6" w14:textId="77777777" w:rsidR="00910822" w:rsidRDefault="00910822" w:rsidP="00EB5708">
                  <w:pPr>
                    <w:spacing w:line="276" w:lineRule="auto"/>
                    <w:jc w:val="both"/>
                    <w:rPr>
                      <w:sz w:val="20"/>
                    </w:rPr>
                  </w:pPr>
                  <w:r w:rsidRPr="00F64287">
                    <w:rPr>
                      <w:sz w:val="20"/>
                    </w:rPr>
                    <w:t>Lebanese Pounds</w:t>
                  </w:r>
                </w:p>
              </w:tc>
            </w:tr>
          </w:tbl>
          <w:p w14:paraId="3089296B" w14:textId="77777777" w:rsidR="00910822" w:rsidRPr="002907C9" w:rsidRDefault="00910822" w:rsidP="00EB5708">
            <w:pPr>
              <w:spacing w:line="276" w:lineRule="auto"/>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1906AFE3" w14:textId="77777777" w:rsidR="00910822" w:rsidRPr="0082216F" w:rsidRDefault="00910822" w:rsidP="00EB5708">
            <w:pPr>
              <w:bidi/>
              <w:jc w:val="center"/>
              <w:rPr>
                <w:rFonts w:ascii="Simplified Arabic" w:hAnsi="Simplified Arabic" w:cs="Simplified Arabic"/>
                <w:b/>
                <w:bCs/>
                <w:rtl/>
              </w:rPr>
            </w:pPr>
            <w:r w:rsidRPr="0082216F">
              <w:rPr>
                <w:rFonts w:ascii="Simplified Arabic" w:hAnsi="Simplified Arabic" w:cs="Simplified Arabic"/>
                <w:b/>
                <w:bCs/>
                <w:rtl/>
              </w:rPr>
              <w:lastRenderedPageBreak/>
              <w:t>المُلحق رقم (2)</w:t>
            </w:r>
          </w:p>
          <w:p w14:paraId="30964BEA" w14:textId="77777777" w:rsidR="00910822" w:rsidRPr="0082216F" w:rsidRDefault="00910822" w:rsidP="00EB5708">
            <w:pPr>
              <w:bidi/>
              <w:jc w:val="center"/>
              <w:rPr>
                <w:rFonts w:ascii="Simplified Arabic" w:hAnsi="Simplified Arabic" w:cs="Simplified Arabic"/>
                <w:rtl/>
              </w:rPr>
            </w:pPr>
            <w:r w:rsidRPr="0082216F">
              <w:rPr>
                <w:rFonts w:ascii="Simplified Arabic" w:hAnsi="Simplified Arabic" w:cs="Simplified Arabic"/>
                <w:b/>
                <w:bCs/>
                <w:rtl/>
              </w:rPr>
              <w:t>تصريح / تعهــد</w:t>
            </w:r>
          </w:p>
          <w:p w14:paraId="298BB1AD" w14:textId="69EB6A49" w:rsidR="00910822" w:rsidRPr="00427805" w:rsidRDefault="00910822" w:rsidP="00427805">
            <w:pPr>
              <w:bidi/>
              <w:jc w:val="center"/>
              <w:rPr>
                <w:rFonts w:ascii="Simplified Arabic" w:hAnsi="Simplified Arabic" w:cs="Simplified Arabic"/>
                <w:bCs/>
                <w:rtl/>
              </w:rPr>
            </w:pPr>
            <w:r w:rsidRPr="00A015B9">
              <w:rPr>
                <w:rFonts w:ascii="Simplified Arabic" w:hAnsi="Simplified Arabic" w:cs="Simplified Arabic"/>
                <w:bCs/>
                <w:rtl/>
              </w:rPr>
              <w:t>للإشتراك في تلزيم (</w:t>
            </w:r>
            <w:r w:rsidR="00DC703E">
              <w:rPr>
                <w:b/>
                <w:bCs/>
                <w:sz w:val="18"/>
                <w:szCs w:val="18"/>
              </w:rPr>
              <w:t>EXFO Upgrade needed Hardware</w:t>
            </w:r>
            <w:r w:rsidRPr="00A015B9">
              <w:rPr>
                <w:rFonts w:ascii="Simplified Arabic" w:hAnsi="Simplified Arabic" w:cs="Simplified Arabic"/>
                <w:bCs/>
                <w:rtl/>
              </w:rPr>
              <w:t>)</w:t>
            </w:r>
          </w:p>
          <w:p w14:paraId="6F2C0CF1" w14:textId="77777777" w:rsidR="00910822" w:rsidRPr="00A015B9" w:rsidRDefault="00910822" w:rsidP="00427805">
            <w:pPr>
              <w:bidi/>
              <w:spacing w:line="216" w:lineRule="auto"/>
              <w:jc w:val="both"/>
              <w:rPr>
                <w:rFonts w:ascii="Simplified Arabic" w:hAnsi="Simplified Arabic" w:cs="Simplified Arabic"/>
              </w:rPr>
            </w:pPr>
            <w:r w:rsidRPr="00A015B9">
              <w:rPr>
                <w:rFonts w:ascii="Simplified Arabic" w:hAnsi="Simplified Arabic" w:cs="Simplified Arabic"/>
                <w:rtl/>
              </w:rPr>
              <w:t>أنا الموقع ادناه ...............................................................</w:t>
            </w:r>
          </w:p>
          <w:p w14:paraId="07F96441" w14:textId="77777777" w:rsidR="00910822" w:rsidRPr="00A015B9" w:rsidRDefault="00910822" w:rsidP="00427805">
            <w:pPr>
              <w:bidi/>
              <w:spacing w:line="216" w:lineRule="auto"/>
              <w:jc w:val="both"/>
              <w:rPr>
                <w:rFonts w:ascii="Simplified Arabic" w:hAnsi="Simplified Arabic" w:cs="Simplified Arabic"/>
                <w:rtl/>
                <w:lang w:bidi="ar-LB"/>
              </w:rPr>
            </w:pPr>
            <w:r w:rsidRPr="00A015B9">
              <w:rPr>
                <w:rFonts w:ascii="Simplified Arabic" w:hAnsi="Simplified Arabic" w:cs="Simplified Arabic"/>
                <w:rtl/>
                <w:lang w:bidi="ar-LB"/>
              </w:rPr>
              <w:t>الممثل بالتوقيع عن مؤسسة/شركة ..............................................</w:t>
            </w:r>
          </w:p>
          <w:p w14:paraId="0587B7E8" w14:textId="1539C404" w:rsidR="00910822" w:rsidRPr="00A015B9" w:rsidRDefault="00910822" w:rsidP="00427805">
            <w:pPr>
              <w:bidi/>
              <w:spacing w:line="216" w:lineRule="auto"/>
              <w:jc w:val="both"/>
              <w:rPr>
                <w:rFonts w:ascii="Simplified Arabic" w:hAnsi="Simplified Arabic" w:cs="Simplified Arabic"/>
                <w:lang w:bidi="ar-LB"/>
              </w:rPr>
            </w:pPr>
            <w:r w:rsidRPr="00A015B9">
              <w:rPr>
                <w:rFonts w:ascii="Simplified Arabic" w:hAnsi="Simplified Arabic" w:cs="Simplified Arabic"/>
                <w:rtl/>
              </w:rPr>
              <w:t>المتخذ لي محل اقام</w:t>
            </w:r>
            <w:r w:rsidRPr="00A015B9">
              <w:rPr>
                <w:rFonts w:ascii="Simplified Arabic" w:hAnsi="Simplified Arabic" w:cs="Simplified Arabic"/>
                <w:rtl/>
                <w:lang w:bidi="ar-LB"/>
              </w:rPr>
              <w:t>ة........</w:t>
            </w:r>
            <w:r w:rsidRPr="00A015B9">
              <w:rPr>
                <w:rFonts w:ascii="Simplified Arabic" w:hAnsi="Simplified Arabic" w:cs="Simplified Arabic"/>
                <w:lang w:bidi="ar-LB"/>
              </w:rPr>
              <w:t>..................</w:t>
            </w:r>
            <w:r w:rsidRPr="00A015B9">
              <w:rPr>
                <w:rFonts w:ascii="Simplified Arabic" w:hAnsi="Simplified Arabic" w:cs="Simplified Arabic"/>
                <w:rtl/>
                <w:lang w:bidi="ar-LB"/>
              </w:rPr>
              <w:t>......................</w:t>
            </w:r>
            <w:r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منطقة.................................. حي........</w:t>
            </w:r>
            <w:r w:rsidRPr="00A015B9">
              <w:rPr>
                <w:rFonts w:ascii="Simplified Arabic" w:hAnsi="Simplified Arabic" w:cs="Simplified Arabic"/>
                <w:lang w:bidi="ar-LB"/>
              </w:rPr>
              <w:t>.........</w:t>
            </w:r>
            <w:r w:rsidRPr="00A015B9">
              <w:rPr>
                <w:rFonts w:ascii="Simplified Arabic" w:hAnsi="Simplified Arabic" w:cs="Simplified Arabic"/>
                <w:rtl/>
                <w:lang w:bidi="ar-LB"/>
              </w:rPr>
              <w:t>...............</w:t>
            </w:r>
            <w:r w:rsidRPr="00A015B9">
              <w:rPr>
                <w:rFonts w:ascii="Simplified Arabic" w:hAnsi="Simplified Arabic" w:cs="Simplified Arabic"/>
                <w:lang w:bidi="ar-LB"/>
              </w:rPr>
              <w:t xml:space="preserve"> </w:t>
            </w:r>
            <w:r w:rsidRPr="00A015B9">
              <w:rPr>
                <w:rFonts w:ascii="Simplified Arabic" w:hAnsi="Simplified Arabic" w:cs="Simplified Arabic"/>
                <w:rtl/>
                <w:lang w:bidi="ar-LB"/>
              </w:rPr>
              <w:t>شارع....................</w:t>
            </w:r>
            <w:r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ملك..................</w:t>
            </w:r>
            <w:r w:rsidRPr="00A015B9">
              <w:rPr>
                <w:rFonts w:ascii="Simplified Arabic" w:hAnsi="Simplified Arabic" w:cs="Simplified Arabic"/>
                <w:lang w:bidi="ar-LB"/>
              </w:rPr>
              <w:t xml:space="preserve"> </w:t>
            </w:r>
            <w:r w:rsidRPr="00A015B9">
              <w:rPr>
                <w:rFonts w:ascii="Simplified Arabic" w:hAnsi="Simplified Arabic" w:cs="Simplified Arabic"/>
                <w:rtl/>
                <w:lang w:bidi="ar-LB"/>
              </w:rPr>
              <w:t>رقم الهاتف...................، مكتب ............................ فاكس ........................</w:t>
            </w:r>
          </w:p>
          <w:p w14:paraId="42A6EBCA" w14:textId="77777777" w:rsidR="00910822" w:rsidRPr="00A015B9" w:rsidRDefault="00910822" w:rsidP="00EB5708">
            <w:pPr>
              <w:bidi/>
              <w:jc w:val="both"/>
              <w:rPr>
                <w:rFonts w:ascii="Simplified Arabic" w:hAnsi="Simplified Arabic" w:cs="Simplified Arabic"/>
                <w:rtl/>
                <w:lang w:bidi="ar-LB"/>
              </w:rPr>
            </w:pPr>
          </w:p>
          <w:p w14:paraId="18B07A2E" w14:textId="77777777" w:rsidR="00910822" w:rsidRPr="00A015B9" w:rsidRDefault="00910822" w:rsidP="00EB5708">
            <w:pPr>
              <w:bidi/>
              <w:jc w:val="both"/>
              <w:rPr>
                <w:rFonts w:ascii="Simplified Arabic" w:hAnsi="Simplified Arabic" w:cs="Simplified Arabic"/>
                <w:rtl/>
                <w:lang w:bidi="ar-LB"/>
              </w:rPr>
            </w:pPr>
            <w:r w:rsidRPr="00A015B9">
              <w:rPr>
                <w:rFonts w:ascii="Simplified Arabic" w:hAnsi="Simplified Arabic" w:cs="Simplified Arabic"/>
                <w:rtl/>
                <w:lang w:bidi="ar-LB"/>
              </w:rPr>
              <w:t>اعترف ب</w:t>
            </w:r>
            <w:r w:rsidRPr="00A015B9">
              <w:rPr>
                <w:rFonts w:ascii="Simplified Arabic" w:hAnsi="Simplified Arabic" w:cs="Simplified Arabic"/>
                <w:rtl/>
              </w:rPr>
              <w:t xml:space="preserve">انني اطلعت </w:t>
            </w:r>
            <w:r w:rsidRPr="00A015B9">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454BE95D" w14:textId="77777777" w:rsidR="00910822" w:rsidRDefault="00910822" w:rsidP="00EB5708">
            <w:pPr>
              <w:bidi/>
              <w:jc w:val="both"/>
              <w:rPr>
                <w:rFonts w:ascii="Simplified Arabic" w:hAnsi="Simplified Arabic" w:cs="Simplified Arabic"/>
                <w:lang w:bidi="ar-LB"/>
              </w:rPr>
            </w:pPr>
            <w:r w:rsidRPr="00A015B9">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17CF9441" w14:textId="77777777" w:rsidR="00D93840" w:rsidRPr="00A015B9" w:rsidRDefault="00D93840" w:rsidP="00D93840">
            <w:pPr>
              <w:bidi/>
              <w:jc w:val="both"/>
              <w:rPr>
                <w:rFonts w:ascii="Simplified Arabic" w:hAnsi="Simplified Arabic" w:cs="Simplified Arabic"/>
                <w:rtl/>
                <w:lang w:bidi="ar-LB"/>
              </w:rPr>
            </w:pPr>
          </w:p>
          <w:p w14:paraId="0C446689" w14:textId="77777777" w:rsidR="00910822" w:rsidRPr="00DC703E" w:rsidRDefault="00910822" w:rsidP="00EB5708">
            <w:pPr>
              <w:bidi/>
              <w:jc w:val="both"/>
              <w:rPr>
                <w:rFonts w:ascii="Simplified Arabic" w:hAnsi="Simplified Arabic" w:cs="Simplified Arabic"/>
                <w:rtl/>
                <w:lang w:bidi="ar-LB"/>
              </w:rPr>
            </w:pPr>
            <w:r w:rsidRPr="00DC703E">
              <w:rPr>
                <w:rFonts w:ascii="Simplified Arabic" w:hAnsi="Simplified Arabic" w:cs="Simplified Arabic"/>
                <w:rtl/>
                <w:lang w:bidi="ar-LB"/>
              </w:rPr>
              <w:t xml:space="preserve">وأنني تقدمت لهذا الإلتزام للإشتراك بالأصناف/بالمجموعات التالية: </w:t>
            </w:r>
          </w:p>
          <w:p w14:paraId="371E4FC4" w14:textId="77777777" w:rsidR="00910822" w:rsidRPr="00DC703E" w:rsidRDefault="00910822" w:rsidP="00EB5708">
            <w:pPr>
              <w:bidi/>
              <w:jc w:val="both"/>
              <w:rPr>
                <w:rFonts w:ascii="Simplified Arabic" w:hAnsi="Simplified Arabic" w:cs="Simplified Arabic"/>
                <w:rtl/>
                <w:lang w:bidi="ar-LB"/>
              </w:rPr>
            </w:pPr>
            <w:r w:rsidRPr="00DC703E">
              <w:rPr>
                <w:rFonts w:ascii="Simplified Arabic" w:hAnsi="Simplified Arabic" w:cs="Simplified Arabic"/>
                <w:rtl/>
                <w:lang w:bidi="ar-LB"/>
              </w:rPr>
              <w:t>.............................................................................</w:t>
            </w:r>
          </w:p>
          <w:p w14:paraId="20E6DC4F" w14:textId="77777777" w:rsidR="00910822" w:rsidRPr="00A015B9" w:rsidRDefault="00910822" w:rsidP="00EB5708">
            <w:pPr>
              <w:bidi/>
              <w:jc w:val="both"/>
              <w:rPr>
                <w:rFonts w:ascii="Simplified Arabic" w:hAnsi="Simplified Arabic" w:cs="Simplified Arabic"/>
                <w:rtl/>
                <w:lang w:bidi="ar-LB"/>
              </w:rPr>
            </w:pPr>
            <w:r w:rsidRPr="00DC703E">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w:t>
            </w:r>
            <w:r w:rsidRPr="00A015B9">
              <w:rPr>
                <w:rFonts w:ascii="Simplified Arabic" w:hAnsi="Simplified Arabic" w:cs="Simplified Arabic"/>
                <w:rtl/>
                <w:lang w:bidi="ar-LB"/>
              </w:rPr>
              <w:t xml:space="preserve"> تنفيذه في حال وجوده.</w:t>
            </w:r>
          </w:p>
          <w:p w14:paraId="539E8ED3" w14:textId="77777777" w:rsidR="00910822" w:rsidRPr="00A015B9" w:rsidRDefault="00910822" w:rsidP="00EB5708">
            <w:pPr>
              <w:bidi/>
              <w:jc w:val="both"/>
              <w:rPr>
                <w:rFonts w:ascii="Simplified Arabic" w:hAnsi="Simplified Arabic" w:cs="Simplified Arabic"/>
                <w:rtl/>
                <w:lang w:bidi="ar-LB"/>
              </w:rPr>
            </w:pPr>
            <w:r w:rsidRPr="00A015B9">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4DA237A" w14:textId="77777777" w:rsidR="00910822" w:rsidRPr="00A015B9" w:rsidRDefault="00910822" w:rsidP="00EB5708">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tblGrid>
            <w:tr w:rsidR="00910822" w:rsidRPr="00A015B9" w14:paraId="3F13ACD6" w14:textId="77777777" w:rsidTr="0082216F">
              <w:trPr>
                <w:trHeight w:val="710"/>
              </w:trPr>
              <w:tc>
                <w:tcPr>
                  <w:tcW w:w="1980" w:type="dxa"/>
                </w:tcPr>
                <w:p w14:paraId="3F8FA53C" w14:textId="77777777" w:rsidR="00910822" w:rsidRPr="00A015B9" w:rsidRDefault="00910822" w:rsidP="00EB5708">
                  <w:pPr>
                    <w:bidi/>
                    <w:rPr>
                      <w:rFonts w:ascii="Simplified Arabic" w:hAnsi="Simplified Arabic" w:cs="Simplified Arabic"/>
                      <w:rtl/>
                      <w:lang w:bidi="ar-LB"/>
                    </w:rPr>
                  </w:pPr>
                  <w:r w:rsidRPr="00A015B9">
                    <w:rPr>
                      <w:rFonts w:ascii="Simplified Arabic" w:hAnsi="Simplified Arabic" w:cs="Simplified Arabic"/>
                      <w:rtl/>
                      <w:lang w:bidi="ar-LB"/>
                    </w:rPr>
                    <w:t>طوابع بقيمة</w:t>
                  </w:r>
                </w:p>
                <w:p w14:paraId="04C2C531" w14:textId="0281BAC2" w:rsidR="00910822" w:rsidRPr="00A015B9" w:rsidRDefault="007451C2" w:rsidP="00EB5708">
                  <w:pPr>
                    <w:bidi/>
                    <w:rPr>
                      <w:rFonts w:ascii="Simplified Arabic" w:hAnsi="Simplified Arabic" w:cs="Simplified Arabic"/>
                      <w:rtl/>
                      <w:lang w:bidi="ar-LB"/>
                    </w:rPr>
                  </w:pPr>
                  <w:r>
                    <w:rPr>
                      <w:rFonts w:ascii="Simplified Arabic" w:hAnsi="Simplified Arabic" w:cs="Simplified Arabic" w:hint="cs"/>
                      <w:rtl/>
                      <w:lang w:bidi="ar-LB"/>
                    </w:rPr>
                    <w:t>مليون</w:t>
                  </w:r>
                  <w:r w:rsidR="00910822" w:rsidRPr="00A015B9">
                    <w:rPr>
                      <w:rFonts w:ascii="Simplified Arabic" w:hAnsi="Simplified Arabic" w:cs="Simplified Arabic"/>
                      <w:rtl/>
                      <w:lang w:bidi="ar-LB"/>
                    </w:rPr>
                    <w:t xml:space="preserve"> ليرة</w:t>
                  </w:r>
                </w:p>
              </w:tc>
            </w:tr>
          </w:tbl>
          <w:p w14:paraId="70DA64E2" w14:textId="77777777" w:rsidR="00910822" w:rsidRPr="00A015B9" w:rsidRDefault="00910822" w:rsidP="00EB5708">
            <w:pPr>
              <w:bidi/>
              <w:ind w:firstLine="720"/>
              <w:rPr>
                <w:rFonts w:ascii="Simplified Arabic" w:hAnsi="Simplified Arabic" w:cs="Simplified Arabic"/>
                <w:b/>
                <w:bCs/>
                <w:rtl/>
                <w:lang w:bidi="ar-LB"/>
              </w:rPr>
            </w:pP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b/>
                <w:bCs/>
                <w:rtl/>
                <w:lang w:bidi="ar-LB"/>
              </w:rPr>
              <w:t xml:space="preserve">التاريخ   </w:t>
            </w:r>
            <w:r w:rsidRPr="00A015B9">
              <w:rPr>
                <w:rFonts w:ascii="Simplified Arabic" w:hAnsi="Simplified Arabic" w:cs="Simplified Arabic"/>
                <w:rtl/>
                <w:lang w:bidi="ar-LB"/>
              </w:rPr>
              <w:t>____________</w:t>
            </w:r>
          </w:p>
          <w:p w14:paraId="5F0CFDF2" w14:textId="4968A917" w:rsidR="00910822" w:rsidRPr="00A015B9" w:rsidRDefault="00910822" w:rsidP="0082216F">
            <w:pPr>
              <w:bidi/>
              <w:rPr>
                <w:rFonts w:ascii="Simplified Arabic" w:hAnsi="Simplified Arabic" w:cs="Simplified Arabic"/>
                <w:b/>
                <w:bCs/>
                <w:rtl/>
                <w:lang w:bidi="ar-LB"/>
              </w:rPr>
            </w:pPr>
            <w:r w:rsidRPr="00A015B9">
              <w:rPr>
                <w:rFonts w:ascii="Simplified Arabic" w:hAnsi="Simplified Arabic" w:cs="Simplified Arabic"/>
                <w:b/>
                <w:bCs/>
                <w:rtl/>
                <w:lang w:bidi="ar-LB"/>
              </w:rPr>
              <w:tab/>
              <w:t>ختم وتوقيع العارض</w:t>
            </w:r>
          </w:p>
        </w:tc>
      </w:tr>
      <w:tr w:rsidR="00910822" w14:paraId="5E1B9833" w14:textId="77777777" w:rsidTr="0082216F">
        <w:tc>
          <w:tcPr>
            <w:tcW w:w="5310" w:type="dxa"/>
            <w:tcBorders>
              <w:top w:val="single" w:sz="4" w:space="0" w:color="auto"/>
              <w:left w:val="single" w:sz="4" w:space="0" w:color="auto"/>
              <w:bottom w:val="single" w:sz="4" w:space="0" w:color="auto"/>
              <w:right w:val="single" w:sz="4" w:space="0" w:color="auto"/>
            </w:tcBorders>
          </w:tcPr>
          <w:p w14:paraId="455E5CD7" w14:textId="77777777" w:rsidR="00910822" w:rsidRPr="00F64287" w:rsidRDefault="00910822" w:rsidP="00EB5708">
            <w:pPr>
              <w:spacing w:line="360" w:lineRule="auto"/>
              <w:jc w:val="center"/>
              <w:rPr>
                <w:b/>
                <w:bCs/>
                <w:sz w:val="20"/>
              </w:rPr>
            </w:pPr>
            <w:r w:rsidRPr="00F64287">
              <w:rPr>
                <w:b/>
                <w:bCs/>
                <w:sz w:val="20"/>
              </w:rPr>
              <w:t>Appendix (3)</w:t>
            </w:r>
          </w:p>
          <w:p w14:paraId="501C7DB8" w14:textId="77777777" w:rsidR="00910822" w:rsidRPr="00F64287" w:rsidRDefault="00910822" w:rsidP="00EB5708">
            <w:pPr>
              <w:spacing w:line="360" w:lineRule="auto"/>
              <w:jc w:val="center"/>
              <w:rPr>
                <w:b/>
                <w:bCs/>
                <w:sz w:val="20"/>
                <w:vertAlign w:val="superscript"/>
              </w:rPr>
            </w:pPr>
            <w:r w:rsidRPr="00F64287">
              <w:rPr>
                <w:b/>
                <w:bCs/>
                <w:sz w:val="20"/>
              </w:rPr>
              <w:t xml:space="preserve">Integrity </w:t>
            </w:r>
            <w:r>
              <w:rPr>
                <w:b/>
                <w:bCs/>
                <w:sz w:val="20"/>
              </w:rPr>
              <w:t>Declaration</w:t>
            </w:r>
            <w:r>
              <w:rPr>
                <w:b/>
                <w:bCs/>
                <w:sz w:val="20"/>
                <w:vertAlign w:val="superscript"/>
              </w:rPr>
              <w:t>1</w:t>
            </w:r>
          </w:p>
          <w:p w14:paraId="700FDEF9" w14:textId="77777777" w:rsidR="00910822" w:rsidRDefault="00910822" w:rsidP="00EB5708">
            <w:pPr>
              <w:rPr>
                <w:b/>
                <w:bCs/>
                <w:sz w:val="20"/>
              </w:rPr>
            </w:pPr>
          </w:p>
          <w:p w14:paraId="2BE9DC36" w14:textId="77777777" w:rsidR="00910822" w:rsidRPr="00697A1F" w:rsidRDefault="00910822" w:rsidP="00EB5708">
            <w:pPr>
              <w:spacing w:line="360" w:lineRule="auto"/>
              <w:rPr>
                <w:sz w:val="20"/>
              </w:rPr>
            </w:pPr>
            <w:r>
              <w:rPr>
                <w:sz w:val="20"/>
              </w:rPr>
              <w:t>Tender</w:t>
            </w:r>
            <w:r w:rsidRPr="00697A1F">
              <w:rPr>
                <w:sz w:val="20"/>
              </w:rPr>
              <w:t xml:space="preserve"> Title: _____________________</w:t>
            </w:r>
            <w:r>
              <w:rPr>
                <w:sz w:val="20"/>
              </w:rPr>
              <w:t>__</w:t>
            </w:r>
            <w:r w:rsidRPr="00697A1F">
              <w:rPr>
                <w:sz w:val="20"/>
              </w:rPr>
              <w:t>___________________</w:t>
            </w:r>
          </w:p>
          <w:p w14:paraId="45B1D0DE" w14:textId="77777777" w:rsidR="00910822" w:rsidRPr="00697A1F" w:rsidRDefault="00910822" w:rsidP="00EB5708">
            <w:pPr>
              <w:spacing w:line="360" w:lineRule="auto"/>
              <w:rPr>
                <w:sz w:val="20"/>
              </w:rPr>
            </w:pPr>
            <w:r w:rsidRPr="00697A1F">
              <w:rPr>
                <w:sz w:val="20"/>
              </w:rPr>
              <w:t>Contracting Party: ___________________</w:t>
            </w:r>
            <w:r>
              <w:rPr>
                <w:sz w:val="20"/>
              </w:rPr>
              <w:t>_</w:t>
            </w:r>
            <w:r w:rsidRPr="00697A1F">
              <w:rPr>
                <w:sz w:val="20"/>
              </w:rPr>
              <w:t>__________________</w:t>
            </w:r>
          </w:p>
          <w:p w14:paraId="51A6B8E7" w14:textId="0DC50882" w:rsidR="00910822" w:rsidRPr="00697A1F" w:rsidRDefault="00910822" w:rsidP="00EB5708">
            <w:pPr>
              <w:spacing w:line="360" w:lineRule="auto"/>
              <w:rPr>
                <w:sz w:val="20"/>
              </w:rPr>
            </w:pPr>
            <w:r w:rsidRPr="00697A1F">
              <w:rPr>
                <w:sz w:val="20"/>
              </w:rPr>
              <w:t>Bidder's Name / Authorized Signatory on Behalf of the Company: ____________</w:t>
            </w:r>
            <w:r>
              <w:rPr>
                <w:sz w:val="20"/>
              </w:rPr>
              <w:t>________________________________</w:t>
            </w:r>
          </w:p>
          <w:p w14:paraId="0410511C" w14:textId="77777777" w:rsidR="00910822" w:rsidRDefault="00910822" w:rsidP="00EB5708">
            <w:pPr>
              <w:spacing w:line="360" w:lineRule="auto"/>
              <w:rPr>
                <w:sz w:val="20"/>
              </w:rPr>
            </w:pPr>
            <w:r w:rsidRPr="00697A1F">
              <w:rPr>
                <w:sz w:val="20"/>
              </w:rPr>
              <w:t>Company Name: _______________________________________</w:t>
            </w:r>
          </w:p>
          <w:p w14:paraId="010454D3" w14:textId="77777777" w:rsidR="00910822" w:rsidRDefault="00910822" w:rsidP="00EB5708">
            <w:pPr>
              <w:spacing w:line="360" w:lineRule="auto"/>
              <w:rPr>
                <w:sz w:val="20"/>
              </w:rPr>
            </w:pPr>
          </w:p>
          <w:p w14:paraId="1E36D83A" w14:textId="77777777" w:rsidR="00910822" w:rsidRDefault="00910822" w:rsidP="00EB5708">
            <w:pPr>
              <w:rPr>
                <w:sz w:val="20"/>
              </w:rPr>
            </w:pPr>
            <w:r w:rsidRPr="00697A1F">
              <w:rPr>
                <w:sz w:val="20"/>
              </w:rPr>
              <w:t>We, the undersigned, affirm the following:</w:t>
            </w:r>
          </w:p>
          <w:p w14:paraId="57E3B7BC" w14:textId="77777777" w:rsidR="0082216F" w:rsidRPr="00697A1F" w:rsidRDefault="0082216F" w:rsidP="00EB5708">
            <w:pPr>
              <w:rPr>
                <w:sz w:val="20"/>
              </w:rPr>
            </w:pPr>
          </w:p>
          <w:p w14:paraId="3911FE0A" w14:textId="77777777" w:rsidR="00910822" w:rsidRPr="0082216F" w:rsidRDefault="00910822" w:rsidP="00625C11">
            <w:pPr>
              <w:pStyle w:val="ListParagraph"/>
              <w:numPr>
                <w:ilvl w:val="3"/>
                <w:numId w:val="50"/>
              </w:numPr>
              <w:bidi w:val="0"/>
              <w:ind w:left="520"/>
              <w:contextualSpacing/>
              <w:jc w:val="both"/>
              <w:rPr>
                <w:rFonts w:asciiTheme="minorBidi" w:hAnsiTheme="minorBidi" w:cstheme="minorBidi"/>
                <w:sz w:val="20"/>
                <w:szCs w:val="20"/>
              </w:rPr>
            </w:pPr>
            <w:r w:rsidRPr="0082216F">
              <w:rPr>
                <w:rFonts w:asciiTheme="minorBidi" w:hAnsiTheme="minorBidi" w:cstheme="minorBidi"/>
                <w:sz w:val="20"/>
                <w:szCs w:val="20"/>
              </w:rPr>
              <w:t>Neither we, nor our employees, partners, agents, contributors, consultants, or their relatives have relationships that may lead to a conflict of interest in the subject of this contract.</w:t>
            </w:r>
          </w:p>
          <w:p w14:paraId="024BAA3A" w14:textId="77777777" w:rsidR="00910822" w:rsidRPr="0082216F" w:rsidRDefault="00910822" w:rsidP="00625C11">
            <w:pPr>
              <w:pStyle w:val="ListParagraph"/>
              <w:numPr>
                <w:ilvl w:val="3"/>
                <w:numId w:val="50"/>
              </w:numPr>
              <w:bidi w:val="0"/>
              <w:ind w:left="520"/>
              <w:contextualSpacing/>
              <w:jc w:val="both"/>
              <w:rPr>
                <w:rFonts w:asciiTheme="minorBidi" w:hAnsiTheme="minorBidi" w:cstheme="minorBidi"/>
                <w:sz w:val="20"/>
                <w:szCs w:val="20"/>
              </w:rPr>
            </w:pPr>
            <w:r w:rsidRPr="0082216F">
              <w:rPr>
                <w:rFonts w:asciiTheme="minorBidi" w:hAnsiTheme="minorBidi" w:cstheme="minorBidi"/>
                <w:sz w:val="20"/>
                <w:szCs w:val="20"/>
              </w:rPr>
              <w:t>We shall inform the Public Procurement Authority and the contracting party in case of any conflict of interest occurrence or discovery.</w:t>
            </w:r>
          </w:p>
          <w:p w14:paraId="2BCE341C" w14:textId="77777777" w:rsidR="00910822" w:rsidRPr="0082216F" w:rsidRDefault="00910822" w:rsidP="00625C11">
            <w:pPr>
              <w:pStyle w:val="ListParagraph"/>
              <w:numPr>
                <w:ilvl w:val="3"/>
                <w:numId w:val="50"/>
              </w:numPr>
              <w:bidi w:val="0"/>
              <w:ind w:left="520"/>
              <w:contextualSpacing/>
              <w:jc w:val="both"/>
              <w:rPr>
                <w:rFonts w:asciiTheme="minorBidi" w:hAnsiTheme="minorBidi" w:cstheme="minorBidi"/>
                <w:sz w:val="20"/>
                <w:szCs w:val="20"/>
              </w:rPr>
            </w:pPr>
            <w:r w:rsidRPr="0082216F">
              <w:rPr>
                <w:rFonts w:asciiTheme="minorBidi" w:hAnsiTheme="minorBidi" w:cstheme="minorBidi"/>
                <w:sz w:val="20"/>
                <w:szCs w:val="20"/>
              </w:rPr>
              <w:t>Neither we nor any of our employees, partners, agents, contributors, consultants, or their relatives have engaged in fraudulent, corrupt, coercive, or obstructive practices regarding our bid or proposal.</w:t>
            </w:r>
          </w:p>
          <w:p w14:paraId="20B1E321" w14:textId="77777777" w:rsidR="00910822" w:rsidRPr="0082216F" w:rsidRDefault="00910822" w:rsidP="00625C11">
            <w:pPr>
              <w:pStyle w:val="ListParagraph"/>
              <w:numPr>
                <w:ilvl w:val="3"/>
                <w:numId w:val="50"/>
              </w:numPr>
              <w:bidi w:val="0"/>
              <w:ind w:left="520"/>
              <w:contextualSpacing/>
              <w:jc w:val="both"/>
              <w:rPr>
                <w:rFonts w:asciiTheme="minorBidi" w:hAnsiTheme="minorBidi" w:cstheme="minorBidi"/>
                <w:sz w:val="20"/>
                <w:szCs w:val="20"/>
              </w:rPr>
            </w:pPr>
            <w:r w:rsidRPr="0082216F">
              <w:rPr>
                <w:rFonts w:asciiTheme="minorBidi" w:hAnsiTheme="minorBidi" w:cstheme="minorBidi"/>
                <w:sz w:val="20"/>
                <w:szCs w:val="20"/>
              </w:rPr>
              <w:t>Neither we, nor our partners, agents, contributors, consultants, or their relatives, have offered any payments to employees, partners, or individuals participating in the procurement on behalf of the contracting party or anyone else.</w:t>
            </w:r>
          </w:p>
          <w:p w14:paraId="63632202" w14:textId="77777777" w:rsidR="00910822" w:rsidRPr="0082216F" w:rsidRDefault="00910822" w:rsidP="00625C11">
            <w:pPr>
              <w:pStyle w:val="ListParagraph"/>
              <w:numPr>
                <w:ilvl w:val="3"/>
                <w:numId w:val="50"/>
              </w:numPr>
              <w:bidi w:val="0"/>
              <w:ind w:left="520"/>
              <w:contextualSpacing/>
              <w:jc w:val="both"/>
              <w:rPr>
                <w:rFonts w:asciiTheme="minorBidi" w:hAnsiTheme="minorBidi" w:cstheme="minorBidi"/>
                <w:sz w:val="20"/>
                <w:szCs w:val="20"/>
              </w:rPr>
            </w:pPr>
            <w:r w:rsidRPr="0082216F">
              <w:rPr>
                <w:rFonts w:asciiTheme="minorBidi" w:hAnsiTheme="minorBidi" w:cstheme="minorBidi"/>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6D1C8954" w14:textId="77777777" w:rsidR="00910822" w:rsidRDefault="00910822" w:rsidP="00EB5708">
            <w:pPr>
              <w:jc w:val="both"/>
              <w:rPr>
                <w:sz w:val="20"/>
              </w:rPr>
            </w:pPr>
            <w:r w:rsidRPr="00697A1F">
              <w:rPr>
                <w:sz w:val="20"/>
              </w:rPr>
              <w:t>Any false information exposes us</w:t>
            </w:r>
            <w:r>
              <w:rPr>
                <w:sz w:val="20"/>
              </w:rPr>
              <w:t xml:space="preserve"> </w:t>
            </w:r>
            <w:r w:rsidRPr="00697A1F">
              <w:rPr>
                <w:sz w:val="20"/>
              </w:rPr>
              <w:t>to legal action by the competent authorities.</w:t>
            </w:r>
          </w:p>
          <w:p w14:paraId="7ACD5D37" w14:textId="77777777" w:rsidR="00910822" w:rsidRDefault="00910822" w:rsidP="00EB5708">
            <w:pPr>
              <w:jc w:val="both"/>
              <w:rPr>
                <w:sz w:val="20"/>
              </w:rPr>
            </w:pPr>
          </w:p>
          <w:p w14:paraId="337DF101" w14:textId="77777777" w:rsidR="00910822" w:rsidRDefault="00910822" w:rsidP="00EB5708">
            <w:pPr>
              <w:jc w:val="both"/>
              <w:rPr>
                <w:sz w:val="20"/>
              </w:rPr>
            </w:pPr>
          </w:p>
          <w:p w14:paraId="49B96747" w14:textId="77777777" w:rsidR="0082216F" w:rsidRDefault="0082216F" w:rsidP="00EB5708">
            <w:pPr>
              <w:jc w:val="both"/>
              <w:rPr>
                <w:sz w:val="20"/>
              </w:rPr>
            </w:pPr>
          </w:p>
          <w:p w14:paraId="3AAB9767" w14:textId="77777777" w:rsidR="0082216F" w:rsidRDefault="0082216F" w:rsidP="00EB5708">
            <w:pPr>
              <w:jc w:val="both"/>
              <w:rPr>
                <w:sz w:val="20"/>
              </w:rPr>
            </w:pPr>
          </w:p>
          <w:p w14:paraId="06328DEC" w14:textId="77777777" w:rsidR="0082216F" w:rsidRDefault="0082216F" w:rsidP="00EB5708">
            <w:pPr>
              <w:jc w:val="both"/>
              <w:rPr>
                <w:sz w:val="20"/>
              </w:rPr>
            </w:pPr>
          </w:p>
          <w:p w14:paraId="01938E1B" w14:textId="77777777" w:rsidR="00910822" w:rsidRPr="00697A1F" w:rsidRDefault="00910822" w:rsidP="00EB5708">
            <w:pPr>
              <w:spacing w:line="360" w:lineRule="auto"/>
              <w:ind w:left="2860"/>
              <w:jc w:val="both"/>
              <w:rPr>
                <w:b/>
                <w:bCs/>
                <w:sz w:val="20"/>
              </w:rPr>
            </w:pPr>
            <w:r w:rsidRPr="00697A1F">
              <w:rPr>
                <w:b/>
                <w:bCs/>
                <w:sz w:val="20"/>
              </w:rPr>
              <w:t xml:space="preserve">Date: </w:t>
            </w:r>
            <w:r w:rsidRPr="0082216F">
              <w:rPr>
                <w:sz w:val="20"/>
              </w:rPr>
              <w:t>_______________</w:t>
            </w:r>
          </w:p>
          <w:p w14:paraId="0B06C565" w14:textId="795EC68E" w:rsidR="00910822" w:rsidRDefault="00910822" w:rsidP="0082216F">
            <w:pPr>
              <w:spacing w:line="360" w:lineRule="auto"/>
              <w:ind w:left="2860"/>
              <w:jc w:val="both"/>
              <w:rPr>
                <w:b/>
                <w:bCs/>
                <w:sz w:val="20"/>
              </w:rPr>
            </w:pPr>
            <w:r w:rsidRPr="00697A1F">
              <w:rPr>
                <w:b/>
                <w:bCs/>
                <w:sz w:val="20"/>
              </w:rPr>
              <w:t>Seal and Signature</w:t>
            </w:r>
          </w:p>
          <w:p w14:paraId="57804257" w14:textId="77777777" w:rsidR="0082216F" w:rsidRDefault="0082216F" w:rsidP="0082216F">
            <w:pPr>
              <w:spacing w:line="360" w:lineRule="auto"/>
              <w:ind w:left="2860"/>
              <w:jc w:val="both"/>
              <w:rPr>
                <w:b/>
                <w:bCs/>
                <w:sz w:val="20"/>
              </w:rPr>
            </w:pPr>
          </w:p>
          <w:p w14:paraId="067A4CCC" w14:textId="77777777" w:rsidR="0082216F" w:rsidRPr="0082216F" w:rsidRDefault="0082216F" w:rsidP="0082216F">
            <w:pPr>
              <w:spacing w:line="360" w:lineRule="auto"/>
              <w:jc w:val="both"/>
              <w:rPr>
                <w:b/>
                <w:bCs/>
                <w:sz w:val="20"/>
              </w:rPr>
            </w:pPr>
          </w:p>
          <w:p w14:paraId="1DCF6B8E" w14:textId="77777777" w:rsidR="00910822" w:rsidRDefault="00910822" w:rsidP="00EB5708">
            <w:pPr>
              <w:jc w:val="both"/>
              <w:rPr>
                <w:sz w:val="20"/>
              </w:rPr>
            </w:pPr>
            <w:r>
              <w:rPr>
                <w:sz w:val="20"/>
                <w:vertAlign w:val="superscript"/>
              </w:rPr>
              <w:lastRenderedPageBreak/>
              <w:t xml:space="preserve">1 </w:t>
            </w:r>
            <w:r w:rsidRPr="00697A1F">
              <w:rPr>
                <w:sz w:val="20"/>
              </w:rPr>
              <w:t xml:space="preserve">This </w:t>
            </w:r>
            <w:r>
              <w:rPr>
                <w:sz w:val="20"/>
              </w:rPr>
              <w:t>declaration</w:t>
            </w:r>
            <w:r w:rsidRPr="00697A1F">
              <w:rPr>
                <w:sz w:val="20"/>
              </w:rPr>
              <w:t xml:space="preserve"> </w:t>
            </w:r>
            <w:r>
              <w:rPr>
                <w:sz w:val="20"/>
              </w:rPr>
              <w:t>shall be</w:t>
            </w:r>
            <w:r w:rsidRPr="00697A1F">
              <w:rPr>
                <w:sz w:val="20"/>
              </w:rPr>
              <w:t xml:space="preserve"> attached to the bid.</w:t>
            </w:r>
          </w:p>
          <w:p w14:paraId="395DD6BA" w14:textId="77777777" w:rsidR="00910822" w:rsidRPr="00697A1F" w:rsidRDefault="00910822" w:rsidP="00EB5708">
            <w:pPr>
              <w:ind w:left="160"/>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60037F3D" w14:textId="77777777" w:rsidR="00910822" w:rsidRPr="00A015B9" w:rsidRDefault="00910822" w:rsidP="00EB5708">
            <w:pPr>
              <w:bidi/>
              <w:jc w:val="center"/>
              <w:rPr>
                <w:rFonts w:ascii="Simplified Arabic" w:hAnsi="Simplified Arabic" w:cs="Simplified Arabic"/>
                <w:b/>
                <w:bCs/>
                <w:rtl/>
              </w:rPr>
            </w:pPr>
            <w:r w:rsidRPr="00A015B9">
              <w:rPr>
                <w:rFonts w:ascii="Simplified Arabic" w:hAnsi="Simplified Arabic" w:cs="Simplified Arabic"/>
                <w:b/>
                <w:bCs/>
                <w:rtl/>
              </w:rPr>
              <w:lastRenderedPageBreak/>
              <w:t>المُلحق رقم (3)</w:t>
            </w:r>
          </w:p>
          <w:p w14:paraId="01352B45" w14:textId="77777777" w:rsidR="00910822" w:rsidRPr="00D8101C" w:rsidRDefault="00910822" w:rsidP="00EB5708">
            <w:pPr>
              <w:bidi/>
              <w:jc w:val="center"/>
              <w:rPr>
                <w:rFonts w:ascii="Simplified Arabic" w:hAnsi="Simplified Arabic" w:cs="Simplified Arabic"/>
                <w:b/>
                <w:bCs/>
                <w:vertAlign w:val="superscript"/>
                <w:lang w:bidi="ar-LB"/>
              </w:rPr>
            </w:pPr>
            <w:r w:rsidRPr="00A015B9">
              <w:rPr>
                <w:rFonts w:ascii="Simplified Arabic" w:hAnsi="Simplified Arabic" w:cs="Simplified Arabic"/>
                <w:b/>
                <w:bCs/>
                <w:rtl/>
              </w:rPr>
              <w:t>تصريح النزاهة</w:t>
            </w:r>
            <w:r>
              <w:rPr>
                <w:rFonts w:ascii="Simplified Arabic" w:hAnsi="Simplified Arabic" w:cs="Simplified Arabic" w:hint="cs"/>
                <w:b/>
                <w:bCs/>
                <w:vertAlign w:val="superscript"/>
                <w:rtl/>
                <w:lang w:bidi="ar-LB"/>
              </w:rPr>
              <w:t>1</w:t>
            </w:r>
          </w:p>
          <w:p w14:paraId="6FC99CF4" w14:textId="77777777" w:rsidR="00910822" w:rsidRPr="00A015B9" w:rsidRDefault="00910822" w:rsidP="00EB5708">
            <w:pPr>
              <w:tabs>
                <w:tab w:val="left" w:pos="8820"/>
              </w:tabs>
              <w:bidi/>
              <w:rPr>
                <w:rFonts w:ascii="Simplified Arabic" w:hAnsi="Simplified Arabic" w:cs="Simplified Arabic"/>
              </w:rPr>
            </w:pPr>
          </w:p>
          <w:p w14:paraId="249720E6" w14:textId="77777777" w:rsidR="00910822" w:rsidRPr="00A015B9" w:rsidRDefault="00910822" w:rsidP="00EB5708">
            <w:pPr>
              <w:tabs>
                <w:tab w:val="left" w:pos="8820"/>
              </w:tabs>
              <w:bidi/>
              <w:rPr>
                <w:rFonts w:ascii="Simplified Arabic" w:hAnsi="Simplified Arabic" w:cs="Simplified Arabic"/>
                <w:b/>
              </w:rPr>
            </w:pPr>
            <w:r w:rsidRPr="00A015B9">
              <w:rPr>
                <w:rFonts w:ascii="Simplified Arabic" w:hAnsi="Simplified Arabic" w:cs="Simplified Arabic"/>
                <w:b/>
                <w:rtl/>
              </w:rPr>
              <w:t>عنوان الصفقة:</w:t>
            </w:r>
            <w:r w:rsidRPr="00A015B9">
              <w:rPr>
                <w:rFonts w:ascii="Simplified Arabic" w:hAnsi="Simplified Arabic" w:cs="Simplified Arabic"/>
              </w:rPr>
              <w:t xml:space="preserve"> _</w:t>
            </w:r>
            <w:r>
              <w:rPr>
                <w:rFonts w:ascii="Simplified Arabic" w:hAnsi="Simplified Arabic" w:cs="Simplified Arabic"/>
              </w:rPr>
              <w:t>___</w:t>
            </w:r>
            <w:r w:rsidRPr="00A015B9">
              <w:rPr>
                <w:rFonts w:ascii="Simplified Arabic" w:hAnsi="Simplified Arabic" w:cs="Simplified Arabic"/>
              </w:rPr>
              <w:t>____________________________________</w:t>
            </w:r>
          </w:p>
          <w:p w14:paraId="54D5D7EB" w14:textId="77777777" w:rsidR="00910822" w:rsidRPr="00A015B9" w:rsidRDefault="00910822" w:rsidP="00EB5708">
            <w:pPr>
              <w:tabs>
                <w:tab w:val="left" w:pos="8820"/>
              </w:tabs>
              <w:bidi/>
              <w:rPr>
                <w:rFonts w:ascii="Simplified Arabic" w:hAnsi="Simplified Arabic" w:cs="Simplified Arabic"/>
                <w:b/>
              </w:rPr>
            </w:pPr>
            <w:r w:rsidRPr="00A015B9">
              <w:rPr>
                <w:rFonts w:ascii="Simplified Arabic" w:hAnsi="Simplified Arabic" w:cs="Simplified Arabic"/>
                <w:b/>
                <w:rtl/>
              </w:rPr>
              <w:t>الجهة المتعاقدة:</w:t>
            </w:r>
            <w:r w:rsidRPr="00A015B9">
              <w:rPr>
                <w:rFonts w:ascii="Simplified Arabic" w:hAnsi="Simplified Arabic" w:cs="Simplified Arabic"/>
              </w:rPr>
              <w:t xml:space="preserve">    _____________________________________</w:t>
            </w:r>
          </w:p>
          <w:p w14:paraId="2AC92D56" w14:textId="77777777" w:rsidR="00910822" w:rsidRPr="00A015B9" w:rsidRDefault="00910822" w:rsidP="00EB5708">
            <w:pPr>
              <w:tabs>
                <w:tab w:val="left" w:pos="8820"/>
              </w:tabs>
              <w:bidi/>
              <w:rPr>
                <w:rFonts w:ascii="Simplified Arabic" w:hAnsi="Simplified Arabic" w:cs="Simplified Arabic"/>
              </w:rPr>
            </w:pPr>
            <w:r w:rsidRPr="00A015B9">
              <w:rPr>
                <w:rFonts w:ascii="Simplified Arabic" w:hAnsi="Simplified Arabic" w:cs="Simplified Arabic"/>
                <w:b/>
                <w:rtl/>
              </w:rPr>
              <w:t>اسم العارض / المفوض بالتوقيع عن الشركة:</w:t>
            </w:r>
            <w:r w:rsidRPr="00A015B9">
              <w:rPr>
                <w:rFonts w:ascii="Simplified Arabic" w:hAnsi="Simplified Arabic" w:cs="Simplified Arabic"/>
              </w:rPr>
              <w:t xml:space="preserve"> _____________________</w:t>
            </w:r>
          </w:p>
          <w:p w14:paraId="02DD035A" w14:textId="77777777" w:rsidR="00910822" w:rsidRPr="00A015B9" w:rsidRDefault="00910822" w:rsidP="00EB5708">
            <w:pPr>
              <w:tabs>
                <w:tab w:val="left" w:pos="8820"/>
              </w:tabs>
              <w:bidi/>
              <w:rPr>
                <w:rFonts w:ascii="Simplified Arabic" w:hAnsi="Simplified Arabic" w:cs="Simplified Arabic"/>
                <w:b/>
              </w:rPr>
            </w:pPr>
            <w:r w:rsidRPr="00A015B9">
              <w:rPr>
                <w:rFonts w:ascii="Simplified Arabic" w:hAnsi="Simplified Arabic" w:cs="Simplified Arabic"/>
                <w:b/>
                <w:rtl/>
              </w:rPr>
              <w:t xml:space="preserve">إسم الشركة: </w:t>
            </w:r>
            <w:r w:rsidRPr="00A015B9">
              <w:rPr>
                <w:rFonts w:ascii="Simplified Arabic" w:hAnsi="Simplified Arabic" w:cs="Simplified Arabic"/>
              </w:rPr>
              <w:t>_______________________________________</w:t>
            </w:r>
          </w:p>
          <w:p w14:paraId="73D655A1" w14:textId="77777777" w:rsidR="00910822" w:rsidRPr="00A015B9" w:rsidRDefault="00910822" w:rsidP="00EB5708">
            <w:pPr>
              <w:tabs>
                <w:tab w:val="left" w:pos="8820"/>
              </w:tabs>
              <w:bidi/>
              <w:rPr>
                <w:rFonts w:ascii="Simplified Arabic" w:hAnsi="Simplified Arabic" w:cs="Simplified Arabic"/>
              </w:rPr>
            </w:pPr>
          </w:p>
          <w:p w14:paraId="009FFBB4" w14:textId="77777777" w:rsidR="00910822" w:rsidRPr="00A015B9" w:rsidRDefault="00910822" w:rsidP="00EB5708">
            <w:pPr>
              <w:tabs>
                <w:tab w:val="left" w:pos="8820"/>
              </w:tabs>
              <w:bidi/>
              <w:rPr>
                <w:rFonts w:ascii="Simplified Arabic" w:hAnsi="Simplified Arabic" w:cs="Simplified Arabic"/>
              </w:rPr>
            </w:pPr>
            <w:r w:rsidRPr="00A015B9">
              <w:rPr>
                <w:rFonts w:ascii="Simplified Arabic" w:hAnsi="Simplified Arabic" w:cs="Simplified Arabic"/>
                <w:rtl/>
              </w:rPr>
              <w:t>نحن الموقعون أدناه نؤكد ما يلي:</w:t>
            </w:r>
          </w:p>
          <w:p w14:paraId="1487D653" w14:textId="77777777" w:rsidR="00910822" w:rsidRPr="00A015B9" w:rsidRDefault="00910822" w:rsidP="00625C11">
            <w:pPr>
              <w:numPr>
                <w:ilvl w:val="0"/>
                <w:numId w:val="48"/>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3A35EEE4" w14:textId="77777777" w:rsidR="00910822" w:rsidRPr="00A015B9" w:rsidRDefault="00910822" w:rsidP="00625C11">
            <w:pPr>
              <w:numPr>
                <w:ilvl w:val="0"/>
                <w:numId w:val="48"/>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سنقوم بإبلاغ هيئة الشراء العام والجهة المتعاقدة في حال حصول أو اكتشاف تضارب في المصالح.</w:t>
            </w:r>
          </w:p>
          <w:p w14:paraId="421A83C5" w14:textId="77777777" w:rsidR="00910822" w:rsidRPr="00A015B9" w:rsidRDefault="00910822" w:rsidP="00625C11">
            <w:pPr>
              <w:numPr>
                <w:ilvl w:val="0"/>
                <w:numId w:val="48"/>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E3E041F" w14:textId="77777777" w:rsidR="00910822" w:rsidRPr="00A015B9" w:rsidRDefault="00910822" w:rsidP="00625C11">
            <w:pPr>
              <w:numPr>
                <w:ilvl w:val="0"/>
                <w:numId w:val="48"/>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7C30CDC8" w14:textId="77777777" w:rsidR="00910822" w:rsidRPr="00A015B9" w:rsidRDefault="00910822" w:rsidP="00625C11">
            <w:pPr>
              <w:numPr>
                <w:ilvl w:val="0"/>
                <w:numId w:val="48"/>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7537E85" w14:textId="77777777" w:rsidR="00910822" w:rsidRPr="00A015B9" w:rsidRDefault="00910822" w:rsidP="00EB5708">
            <w:pPr>
              <w:tabs>
                <w:tab w:val="left" w:pos="8820"/>
              </w:tabs>
              <w:bidi/>
              <w:rPr>
                <w:rFonts w:ascii="Simplified Arabic" w:hAnsi="Simplified Arabic" w:cs="Simplified Arabic"/>
                <w:rtl/>
              </w:rPr>
            </w:pPr>
            <w:r w:rsidRPr="00A015B9">
              <w:rPr>
                <w:rFonts w:ascii="Simplified Arabic" w:hAnsi="Simplified Arabic" w:cs="Simplified Arabic"/>
                <w:rtl/>
              </w:rPr>
              <w:t>إن أي معلومات كاذبة تُعرضنا للملاحقة القضائية من قبل المراجع المختصة.</w:t>
            </w:r>
          </w:p>
          <w:p w14:paraId="5929A0BD" w14:textId="77777777" w:rsidR="00910822" w:rsidRDefault="00910822" w:rsidP="00EB5708">
            <w:pPr>
              <w:tabs>
                <w:tab w:val="left" w:pos="8820"/>
              </w:tabs>
              <w:bidi/>
              <w:rPr>
                <w:rFonts w:ascii="Simplified Arabic" w:hAnsi="Simplified Arabic" w:cs="Simplified Arabic"/>
              </w:rPr>
            </w:pPr>
          </w:p>
          <w:p w14:paraId="0DD55BC2" w14:textId="77777777" w:rsidR="0082216F" w:rsidRDefault="0082216F" w:rsidP="0082216F">
            <w:pPr>
              <w:tabs>
                <w:tab w:val="left" w:pos="8820"/>
              </w:tabs>
              <w:bidi/>
              <w:rPr>
                <w:rFonts w:ascii="Simplified Arabic" w:hAnsi="Simplified Arabic" w:cs="Simplified Arabic"/>
              </w:rPr>
            </w:pPr>
          </w:p>
          <w:p w14:paraId="7277A480" w14:textId="77777777" w:rsidR="0082216F" w:rsidRDefault="0082216F" w:rsidP="0082216F">
            <w:pPr>
              <w:tabs>
                <w:tab w:val="left" w:pos="8820"/>
              </w:tabs>
              <w:bidi/>
              <w:rPr>
                <w:rFonts w:ascii="Simplified Arabic" w:hAnsi="Simplified Arabic" w:cs="Simplified Arabic"/>
              </w:rPr>
            </w:pPr>
          </w:p>
          <w:p w14:paraId="0EE63D5A" w14:textId="77777777" w:rsidR="0082216F" w:rsidRPr="00A015B9" w:rsidRDefault="0082216F" w:rsidP="0082216F">
            <w:pPr>
              <w:tabs>
                <w:tab w:val="left" w:pos="8820"/>
              </w:tabs>
              <w:bidi/>
              <w:rPr>
                <w:rFonts w:ascii="Simplified Arabic" w:hAnsi="Simplified Arabic" w:cs="Simplified Arabic"/>
                <w:rtl/>
              </w:rPr>
            </w:pPr>
          </w:p>
          <w:p w14:paraId="2D084635" w14:textId="77777777" w:rsidR="00910822" w:rsidRDefault="00910822" w:rsidP="00EB5708">
            <w:pPr>
              <w:bidi/>
              <w:ind w:left="2770"/>
              <w:rPr>
                <w:rFonts w:ascii="Simplified Arabic" w:hAnsi="Simplified Arabic" w:cs="Simplified Arabic"/>
                <w:bCs/>
              </w:rPr>
            </w:pPr>
            <w:r w:rsidRPr="00A015B9">
              <w:rPr>
                <w:rFonts w:ascii="Simplified Arabic" w:hAnsi="Simplified Arabic" w:cs="Simplified Arabic"/>
                <w:bCs/>
                <w:rtl/>
              </w:rPr>
              <w:t xml:space="preserve">التاريخ:  </w:t>
            </w:r>
            <w:r w:rsidRPr="00A015B9">
              <w:rPr>
                <w:rFonts w:ascii="Simplified Arabic" w:hAnsi="Simplified Arabic" w:cs="Simplified Arabic"/>
                <w:bCs/>
              </w:rPr>
              <w:t>_______________</w:t>
            </w:r>
          </w:p>
          <w:p w14:paraId="317A2709" w14:textId="77777777" w:rsidR="00910822" w:rsidRDefault="00910822" w:rsidP="00EB5708">
            <w:pPr>
              <w:bidi/>
              <w:ind w:left="2770"/>
              <w:rPr>
                <w:rFonts w:ascii="Simplified Arabic" w:hAnsi="Simplified Arabic" w:cs="Simplified Arabic"/>
                <w:bCs/>
              </w:rPr>
            </w:pPr>
            <w:r w:rsidRPr="00A015B9">
              <w:rPr>
                <w:rFonts w:ascii="Simplified Arabic" w:hAnsi="Simplified Arabic" w:cs="Simplified Arabic"/>
                <w:bCs/>
                <w:rtl/>
              </w:rPr>
              <w:t>الختم والتوقيع</w:t>
            </w:r>
          </w:p>
          <w:p w14:paraId="3AF94E7F" w14:textId="77777777" w:rsidR="0082216F" w:rsidRDefault="0082216F" w:rsidP="0082216F">
            <w:pPr>
              <w:bidi/>
              <w:rPr>
                <w:rFonts w:ascii="Simplified Arabic" w:hAnsi="Simplified Arabic" w:cs="Simplified Arabic"/>
                <w:bCs/>
                <w:rtl/>
              </w:rPr>
            </w:pPr>
          </w:p>
          <w:p w14:paraId="36385E8F" w14:textId="77777777" w:rsidR="00910822" w:rsidRDefault="00910822" w:rsidP="00EB5708">
            <w:pPr>
              <w:bidi/>
              <w:rPr>
                <w:rFonts w:ascii="Simplified Arabic" w:hAnsi="Simplified Arabic" w:cs="Simplified Arabic"/>
                <w:bCs/>
                <w:rtl/>
              </w:rPr>
            </w:pPr>
          </w:p>
          <w:p w14:paraId="2B906912" w14:textId="77777777" w:rsidR="00910822" w:rsidRPr="00D8101C" w:rsidRDefault="00910822" w:rsidP="00EB5708">
            <w:pPr>
              <w:pBdr>
                <w:top w:val="nil"/>
                <w:left w:val="nil"/>
                <w:bottom w:val="nil"/>
                <w:right w:val="nil"/>
                <w:between w:val="nil"/>
              </w:pBdr>
              <w:bidi/>
              <w:rPr>
                <w:color w:val="000000"/>
                <w:sz w:val="20"/>
                <w:rtl/>
              </w:rPr>
            </w:pPr>
            <w:r>
              <w:rPr>
                <w:vertAlign w:val="superscript"/>
              </w:rPr>
              <w:footnoteRef/>
            </w:r>
            <w:r>
              <w:rPr>
                <w:rFonts w:ascii="Calibri" w:eastAsia="Calibri" w:hAnsi="Calibri" w:cs="Calibri" w:hint="cs"/>
                <w:color w:val="000000"/>
                <w:sz w:val="20"/>
                <w:rtl/>
              </w:rPr>
              <w:t xml:space="preserve"> </w:t>
            </w:r>
            <w:r>
              <w:rPr>
                <w:rFonts w:ascii="Calibri" w:eastAsia="Calibri" w:hAnsi="Calibri"/>
                <w:color w:val="000000"/>
                <w:sz w:val="20"/>
                <w:rtl/>
              </w:rPr>
              <w:t>يُرفق هذا التصريح بالعرض</w:t>
            </w:r>
          </w:p>
        </w:tc>
      </w:tr>
      <w:tr w:rsidR="00910822" w14:paraId="21C58F28" w14:textId="77777777" w:rsidTr="0082216F">
        <w:tc>
          <w:tcPr>
            <w:tcW w:w="5310" w:type="dxa"/>
            <w:tcBorders>
              <w:top w:val="single" w:sz="4" w:space="0" w:color="auto"/>
              <w:left w:val="single" w:sz="4" w:space="0" w:color="auto"/>
              <w:bottom w:val="single" w:sz="4" w:space="0" w:color="auto"/>
              <w:right w:val="single" w:sz="4" w:space="0" w:color="auto"/>
            </w:tcBorders>
          </w:tcPr>
          <w:p w14:paraId="63AAD35D" w14:textId="77777777" w:rsidR="00910822" w:rsidRPr="00C97FE5" w:rsidRDefault="00910822" w:rsidP="00EB5708">
            <w:pPr>
              <w:spacing w:line="360" w:lineRule="auto"/>
              <w:jc w:val="center"/>
              <w:rPr>
                <w:b/>
                <w:bCs/>
                <w:sz w:val="20"/>
              </w:rPr>
            </w:pPr>
            <w:r w:rsidRPr="00C97FE5">
              <w:rPr>
                <w:b/>
                <w:bCs/>
                <w:sz w:val="20"/>
              </w:rPr>
              <w:t>Appendix (4)</w:t>
            </w:r>
          </w:p>
          <w:p w14:paraId="2B7B73C6" w14:textId="77777777" w:rsidR="00910822" w:rsidRDefault="00910822" w:rsidP="00EB5708">
            <w:pPr>
              <w:spacing w:line="360" w:lineRule="auto"/>
              <w:jc w:val="center"/>
              <w:rPr>
                <w:b/>
                <w:bCs/>
                <w:sz w:val="20"/>
              </w:rPr>
            </w:pPr>
            <w:r w:rsidRPr="00C97FE5">
              <w:rPr>
                <w:b/>
                <w:bCs/>
                <w:sz w:val="20"/>
              </w:rPr>
              <w:t xml:space="preserve">Bid </w:t>
            </w:r>
            <w:r>
              <w:rPr>
                <w:b/>
                <w:bCs/>
                <w:sz w:val="20"/>
              </w:rPr>
              <w:t>Security</w:t>
            </w:r>
            <w:r w:rsidRPr="00C97FE5">
              <w:rPr>
                <w:b/>
                <w:bCs/>
                <w:sz w:val="20"/>
              </w:rPr>
              <w:t xml:space="preserve"> Letter</w:t>
            </w:r>
          </w:p>
          <w:p w14:paraId="3A15365E" w14:textId="77777777" w:rsidR="00910822" w:rsidRDefault="00910822" w:rsidP="00EB5708">
            <w:pPr>
              <w:rPr>
                <w:b/>
                <w:bCs/>
                <w:sz w:val="20"/>
              </w:rPr>
            </w:pPr>
          </w:p>
          <w:p w14:paraId="5AD379E8" w14:textId="77777777" w:rsidR="00910822" w:rsidRPr="00C97FE5" w:rsidRDefault="00910822" w:rsidP="00EB5708">
            <w:pPr>
              <w:spacing w:line="360" w:lineRule="auto"/>
              <w:rPr>
                <w:sz w:val="20"/>
              </w:rPr>
            </w:pPr>
            <w:r w:rsidRPr="00C97FE5">
              <w:rPr>
                <w:sz w:val="20"/>
              </w:rPr>
              <w:t>Bank: ………………………</w:t>
            </w:r>
          </w:p>
          <w:p w14:paraId="7DF8973D" w14:textId="77777777" w:rsidR="00910822" w:rsidRDefault="00910822" w:rsidP="00EB5708">
            <w:pPr>
              <w:spacing w:line="276" w:lineRule="auto"/>
              <w:rPr>
                <w:sz w:val="20"/>
              </w:rPr>
            </w:pPr>
            <w:r w:rsidRPr="00C97FE5">
              <w:rPr>
                <w:sz w:val="20"/>
              </w:rPr>
              <w:t xml:space="preserve">To (Name of the </w:t>
            </w:r>
            <w:r>
              <w:rPr>
                <w:sz w:val="20"/>
              </w:rPr>
              <w:t>Procuring</w:t>
            </w:r>
            <w:r w:rsidRPr="00C97FE5">
              <w:rPr>
                <w:sz w:val="20"/>
              </w:rPr>
              <w:t xml:space="preserve"> Entity)</w:t>
            </w:r>
          </w:p>
          <w:p w14:paraId="44CEF6D2" w14:textId="77777777" w:rsidR="00910822" w:rsidRDefault="00910822" w:rsidP="00EB5708">
            <w:pPr>
              <w:spacing w:line="276" w:lineRule="auto"/>
              <w:rPr>
                <w:sz w:val="20"/>
              </w:rPr>
            </w:pPr>
          </w:p>
          <w:p w14:paraId="52DFB346" w14:textId="77777777" w:rsidR="00910822" w:rsidRPr="00C97FE5" w:rsidRDefault="00910822" w:rsidP="00EB5708">
            <w:pPr>
              <w:spacing w:line="360" w:lineRule="auto"/>
              <w:rPr>
                <w:sz w:val="20"/>
              </w:rPr>
            </w:pPr>
            <w:r w:rsidRPr="00C97FE5">
              <w:rPr>
                <w:b/>
                <w:bCs/>
                <w:sz w:val="20"/>
                <w:u w:val="single"/>
              </w:rPr>
              <w:t>Subject:</w:t>
            </w:r>
            <w:r w:rsidRPr="00C97FE5">
              <w:rPr>
                <w:sz w:val="20"/>
              </w:rPr>
              <w:t xml:space="preserve"> Bid </w:t>
            </w:r>
            <w:r>
              <w:rPr>
                <w:sz w:val="20"/>
              </w:rPr>
              <w:t>Security</w:t>
            </w:r>
            <w:r w:rsidRPr="00C97FE5">
              <w:rPr>
                <w:sz w:val="20"/>
              </w:rPr>
              <w:t xml:space="preserve"> Letter for the amount of / </w:t>
            </w:r>
            <w:r>
              <w:rPr>
                <w:sz w:val="20"/>
              </w:rPr>
              <w:t xml:space="preserve">              </w:t>
            </w:r>
            <w:r w:rsidRPr="00C97FE5">
              <w:rPr>
                <w:sz w:val="20"/>
              </w:rPr>
              <w:t>/ only, based on the order of Mr. ……………………</w:t>
            </w:r>
            <w:r>
              <w:rPr>
                <w:sz w:val="20"/>
              </w:rPr>
              <w:t>……………………………………</w:t>
            </w:r>
          </w:p>
          <w:p w14:paraId="6AED6E3A" w14:textId="77777777" w:rsidR="00910822" w:rsidRDefault="00910822" w:rsidP="00EB5708">
            <w:pPr>
              <w:spacing w:line="360" w:lineRule="auto"/>
              <w:rPr>
                <w:sz w:val="20"/>
              </w:rPr>
            </w:pPr>
            <w:r w:rsidRPr="00C97FE5">
              <w:rPr>
                <w:sz w:val="20"/>
              </w:rPr>
              <w:t>For participation in (</w:t>
            </w:r>
            <w:r>
              <w:rPr>
                <w:sz w:val="20"/>
              </w:rPr>
              <w:t>Tender</w:t>
            </w:r>
            <w:r w:rsidRPr="00C97FE5">
              <w:rPr>
                <w:sz w:val="20"/>
              </w:rPr>
              <w:t xml:space="preserve"> Title)</w:t>
            </w:r>
          </w:p>
          <w:p w14:paraId="31AA9331" w14:textId="77777777" w:rsidR="00910822" w:rsidRDefault="00910822" w:rsidP="00EB5708">
            <w:pPr>
              <w:spacing w:line="360" w:lineRule="auto"/>
              <w:rPr>
                <w:sz w:val="20"/>
              </w:rPr>
            </w:pPr>
          </w:p>
          <w:p w14:paraId="77DD9CD5" w14:textId="77777777" w:rsidR="00910822" w:rsidRDefault="00910822" w:rsidP="00EB5708">
            <w:pPr>
              <w:spacing w:line="276" w:lineRule="auto"/>
              <w:jc w:val="both"/>
              <w:rPr>
                <w:sz w:val="20"/>
              </w:rPr>
            </w:pPr>
            <w:r>
              <w:rPr>
                <w:sz w:val="20"/>
              </w:rPr>
              <w:t xml:space="preserve">We hereby declare that </w:t>
            </w:r>
            <w:r w:rsidRPr="00C97FE5">
              <w:rPr>
                <w:sz w:val="20"/>
              </w:rPr>
              <w:t>Bank……</w:t>
            </w:r>
            <w:r>
              <w:rPr>
                <w:sz w:val="20"/>
              </w:rPr>
              <w:t>……….….</w:t>
            </w:r>
            <w:r w:rsidRPr="00C97FE5">
              <w:rPr>
                <w:sz w:val="20"/>
              </w:rPr>
              <w:t xml:space="preserve">………, </w:t>
            </w:r>
            <w:r>
              <w:rPr>
                <w:sz w:val="20"/>
              </w:rPr>
              <w:t>located at</w:t>
            </w:r>
            <w:r w:rsidRPr="00C97FE5">
              <w:rPr>
                <w:sz w:val="20"/>
              </w:rPr>
              <w:t xml:space="preserve"> …………</w:t>
            </w:r>
            <w:r>
              <w:rPr>
                <w:sz w:val="20"/>
              </w:rPr>
              <w:t>..</w:t>
            </w:r>
            <w:r w:rsidRPr="00C97FE5">
              <w:rPr>
                <w:sz w:val="20"/>
              </w:rPr>
              <w:t xml:space="preserve">……, represented by </w:t>
            </w:r>
            <w:r>
              <w:rPr>
                <w:sz w:val="20"/>
              </w:rPr>
              <w:t xml:space="preserve">the undersigned </w:t>
            </w:r>
            <w:r w:rsidRPr="00C97FE5">
              <w:rPr>
                <w:sz w:val="20"/>
              </w:rPr>
              <w:t>Mr. …………</w:t>
            </w:r>
            <w:r>
              <w:rPr>
                <w:sz w:val="20"/>
              </w:rPr>
              <w:t>…..............................</w:t>
            </w:r>
            <w:r w:rsidRPr="00C97FE5">
              <w:rPr>
                <w:sz w:val="20"/>
              </w:rPr>
              <w:t>……..</w:t>
            </w:r>
            <w:r>
              <w:rPr>
                <w:sz w:val="20"/>
              </w:rPr>
              <w:t>, acting on its behalf</w:t>
            </w:r>
            <w:r w:rsidRPr="00C97FE5">
              <w:rPr>
                <w:sz w:val="20"/>
              </w:rPr>
              <w:t xml:space="preserve"> in his capacity as ……………</w:t>
            </w:r>
            <w:r>
              <w:rPr>
                <w:sz w:val="20"/>
              </w:rPr>
              <w:t>…………………………</w:t>
            </w:r>
            <w:r w:rsidRPr="00C97FE5">
              <w:rPr>
                <w:sz w:val="20"/>
              </w:rPr>
              <w:t>….., and based on the order of Mr. ………</w:t>
            </w:r>
            <w:r>
              <w:rPr>
                <w:sz w:val="20"/>
              </w:rPr>
              <w:t>…………………..………</w:t>
            </w:r>
            <w:r w:rsidRPr="00C97FE5">
              <w:rPr>
                <w:sz w:val="20"/>
              </w:rPr>
              <w:t>……… (or Messrs. ………</w:t>
            </w:r>
            <w:r>
              <w:rPr>
                <w:sz w:val="20"/>
              </w:rPr>
              <w:t>……………………..</w:t>
            </w:r>
            <w:r w:rsidRPr="00C97FE5">
              <w:rPr>
                <w:sz w:val="20"/>
              </w:rPr>
              <w:t>……… or Company ………</w:t>
            </w:r>
            <w:r>
              <w:rPr>
                <w:sz w:val="20"/>
              </w:rPr>
              <w:t>…………………</w:t>
            </w:r>
            <w:r w:rsidRPr="00C97FE5">
              <w:rPr>
                <w:sz w:val="20"/>
              </w:rPr>
              <w:t xml:space="preserve">……), </w:t>
            </w:r>
          </w:p>
          <w:p w14:paraId="0BD69603" w14:textId="77777777" w:rsidR="00910822" w:rsidRDefault="00910822" w:rsidP="00EB5708">
            <w:pPr>
              <w:spacing w:line="276" w:lineRule="auto"/>
              <w:jc w:val="both"/>
              <w:rPr>
                <w:sz w:val="20"/>
              </w:rPr>
            </w:pPr>
            <w:r w:rsidRPr="00C97FE5">
              <w:rPr>
                <w:sz w:val="20"/>
              </w:rPr>
              <w:t xml:space="preserve">personally and irrevocably undertakes to pay immediately, without any condition, any amount you request, up to the limit of (specify the amount and currency in </w:t>
            </w:r>
            <w:r w:rsidRPr="00327476">
              <w:rPr>
                <w:sz w:val="20"/>
              </w:rPr>
              <w:t>numerals and words</w:t>
            </w:r>
            <w:r w:rsidRPr="00C97FE5">
              <w:rPr>
                <w:sz w:val="20"/>
              </w:rPr>
              <w:t>), in cash upon your first request by a written and signed letter from you, without any obligation to provide reasons for this claim.</w:t>
            </w:r>
            <w:r>
              <w:rPr>
                <w:sz w:val="20"/>
              </w:rPr>
              <w:t xml:space="preserve"> </w:t>
            </w:r>
          </w:p>
          <w:p w14:paraId="4245A3AB" w14:textId="77777777" w:rsidR="00910822" w:rsidRDefault="00910822" w:rsidP="00EB5708">
            <w:pPr>
              <w:spacing w:line="276" w:lineRule="auto"/>
              <w:jc w:val="both"/>
              <w:rPr>
                <w:sz w:val="20"/>
              </w:rPr>
            </w:pPr>
            <w:r w:rsidRPr="008C4EE4">
              <w:rPr>
                <w:sz w:val="20"/>
              </w:rPr>
              <w:t>Accordingly</w:t>
            </w:r>
            <w:r>
              <w:rPr>
                <w:sz w:val="20"/>
              </w:rPr>
              <w:t>, o</w:t>
            </w:r>
            <w:r w:rsidRPr="008C4EE4">
              <w:rPr>
                <w:sz w:val="20"/>
              </w:rPr>
              <w:t xml:space="preserve">ur bank expressly acknowledges that this Bid </w:t>
            </w:r>
            <w:r>
              <w:rPr>
                <w:sz w:val="20"/>
              </w:rPr>
              <w:t>Security</w:t>
            </w:r>
            <w:r w:rsidRPr="008C4EE4">
              <w:rPr>
                <w:sz w:val="20"/>
              </w:rPr>
              <w:t xml:space="preserve"> Letter is self-contained and entirely independent of any relationship or contract between you and Mr. ……………</w:t>
            </w:r>
            <w:r>
              <w:rPr>
                <w:sz w:val="20"/>
              </w:rPr>
              <w:t>………….</w:t>
            </w:r>
            <w:r w:rsidRPr="008C4EE4">
              <w:rPr>
                <w:sz w:val="20"/>
              </w:rPr>
              <w:t>……. (or Messrs. …</w:t>
            </w:r>
            <w:r>
              <w:rPr>
                <w:sz w:val="20"/>
              </w:rPr>
              <w:t>……………</w:t>
            </w:r>
            <w:r w:rsidRPr="008C4EE4">
              <w:rPr>
                <w:sz w:val="20"/>
              </w:rPr>
              <w:t>………</w:t>
            </w:r>
            <w:r>
              <w:rPr>
                <w:sz w:val="20"/>
              </w:rPr>
              <w:t>…………..</w:t>
            </w:r>
            <w:r w:rsidRPr="008C4EE4">
              <w:rPr>
                <w:sz w:val="20"/>
              </w:rPr>
              <w:t>…. or Company ……</w:t>
            </w:r>
            <w:r>
              <w:rPr>
                <w:sz w:val="20"/>
              </w:rPr>
              <w:t>………………..</w:t>
            </w:r>
            <w:r w:rsidRPr="008C4EE4">
              <w:rPr>
                <w:sz w:val="20"/>
              </w:rPr>
              <w:t xml:space="preserve">………) and that our bank does not have the right, under any circumstances or at any time, to refuse or delay the payment of any amount you request based on this Bid </w:t>
            </w:r>
            <w:r>
              <w:rPr>
                <w:sz w:val="20"/>
              </w:rPr>
              <w:t>Security</w:t>
            </w:r>
            <w:r w:rsidRPr="008C4EE4">
              <w:rPr>
                <w:sz w:val="20"/>
              </w:rPr>
              <w:t xml:space="preserve"> Letter.</w:t>
            </w:r>
            <w:r>
              <w:rPr>
                <w:sz w:val="20"/>
              </w:rPr>
              <w:t xml:space="preserve"> </w:t>
            </w:r>
            <w:r w:rsidRPr="008C4EE4">
              <w:rPr>
                <w:sz w:val="20"/>
              </w:rPr>
              <w:t>Our bank also waives in advance any right to discuss or object to the payment request issued by you or any official on your behalf, or even to accept any objection that may be issued by Mr. ……………</w:t>
            </w:r>
            <w:r>
              <w:rPr>
                <w:sz w:val="20"/>
              </w:rPr>
              <w:t>………….</w:t>
            </w:r>
            <w:r w:rsidRPr="008C4EE4">
              <w:rPr>
                <w:sz w:val="20"/>
              </w:rPr>
              <w:t>……</w:t>
            </w:r>
            <w:r>
              <w:rPr>
                <w:sz w:val="20"/>
              </w:rPr>
              <w:t>…………</w:t>
            </w:r>
            <w:r w:rsidRPr="008C4EE4">
              <w:rPr>
                <w:sz w:val="20"/>
              </w:rPr>
              <w:t>. (or Messrs. …</w:t>
            </w:r>
            <w:r>
              <w:rPr>
                <w:sz w:val="20"/>
              </w:rPr>
              <w:t>……………</w:t>
            </w:r>
            <w:r w:rsidRPr="008C4EE4">
              <w:rPr>
                <w:sz w:val="20"/>
              </w:rPr>
              <w:t>………</w:t>
            </w:r>
            <w:r>
              <w:rPr>
                <w:sz w:val="20"/>
              </w:rPr>
              <w:t>………………....</w:t>
            </w:r>
            <w:r w:rsidRPr="008C4EE4">
              <w:rPr>
                <w:sz w:val="20"/>
              </w:rPr>
              <w:t>…. or Company ……</w:t>
            </w:r>
            <w:r>
              <w:rPr>
                <w:sz w:val="20"/>
              </w:rPr>
              <w:t>…………..…..</w:t>
            </w:r>
            <w:r w:rsidRPr="008C4EE4">
              <w:rPr>
                <w:sz w:val="20"/>
              </w:rPr>
              <w:t>………) or others regarding the payment of the amount to you as per your request.</w:t>
            </w:r>
          </w:p>
          <w:p w14:paraId="04A4A1E7" w14:textId="77777777" w:rsidR="00910822" w:rsidRDefault="00910822" w:rsidP="00EB5708">
            <w:pPr>
              <w:spacing w:line="276" w:lineRule="auto"/>
              <w:jc w:val="both"/>
              <w:rPr>
                <w:sz w:val="20"/>
              </w:rPr>
            </w:pPr>
            <w:r w:rsidRPr="00420040">
              <w:rPr>
                <w:sz w:val="20"/>
              </w:rPr>
              <w:t xml:space="preserve">This Bid </w:t>
            </w:r>
            <w:r>
              <w:rPr>
                <w:sz w:val="20"/>
              </w:rPr>
              <w:t>Security</w:t>
            </w:r>
            <w:r w:rsidRPr="00420040">
              <w:rPr>
                <w:sz w:val="20"/>
              </w:rPr>
              <w:t xml:space="preserve"> Letter remains valid until ………</w:t>
            </w:r>
            <w:r>
              <w:rPr>
                <w:sz w:val="20"/>
              </w:rPr>
              <w:t>……….</w:t>
            </w:r>
            <w:r w:rsidRPr="00420040">
              <w:rPr>
                <w:sz w:val="20"/>
              </w:rPr>
              <w:t>…….., and at the end of this period, it automatically renews until you return it to us or inform us of our exemption from it.</w:t>
            </w:r>
          </w:p>
          <w:p w14:paraId="3AE3D909" w14:textId="77777777" w:rsidR="00910822" w:rsidRDefault="00910822" w:rsidP="00EB5708">
            <w:pPr>
              <w:spacing w:line="276" w:lineRule="auto"/>
              <w:jc w:val="both"/>
              <w:rPr>
                <w:sz w:val="20"/>
              </w:rPr>
            </w:pPr>
            <w:r w:rsidRPr="00420040">
              <w:rPr>
                <w:sz w:val="20"/>
              </w:rPr>
              <w:lastRenderedPageBreak/>
              <w:t xml:space="preserve">Any amount paid by our bank based on this Bid </w:t>
            </w:r>
            <w:r>
              <w:rPr>
                <w:sz w:val="20"/>
              </w:rPr>
              <w:t>Security</w:t>
            </w:r>
            <w:r w:rsidRPr="00420040">
              <w:rPr>
                <w:sz w:val="20"/>
              </w:rPr>
              <w:t xml:space="preserve"> Letter at your request reduces the maximum amount specified therein by the same amount.</w:t>
            </w:r>
            <w:r>
              <w:rPr>
                <w:sz w:val="20"/>
              </w:rPr>
              <w:t xml:space="preserve"> </w:t>
            </w:r>
          </w:p>
          <w:p w14:paraId="5209F800" w14:textId="77777777" w:rsidR="00910822" w:rsidRDefault="00910822" w:rsidP="00EB5708">
            <w:pPr>
              <w:spacing w:line="276" w:lineRule="auto"/>
              <w:jc w:val="both"/>
              <w:rPr>
                <w:sz w:val="20"/>
              </w:rPr>
            </w:pPr>
            <w:r w:rsidRPr="00420040">
              <w:rPr>
                <w:sz w:val="20"/>
              </w:rPr>
              <w:t xml:space="preserve">This Bid </w:t>
            </w:r>
            <w:r>
              <w:rPr>
                <w:sz w:val="20"/>
              </w:rPr>
              <w:t>Security</w:t>
            </w:r>
            <w:r w:rsidRPr="00420040">
              <w:rPr>
                <w:sz w:val="20"/>
              </w:rPr>
              <w:t xml:space="preserve"> is subject to Lebanese laws and the jurisdiction of the competent courts in Lebanon.</w:t>
            </w:r>
          </w:p>
          <w:p w14:paraId="637BE7A6" w14:textId="77777777" w:rsidR="00910822" w:rsidRDefault="00910822" w:rsidP="00EB5708">
            <w:pPr>
              <w:spacing w:line="276" w:lineRule="auto"/>
              <w:jc w:val="both"/>
              <w:rPr>
                <w:sz w:val="20"/>
              </w:rPr>
            </w:pPr>
            <w:r w:rsidRPr="00420040">
              <w:rPr>
                <w:sz w:val="20"/>
              </w:rPr>
              <w:t>In witness whereof, we establish our domicile at our institution's headquarters in ……………………</w:t>
            </w:r>
            <w:r>
              <w:rPr>
                <w:sz w:val="20"/>
              </w:rPr>
              <w:t>…………………………………</w:t>
            </w:r>
          </w:p>
          <w:p w14:paraId="2372A85E" w14:textId="77777777" w:rsidR="00910822" w:rsidRPr="00420040" w:rsidRDefault="00910822" w:rsidP="00EB5708">
            <w:pPr>
              <w:spacing w:line="360" w:lineRule="auto"/>
              <w:jc w:val="both"/>
              <w:rPr>
                <w:sz w:val="20"/>
              </w:rPr>
            </w:pPr>
            <w:r w:rsidRPr="00420040">
              <w:rPr>
                <w:sz w:val="20"/>
              </w:rPr>
              <w:t>Place:</w:t>
            </w:r>
          </w:p>
          <w:p w14:paraId="00B1E88E" w14:textId="77777777" w:rsidR="00910822" w:rsidRPr="00420040" w:rsidRDefault="00910822" w:rsidP="00EB5708">
            <w:pPr>
              <w:spacing w:line="360" w:lineRule="auto"/>
              <w:jc w:val="both"/>
              <w:rPr>
                <w:sz w:val="20"/>
              </w:rPr>
            </w:pPr>
            <w:r w:rsidRPr="00420040">
              <w:rPr>
                <w:sz w:val="20"/>
              </w:rPr>
              <w:t>Capacity:</w:t>
            </w:r>
          </w:p>
          <w:p w14:paraId="44335139" w14:textId="77777777" w:rsidR="00910822" w:rsidRPr="00420040" w:rsidRDefault="00910822" w:rsidP="00EB5708">
            <w:pPr>
              <w:spacing w:line="360" w:lineRule="auto"/>
              <w:jc w:val="both"/>
              <w:rPr>
                <w:sz w:val="20"/>
              </w:rPr>
            </w:pPr>
            <w:r w:rsidRPr="00420040">
              <w:rPr>
                <w:sz w:val="20"/>
              </w:rPr>
              <w:t>Name:</w:t>
            </w:r>
          </w:p>
          <w:p w14:paraId="7FBFD60A" w14:textId="77777777" w:rsidR="00910822" w:rsidRDefault="00910822" w:rsidP="00EB5708">
            <w:pPr>
              <w:spacing w:line="360" w:lineRule="auto"/>
              <w:jc w:val="both"/>
              <w:rPr>
                <w:sz w:val="20"/>
              </w:rPr>
            </w:pPr>
            <w:r w:rsidRPr="00420040">
              <w:rPr>
                <w:sz w:val="20"/>
              </w:rPr>
              <w:t>Signature:</w:t>
            </w:r>
          </w:p>
          <w:p w14:paraId="7D833D3B" w14:textId="77777777" w:rsidR="00910822" w:rsidRPr="00C97FE5" w:rsidRDefault="00910822" w:rsidP="00EB5708">
            <w:pPr>
              <w:rPr>
                <w:sz w:val="20"/>
              </w:rPr>
            </w:pPr>
          </w:p>
        </w:tc>
        <w:tc>
          <w:tcPr>
            <w:tcW w:w="4765" w:type="dxa"/>
            <w:tcBorders>
              <w:top w:val="single" w:sz="4" w:space="0" w:color="auto"/>
              <w:left w:val="single" w:sz="4" w:space="0" w:color="auto"/>
              <w:bottom w:val="single" w:sz="4" w:space="0" w:color="auto"/>
              <w:right w:val="single" w:sz="4" w:space="0" w:color="auto"/>
            </w:tcBorders>
          </w:tcPr>
          <w:p w14:paraId="2ED10D86" w14:textId="77777777" w:rsidR="00910822" w:rsidRPr="00A015B9" w:rsidRDefault="00910822" w:rsidP="00EB5708">
            <w:pPr>
              <w:pStyle w:val="NormalWeb"/>
              <w:bidi/>
              <w:spacing w:before="0" w:beforeAutospacing="0" w:after="0" w:afterAutospacing="0"/>
              <w:jc w:val="center"/>
              <w:rPr>
                <w:rFonts w:ascii="Simplified Arabic" w:hAnsi="Simplified Arabic" w:cs="Simplified Arabic"/>
                <w:b/>
                <w:bCs/>
                <w:color w:val="000000"/>
                <w:sz w:val="22"/>
                <w:szCs w:val="22"/>
                <w:rtl/>
              </w:rPr>
            </w:pPr>
            <w:r w:rsidRPr="00A015B9">
              <w:rPr>
                <w:rFonts w:ascii="Simplified Arabic" w:hAnsi="Simplified Arabic" w:cs="Simplified Arabic"/>
                <w:b/>
                <w:bCs/>
                <w:color w:val="000000"/>
                <w:sz w:val="22"/>
                <w:szCs w:val="22"/>
                <w:rtl/>
              </w:rPr>
              <w:lastRenderedPageBreak/>
              <w:t>الملحق رقم (4)</w:t>
            </w:r>
          </w:p>
          <w:p w14:paraId="2500A8B8" w14:textId="77777777" w:rsidR="00910822" w:rsidRPr="00A015B9" w:rsidRDefault="00910822" w:rsidP="00EB5708">
            <w:pPr>
              <w:pStyle w:val="NormalWeb"/>
              <w:bidi/>
              <w:spacing w:before="0" w:beforeAutospacing="0" w:after="0" w:afterAutospacing="0"/>
              <w:jc w:val="center"/>
              <w:rPr>
                <w:rFonts w:ascii="Simplified Arabic" w:hAnsi="Simplified Arabic" w:cs="Simplified Arabic"/>
                <w:sz w:val="22"/>
                <w:szCs w:val="22"/>
              </w:rPr>
            </w:pPr>
            <w:r w:rsidRPr="00A015B9">
              <w:rPr>
                <w:rFonts w:ascii="Simplified Arabic" w:hAnsi="Simplified Arabic" w:cs="Simplified Arabic"/>
                <w:b/>
                <w:bCs/>
                <w:color w:val="000000"/>
                <w:sz w:val="22"/>
                <w:szCs w:val="22"/>
                <w:rtl/>
              </w:rPr>
              <w:t>كتاب ضمان العرض</w:t>
            </w:r>
          </w:p>
          <w:p w14:paraId="255568EC"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p>
          <w:p w14:paraId="58A6E38D"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color w:val="000000"/>
                <w:sz w:val="22"/>
                <w:szCs w:val="22"/>
                <w:rtl/>
              </w:rPr>
              <w:t xml:space="preserve">مصرف ………………………  </w:t>
            </w:r>
          </w:p>
          <w:p w14:paraId="15746C72"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color w:val="000000"/>
                <w:sz w:val="22"/>
                <w:szCs w:val="22"/>
                <w:rtl/>
              </w:rPr>
              <w:t>لجانب (اسم الجهة الشارية)</w:t>
            </w:r>
          </w:p>
          <w:p w14:paraId="2E710B2F" w14:textId="77777777" w:rsidR="00910822" w:rsidRPr="00A015B9" w:rsidRDefault="00910822" w:rsidP="00EB5708">
            <w:pPr>
              <w:rPr>
                <w:rFonts w:ascii="Simplified Arabic" w:hAnsi="Simplified Arabic" w:cs="Simplified Arabic"/>
                <w:rtl/>
              </w:rPr>
            </w:pPr>
          </w:p>
          <w:p w14:paraId="41C6E5A3"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b/>
                <w:bCs/>
                <w:color w:val="000000"/>
                <w:sz w:val="22"/>
                <w:szCs w:val="22"/>
                <w:u w:val="single"/>
                <w:rtl/>
              </w:rPr>
              <w:t>الموضوع</w:t>
            </w:r>
            <w:r w:rsidRPr="00A015B9">
              <w:rPr>
                <w:rFonts w:ascii="Simplified Arabic" w:hAnsi="Simplified Arabic" w:cs="Simplified Arabic"/>
                <w:color w:val="000000"/>
                <w:sz w:val="22"/>
                <w:szCs w:val="22"/>
                <w:rtl/>
              </w:rPr>
              <w:t xml:space="preserve"> : كتاب ضمان العرض لصالحكم بقيمة / / فقط، بناء للآمر السيد……………………</w:t>
            </w:r>
          </w:p>
          <w:p w14:paraId="066476B6"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color w:val="000000"/>
                <w:sz w:val="22"/>
                <w:szCs w:val="22"/>
                <w:rtl/>
              </w:rPr>
              <w:t>وذلك للإشتراك في (عنوان الصفقة)</w:t>
            </w:r>
          </w:p>
          <w:p w14:paraId="572AC516" w14:textId="77777777" w:rsidR="00910822" w:rsidRPr="00A015B9" w:rsidRDefault="00910822" w:rsidP="00EB5708">
            <w:pPr>
              <w:pStyle w:val="NormalWeb"/>
              <w:bidi/>
              <w:spacing w:before="0" w:beforeAutospacing="0" w:after="0" w:afterAutospacing="0"/>
              <w:jc w:val="both"/>
              <w:rPr>
                <w:rFonts w:ascii="Simplified Arabic" w:hAnsi="Simplified Arabic" w:cs="Simplified Arabic"/>
                <w:sz w:val="22"/>
                <w:szCs w:val="22"/>
              </w:rPr>
            </w:pPr>
          </w:p>
          <w:p w14:paraId="1ED7B3D6"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A015B9">
              <w:rPr>
                <w:rFonts w:ascii="Simplified Arabic" w:hAnsi="Simplified Arabic" w:cs="Simplified Arabic"/>
                <w:color w:val="000000"/>
                <w:sz w:val="22"/>
                <w:szCs w:val="22"/>
                <w:rtl/>
              </w:rPr>
              <w:t>  ان</w:t>
            </w:r>
            <w:r w:rsidRPr="00A015B9">
              <w:rPr>
                <w:rFonts w:ascii="Simplified Arabic" w:hAnsi="Simplified Arabic" w:cs="Simplified Arabic"/>
                <w:color w:val="000000"/>
                <w:sz w:val="22"/>
                <w:szCs w:val="22"/>
              </w:rPr>
              <w:t xml:space="preserve"> </w:t>
            </w:r>
            <w:r w:rsidRPr="00A015B9">
              <w:rPr>
                <w:rFonts w:ascii="Simplified Arabic" w:hAnsi="Simplified Arabic" w:cs="Simplified Arabic"/>
                <w:color w:val="000000"/>
                <w:sz w:val="22"/>
                <w:szCs w:val="22"/>
                <w:rtl/>
              </w:rPr>
              <w:t>مصرف …………………مركزه…………….………، الممثل  بالسيد ………………….. الموقع عنه أدناه وذلك بصفته ………………..، وبناء للآمر السيد ……………… (او السادة ………………. أو الشركة ……………)،</w:t>
            </w:r>
          </w:p>
          <w:p w14:paraId="541AE039"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A015B9">
              <w:rPr>
                <w:rFonts w:ascii="Simplified Arabic" w:hAnsi="Simplified Arabic" w:cs="Simplified Arabic"/>
                <w:color w:val="000000"/>
                <w:sz w:val="22"/>
                <w:szCs w:val="22"/>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2618CF7D"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sz w:val="22"/>
                <w:szCs w:val="22"/>
                <w:lang w:val="en-US"/>
              </w:rPr>
            </w:pPr>
            <w:r w:rsidRPr="00A015B9">
              <w:rPr>
                <w:rFonts w:ascii="Simplified Arabic" w:hAnsi="Simplified Arabic" w:cs="Simplified Arabic"/>
                <w:color w:val="000000"/>
                <w:sz w:val="22"/>
                <w:szCs w:val="22"/>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20DCADA7"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sz w:val="22"/>
                <w:szCs w:val="22"/>
                <w:lang w:val="en-US"/>
              </w:rPr>
            </w:pPr>
            <w:r w:rsidRPr="00A015B9">
              <w:rPr>
                <w:rFonts w:ascii="Simplified Arabic" w:hAnsi="Simplified Arabic" w:cs="Simplified Arabic"/>
                <w:color w:val="000000"/>
                <w:sz w:val="22"/>
                <w:szCs w:val="22"/>
                <w:rtl/>
              </w:rPr>
              <w:t>يبقى كتاب الضمان هذا معمولاً به لغاية …………….. وبنهاية هذه المهلة يتجدد مفعوله تلقائيا</w:t>
            </w:r>
            <w:r>
              <w:rPr>
                <w:rFonts w:ascii="Simplified Arabic" w:hAnsi="Simplified Arabic" w:cs="Simplified Arabic" w:hint="cs"/>
                <w:color w:val="000000"/>
                <w:sz w:val="22"/>
                <w:szCs w:val="22"/>
                <w:rtl/>
              </w:rPr>
              <w:t>ً</w:t>
            </w:r>
            <w:r w:rsidRPr="00A015B9">
              <w:rPr>
                <w:rFonts w:ascii="Simplified Arabic" w:hAnsi="Simplified Arabic" w:cs="Simplified Arabic"/>
                <w:color w:val="000000"/>
                <w:sz w:val="22"/>
                <w:szCs w:val="22"/>
                <w:rtl/>
              </w:rPr>
              <w:t xml:space="preserve"> الى ان تعيدوه الينا او الى ان تبلغونا اعفاءنا منه.</w:t>
            </w:r>
          </w:p>
          <w:p w14:paraId="4CFE9ED5"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sz w:val="22"/>
                <w:szCs w:val="22"/>
              </w:rPr>
            </w:pPr>
            <w:r w:rsidRPr="00A015B9">
              <w:rPr>
                <w:rFonts w:ascii="Simplified Arabic" w:hAnsi="Simplified Arabic" w:cs="Simplified Arabic"/>
                <w:color w:val="000000"/>
                <w:sz w:val="22"/>
                <w:szCs w:val="22"/>
                <w:rtl/>
              </w:rPr>
              <w:t xml:space="preserve">ان كل قيمة تدفع من مصرفنا بالاستناد الى كتاب الضمان هذا بناء لطلبكم، يخفض المبلغ الاقصى المحدد فيه بذات المقدار. </w:t>
            </w:r>
          </w:p>
          <w:p w14:paraId="5F202FF0"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A015B9">
              <w:rPr>
                <w:rFonts w:ascii="Simplified Arabic" w:hAnsi="Simplified Arabic" w:cs="Simplified Arabic"/>
                <w:color w:val="000000"/>
                <w:sz w:val="22"/>
                <w:szCs w:val="22"/>
                <w:rtl/>
              </w:rPr>
              <w:lastRenderedPageBreak/>
              <w:t>يخضع كتاب الضمان هذا للقوانين اللبنانية ولصلاحيات المحاكم المختصة في لبنان</w:t>
            </w:r>
            <w:r w:rsidRPr="00A015B9">
              <w:rPr>
                <w:rFonts w:ascii="Simplified Arabic" w:hAnsi="Simplified Arabic" w:cs="Simplified Arabic"/>
                <w:color w:val="000000"/>
                <w:sz w:val="22"/>
                <w:szCs w:val="22"/>
              </w:rPr>
              <w:t>.</w:t>
            </w:r>
          </w:p>
          <w:p w14:paraId="70DBECDE" w14:textId="77777777" w:rsidR="00910822" w:rsidRPr="00A015B9"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A015B9">
              <w:rPr>
                <w:rFonts w:ascii="Simplified Arabic" w:hAnsi="Simplified Arabic" w:cs="Simplified Arabic"/>
                <w:color w:val="000000"/>
                <w:sz w:val="22"/>
                <w:szCs w:val="22"/>
                <w:rtl/>
              </w:rPr>
              <w:t>وتنفيذاً منا لهذا الموجب نتخذ لنا محل اقامة في مركز مؤسستنا في ……………………</w:t>
            </w:r>
          </w:p>
          <w:p w14:paraId="401AE2F4" w14:textId="77777777" w:rsidR="00910822" w:rsidRPr="00A015B9" w:rsidRDefault="00910822" w:rsidP="00EB5708">
            <w:pPr>
              <w:pStyle w:val="NormalWeb"/>
              <w:bidi/>
              <w:spacing w:before="0" w:beforeAutospacing="0" w:after="0" w:afterAutospacing="0"/>
              <w:ind w:left="-58" w:firstLine="58"/>
              <w:rPr>
                <w:rFonts w:ascii="Simplified Arabic" w:hAnsi="Simplified Arabic" w:cs="Simplified Arabic"/>
                <w:sz w:val="22"/>
                <w:szCs w:val="22"/>
              </w:rPr>
            </w:pPr>
            <w:r w:rsidRPr="00A015B9">
              <w:rPr>
                <w:rFonts w:ascii="Simplified Arabic" w:hAnsi="Simplified Arabic" w:cs="Simplified Arabic"/>
                <w:color w:val="000000"/>
                <w:sz w:val="22"/>
                <w:szCs w:val="22"/>
                <w:rtl/>
              </w:rPr>
              <w:t>المكان :</w:t>
            </w:r>
          </w:p>
          <w:p w14:paraId="62819077" w14:textId="77777777" w:rsidR="00910822" w:rsidRPr="00A015B9" w:rsidRDefault="00910822" w:rsidP="00EB5708">
            <w:pPr>
              <w:pStyle w:val="NormalWeb"/>
              <w:bidi/>
              <w:spacing w:before="0" w:beforeAutospacing="0" w:after="0" w:afterAutospacing="0"/>
              <w:ind w:left="-58" w:firstLine="58"/>
              <w:rPr>
                <w:rFonts w:ascii="Simplified Arabic" w:hAnsi="Simplified Arabic" w:cs="Simplified Arabic"/>
                <w:sz w:val="22"/>
                <w:szCs w:val="22"/>
                <w:rtl/>
              </w:rPr>
            </w:pPr>
            <w:r w:rsidRPr="00A015B9">
              <w:rPr>
                <w:rFonts w:ascii="Simplified Arabic" w:hAnsi="Simplified Arabic" w:cs="Simplified Arabic"/>
                <w:color w:val="000000"/>
                <w:sz w:val="22"/>
                <w:szCs w:val="22"/>
                <w:rtl/>
              </w:rPr>
              <w:t>الصفة :</w:t>
            </w:r>
          </w:p>
          <w:p w14:paraId="1F901FAA" w14:textId="77777777" w:rsidR="00910822" w:rsidRPr="00A015B9" w:rsidRDefault="00910822" w:rsidP="00EB5708">
            <w:pPr>
              <w:pStyle w:val="NormalWeb"/>
              <w:bidi/>
              <w:spacing w:before="0" w:beforeAutospacing="0" w:after="0" w:afterAutospacing="0"/>
              <w:ind w:left="-58" w:firstLine="58"/>
              <w:rPr>
                <w:rFonts w:ascii="Simplified Arabic" w:hAnsi="Simplified Arabic" w:cs="Simplified Arabic"/>
                <w:sz w:val="22"/>
                <w:szCs w:val="22"/>
                <w:rtl/>
              </w:rPr>
            </w:pPr>
            <w:r w:rsidRPr="00A015B9">
              <w:rPr>
                <w:rFonts w:ascii="Simplified Arabic" w:hAnsi="Simplified Arabic" w:cs="Simplified Arabic"/>
                <w:color w:val="000000"/>
                <w:sz w:val="22"/>
                <w:szCs w:val="22"/>
                <w:rtl/>
              </w:rPr>
              <w:t>الاسم  :</w:t>
            </w:r>
          </w:p>
          <w:p w14:paraId="771B8EF3" w14:textId="77777777" w:rsidR="00910822" w:rsidRPr="00A015B9" w:rsidRDefault="00910822" w:rsidP="00EB5708">
            <w:pPr>
              <w:pStyle w:val="NormalWeb"/>
              <w:bidi/>
              <w:spacing w:before="0" w:beforeAutospacing="0" w:after="0" w:afterAutospacing="0"/>
              <w:ind w:left="-58" w:firstLine="58"/>
              <w:rPr>
                <w:rFonts w:ascii="Simplified Arabic" w:hAnsi="Simplified Arabic" w:cs="Simplified Arabic"/>
                <w:color w:val="000000"/>
                <w:sz w:val="22"/>
                <w:szCs w:val="22"/>
                <w:rtl/>
              </w:rPr>
            </w:pPr>
            <w:r w:rsidRPr="00A015B9">
              <w:rPr>
                <w:rFonts w:ascii="Simplified Arabic" w:hAnsi="Simplified Arabic" w:cs="Simplified Arabic"/>
                <w:color w:val="000000"/>
                <w:sz w:val="22"/>
                <w:szCs w:val="22"/>
                <w:rtl/>
              </w:rPr>
              <w:t>التوقيع:</w:t>
            </w:r>
          </w:p>
          <w:p w14:paraId="77480A71" w14:textId="77777777" w:rsidR="00910822" w:rsidRPr="00A015B9" w:rsidRDefault="00910822" w:rsidP="00EB5708">
            <w:pPr>
              <w:bidi/>
              <w:jc w:val="center"/>
              <w:rPr>
                <w:rFonts w:ascii="Simplified Arabic" w:hAnsi="Simplified Arabic" w:cs="Simplified Arabic"/>
                <w:b/>
                <w:bCs/>
                <w:rtl/>
              </w:rPr>
            </w:pPr>
          </w:p>
        </w:tc>
      </w:tr>
    </w:tbl>
    <w:p w14:paraId="30046C6B" w14:textId="77777777" w:rsidR="00910822" w:rsidRDefault="00910822" w:rsidP="00910822"/>
    <w:bookmarkEnd w:id="0"/>
    <w:p w14:paraId="41CDE7C4" w14:textId="77777777" w:rsidR="00910822" w:rsidRPr="00910822" w:rsidRDefault="00910822" w:rsidP="00FF4E19">
      <w:pPr>
        <w:rPr>
          <w:b/>
          <w:bCs/>
          <w:lang w:eastAsia="fr-FR"/>
        </w:rPr>
      </w:pPr>
    </w:p>
    <w:sectPr w:rsidR="00910822" w:rsidRPr="00910822" w:rsidSect="00CD723F">
      <w:headerReference w:type="default" r:id="rId15"/>
      <w:footerReference w:type="default" r:id="rId16"/>
      <w:headerReference w:type="first" r:id="rId17"/>
      <w:footerReference w:type="first" r:id="rId18"/>
      <w:pgSz w:w="11906" w:h="16838" w:code="9"/>
      <w:pgMar w:top="1170" w:right="1016" w:bottom="1350" w:left="810" w:header="450" w:footer="851" w:gutter="0"/>
      <w:paperSrc w:first="1" w:other="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62ED8" w14:textId="77777777" w:rsidR="00FE71A4" w:rsidRDefault="00FE71A4">
      <w:r>
        <w:separator/>
      </w:r>
    </w:p>
  </w:endnote>
  <w:endnote w:type="continuationSeparator" w:id="0">
    <w:p w14:paraId="79699BBA" w14:textId="77777777" w:rsidR="00FE71A4" w:rsidRDefault="00FE7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Microsoft Sans Serif">
    <w:panose1 w:val="020B0604020202020204"/>
    <w:charset w:val="00"/>
    <w:family w:val="swiss"/>
    <w:pitch w:val="variable"/>
    <w:sig w:usb0="E5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Dutch 801 SWA">
    <w:altName w:val="Times New Roman"/>
    <w:panose1 w:val="00000000000000000000"/>
    <w:charset w:val="00"/>
    <w:family w:val="roman"/>
    <w:notTrueType/>
    <w:pitch w:val="default"/>
  </w:font>
  <w:font w:name="Helv">
    <w:altName w:val="Arial"/>
    <w:panose1 w:val="020B0604020202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RotisSansSerif">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3A782" w14:textId="77777777" w:rsidR="00BF3FD3" w:rsidRDefault="00BF3FD3">
    <w:pPr>
      <w:pStyle w:val="Footer"/>
      <w:tabs>
        <w:tab w:val="clear" w:pos="9071"/>
        <w:tab w:val="right" w:pos="9639"/>
      </w:tabs>
      <w:spacing w:before="360"/>
      <w:rPr>
        <w:b/>
        <w:bCs/>
        <w:sz w:val="20"/>
        <w:lang w:val="en-GB"/>
      </w:rPr>
    </w:pPr>
    <w:r>
      <w:rPr>
        <w:b/>
        <w:bCs/>
        <w:sz w:val="20"/>
        <w:lang w:val="en-GB"/>
      </w:rPr>
      <w:t xml:space="preserve">Ref: </w:t>
    </w:r>
    <w:r>
      <w:rPr>
        <w:rFonts w:ascii="Arial" w:hAnsi="Arial" w:cs="Arial"/>
        <w:lang w:val="en-GB"/>
      </w:rPr>
      <w:t>FDT/RFP-SUPPLY/CTO-ITO/2004-005/1.0</w:t>
    </w:r>
    <w:r>
      <w:rPr>
        <w:sz w:val="20"/>
        <w:lang w:val="en-GB"/>
      </w:rPr>
      <w:t xml:space="preserve"> </w:t>
    </w:r>
    <w:r>
      <w:rPr>
        <w:b/>
        <w:bCs/>
        <w:sz w:val="20"/>
        <w:lang w:val="en-GB"/>
      </w:rPr>
      <w:t>Version 1.0</w:t>
    </w:r>
    <w:r>
      <w:rPr>
        <w:b/>
        <w:bCs/>
        <w:sz w:val="20"/>
        <w:lang w:val="en-GB"/>
      </w:rPr>
      <w:tab/>
      <w:t xml:space="preserve">Page - </w:t>
    </w:r>
    <w:r>
      <w:rPr>
        <w:sz w:val="20"/>
        <w:lang w:val="fr-FR"/>
      </w:rPr>
      <w:fldChar w:fldCharType="begin"/>
    </w:r>
    <w:r>
      <w:rPr>
        <w:sz w:val="20"/>
        <w:lang w:val="en-GB"/>
      </w:rPr>
      <w:instrText xml:space="preserve"> PAGE </w:instrText>
    </w:r>
    <w:r>
      <w:rPr>
        <w:sz w:val="20"/>
        <w:lang w:val="fr-FR"/>
      </w:rPr>
      <w:fldChar w:fldCharType="separate"/>
    </w:r>
    <w:r>
      <w:rPr>
        <w:noProof/>
        <w:sz w:val="20"/>
        <w:lang w:val="en-GB"/>
      </w:rPr>
      <w:t>2</w:t>
    </w:r>
    <w:r>
      <w:rPr>
        <w:sz w:val="20"/>
        <w:lang w:val="fr-FR"/>
      </w:rPr>
      <w:fldChar w:fldCharType="end"/>
    </w:r>
    <w:r>
      <w:rPr>
        <w:b/>
        <w:bCs/>
        <w:sz w:val="20"/>
        <w:lang w:val="en-G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5FA01" w14:textId="77777777" w:rsidR="00BF3FD3" w:rsidRDefault="00BF3FD3" w:rsidP="004066DD">
    <w:pPr>
      <w:pStyle w:val="Footer"/>
      <w:rPr>
        <w:lang w:val="en-US"/>
      </w:rPr>
    </w:pPr>
  </w:p>
  <w:p w14:paraId="0CF4C41F" w14:textId="77777777" w:rsidR="00BF3FD3" w:rsidRDefault="00BF3FD3" w:rsidP="004066DD">
    <w:pPr>
      <w:pStyle w:val="Footer"/>
      <w:rPr>
        <w:lang w:val="en-US"/>
      </w:rPr>
    </w:pPr>
  </w:p>
  <w:p w14:paraId="25147EE1" w14:textId="77777777" w:rsidR="00BF3FD3" w:rsidRPr="00E80A31" w:rsidRDefault="00BF3FD3" w:rsidP="00EB7926">
    <w:pPr>
      <w:rPr>
        <w:lang w:val="en-US"/>
      </w:rPr>
    </w:pPr>
    <w:r>
      <w:rPr>
        <w:noProof/>
        <w:lang w:val="en-US" w:eastAsia="en-US"/>
      </w:rPr>
      <w:drawing>
        <wp:anchor distT="0" distB="0" distL="114300" distR="114300" simplePos="0" relativeHeight="251662848" behindDoc="1" locked="0" layoutInCell="1" allowOverlap="1" wp14:anchorId="130BF721" wp14:editId="4D145F57">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0A31">
      <w:rPr>
        <w:rFonts w:eastAsia="Calibri" w:cs="Arial"/>
        <w:b/>
        <w:bCs/>
        <w:color w:val="7F7F7F"/>
        <w:sz w:val="12"/>
        <w:szCs w:val="12"/>
        <w:lang w:val="en-US"/>
      </w:rPr>
      <w:t xml:space="preserve">                                                                                                                                                                                             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F9CBD" w14:textId="5322C952" w:rsidR="00BF3FD3" w:rsidRPr="00E80A31" w:rsidRDefault="00BF3FD3" w:rsidP="00AF52BE">
    <w:pPr>
      <w:pStyle w:val="Footer"/>
      <w:rPr>
        <w:rStyle w:val="PageNumber"/>
        <w:lang w:val="en-US"/>
      </w:rPr>
    </w:pP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CA655E">
      <w:rPr>
        <w:rFonts w:ascii="Arial" w:hAnsi="Arial" w:cs="Arial"/>
        <w:sz w:val="20"/>
        <w:lang w:val="en-GB"/>
      </w:rPr>
      <w:t>/</w:t>
    </w:r>
    <w:r>
      <w:rPr>
        <w:rFonts w:ascii="Arial" w:hAnsi="Arial" w:cs="Arial"/>
        <w:sz w:val="20"/>
        <w:lang w:val="en-GB"/>
      </w:rPr>
      <w:t>RFT</w:t>
    </w:r>
    <w:r w:rsidRPr="00CA655E">
      <w:rPr>
        <w:rFonts w:ascii="Arial" w:hAnsi="Arial" w:cs="Arial"/>
        <w:sz w:val="20"/>
        <w:lang w:val="en-GB"/>
      </w:rPr>
      <w:t>/CFO-PRO/</w:t>
    </w:r>
    <w:r w:rsidR="00F37B78">
      <w:rPr>
        <w:rFonts w:ascii="Arial" w:hAnsi="Arial" w:cs="Arial"/>
        <w:sz w:val="20"/>
        <w:lang w:val="en-GB"/>
      </w:rPr>
      <w:t>0600</w:t>
    </w:r>
    <w:r>
      <w:rPr>
        <w:rFonts w:ascii="Arial" w:hAnsi="Arial" w:cs="Arial"/>
        <w:sz w:val="20"/>
        <w:lang w:val="en-GB"/>
      </w:rPr>
      <w:t>-</w:t>
    </w:r>
    <w:r w:rsidR="00F37B78">
      <w:rPr>
        <w:rFonts w:ascii="Arial" w:hAnsi="Arial" w:cs="Arial"/>
        <w:sz w:val="20"/>
        <w:lang w:val="en-GB"/>
      </w:rPr>
      <w:t>24</w:t>
    </w:r>
    <w:r>
      <w:rPr>
        <w:rFonts w:ascii="Arial" w:hAnsi="Arial" w:cs="Arial"/>
        <w:sz w:val="20"/>
        <w:lang w:val="en-GB"/>
      </w:rPr>
      <w:t xml:space="preserve">                </w:t>
    </w:r>
    <w:r>
      <w:rPr>
        <w:rFonts w:ascii="Arial" w:hAnsi="Arial" w:cs="Arial"/>
        <w:lang w:val="en-US"/>
      </w:rPr>
      <w:t xml:space="preserve">                </w:t>
    </w:r>
    <w:r>
      <w:rPr>
        <w:rFonts w:ascii="Arial" w:hAnsi="Arial" w:cs="Arial"/>
        <w:lang w:val="en-US"/>
      </w:rPr>
      <w:tab/>
      <w:t xml:space="preserve">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14</w:t>
    </w:r>
    <w:r>
      <w:rPr>
        <w:rStyle w:val="PageNumber"/>
        <w:rFonts w:ascii="Arial" w:hAnsi="Arial" w:cs="Arial"/>
      </w:rPr>
      <w:fldChar w:fldCharType="end"/>
    </w:r>
    <w:r>
      <w:rPr>
        <w:rStyle w:val="PageNumber"/>
        <w:rFonts w:ascii="Arial" w:hAnsi="Arial" w:cs="Arial"/>
        <w:lang w:val="en-US"/>
      </w:rPr>
      <w:t xml:space="preserve"> of </w:t>
    </w:r>
    <w:r>
      <w:rPr>
        <w:rStyle w:val="PageNumber"/>
      </w:rPr>
      <w:fldChar w:fldCharType="begin"/>
    </w:r>
    <w:r>
      <w:rPr>
        <w:rStyle w:val="PageNumber"/>
        <w:lang w:val="en-US"/>
      </w:rPr>
      <w:instrText xml:space="preserve"> NUMPAGES </w:instrText>
    </w:r>
    <w:r>
      <w:rPr>
        <w:rStyle w:val="PageNumber"/>
      </w:rPr>
      <w:fldChar w:fldCharType="separate"/>
    </w:r>
    <w:r>
      <w:rPr>
        <w:rStyle w:val="PageNumber"/>
        <w:noProof/>
        <w:lang w:val="en-US"/>
      </w:rPr>
      <w:t>14</w:t>
    </w:r>
    <w:r>
      <w:rPr>
        <w:rStyle w:val="PageNumber"/>
      </w:rPr>
      <w:fldChar w:fldCharType="end"/>
    </w:r>
    <w:r>
      <w:rPr>
        <w:noProof/>
        <w:lang w:val="en-US" w:eastAsia="en-US"/>
      </w:rPr>
      <w:drawing>
        <wp:anchor distT="0" distB="0" distL="114300" distR="114300" simplePos="0" relativeHeight="251661824" behindDoc="1" locked="0" layoutInCell="1" allowOverlap="1" wp14:anchorId="278C62E2" wp14:editId="4FBA5251">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4CB24A" w14:textId="2FD67FD7" w:rsidR="00BF3FD3" w:rsidRPr="005933A1" w:rsidRDefault="00BF3FD3" w:rsidP="00D8312F">
    <w:pPr>
      <w:pStyle w:val="Footer"/>
      <w:rPr>
        <w:rStyle w:val="PageNumber"/>
        <w:rFonts w:ascii="Arial" w:hAnsi="Arial" w:cs="Arial"/>
        <w:color w:val="A6A6A6" w:themeColor="background1" w:themeShade="A6"/>
        <w:sz w:val="16"/>
        <w:szCs w:val="16"/>
        <w:lang w:val="en-US"/>
      </w:rPr>
    </w:pPr>
    <w:r w:rsidRPr="00B1245D">
      <w:rPr>
        <w:rStyle w:val="PageNumber"/>
        <w:rFonts w:ascii="Arial" w:hAnsi="Arial" w:cs="Arial"/>
        <w:color w:val="A6A6A6" w:themeColor="background1" w:themeShade="A6"/>
        <w:sz w:val="16"/>
        <w:szCs w:val="16"/>
        <w:lang w:val="en-US"/>
      </w:rPr>
      <w:t>SF-CF-18 v</w:t>
    </w:r>
    <w:r w:rsidR="00CF21B6" w:rsidRPr="00B1245D">
      <w:rPr>
        <w:rStyle w:val="PageNumber"/>
        <w:rFonts w:ascii="Arial" w:hAnsi="Arial" w:cs="Arial"/>
        <w:color w:val="A6A6A6" w:themeColor="background1" w:themeShade="A6"/>
        <w:sz w:val="16"/>
        <w:szCs w:val="16"/>
        <w:lang w:val="en-US"/>
      </w:rPr>
      <w:t>.</w:t>
    </w:r>
    <w:r w:rsidRPr="00B1245D">
      <w:rPr>
        <w:rStyle w:val="PageNumber"/>
        <w:rFonts w:ascii="Arial" w:hAnsi="Arial" w:cs="Arial"/>
        <w:color w:val="A6A6A6" w:themeColor="background1" w:themeShade="A6"/>
        <w:sz w:val="16"/>
        <w:szCs w:val="16"/>
        <w:lang w:val="en-US"/>
      </w:rPr>
      <w:t xml:space="preserve"> </w:t>
    </w:r>
    <w:r w:rsidR="00910822" w:rsidRPr="00B1245D">
      <w:rPr>
        <w:rStyle w:val="PageNumber"/>
        <w:rFonts w:ascii="Arial" w:hAnsi="Arial" w:cs="Arial"/>
        <w:color w:val="A6A6A6" w:themeColor="background1" w:themeShade="A6"/>
        <w:sz w:val="16"/>
        <w:szCs w:val="16"/>
        <w:lang w:val="en-US"/>
      </w:rPr>
      <w:t>1</w:t>
    </w:r>
    <w:r w:rsidR="00845D12">
      <w:rPr>
        <w:rStyle w:val="PageNumber"/>
        <w:rFonts w:ascii="Arial" w:hAnsi="Arial" w:cs="Arial"/>
        <w:color w:val="A6A6A6" w:themeColor="background1" w:themeShade="A6"/>
        <w:sz w:val="16"/>
        <w:szCs w:val="16"/>
        <w:lang w:val="en-US"/>
      </w:rPr>
      <w:t>6</w:t>
    </w:r>
    <w:r w:rsidR="00910822" w:rsidRPr="00B1245D">
      <w:rPr>
        <w:rStyle w:val="PageNumber"/>
        <w:rFonts w:ascii="Arial" w:hAnsi="Arial" w:cs="Arial"/>
        <w:color w:val="A6A6A6" w:themeColor="background1" w:themeShade="A6"/>
        <w:sz w:val="16"/>
        <w:szCs w:val="16"/>
        <w:lang w:val="en-US"/>
      </w:rPr>
      <w:t>.0</w:t>
    </w:r>
  </w:p>
  <w:p w14:paraId="45607A21" w14:textId="77777777" w:rsidR="00BF3FD3" w:rsidRPr="00E80A31" w:rsidRDefault="00BF3FD3" w:rsidP="008C5FA8">
    <w:pPr>
      <w:pStyle w:val="Footer"/>
      <w:rPr>
        <w:rStyle w:val="PageNumber"/>
        <w:rFonts w:ascii="Arial" w:hAnsi="Arial" w:cs="Arial"/>
        <w:sz w:val="16"/>
        <w:szCs w:val="16"/>
        <w:lang w:val="en-US"/>
      </w:rPr>
    </w:pPr>
  </w:p>
  <w:p w14:paraId="213A1523" w14:textId="77777777" w:rsidR="00BF3FD3" w:rsidRPr="00E80A31" w:rsidRDefault="00BF3FD3"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55DF9" w14:textId="77777777" w:rsidR="00BF3FD3" w:rsidRDefault="00BF3FD3" w:rsidP="0072305F">
    <w:pPr>
      <w:pStyle w:val="Footer"/>
      <w:rPr>
        <w:rStyle w:val="PageNumber"/>
        <w:rFonts w:ascii="Arial" w:hAnsi="Arial" w:cs="Arial"/>
        <w:lang w:val="en-US"/>
      </w:rPr>
    </w:pPr>
    <w:r>
      <w:rPr>
        <w:noProof/>
        <w:lang w:val="en-US" w:eastAsia="en-US"/>
      </w:rPr>
      <w:drawing>
        <wp:anchor distT="0" distB="0" distL="114300" distR="114300" simplePos="0" relativeHeight="251660800" behindDoc="1" locked="0" layoutInCell="1" allowOverlap="1" wp14:anchorId="4DD6FB85" wp14:editId="4B7C0371">
          <wp:simplePos x="0" y="0"/>
          <wp:positionH relativeFrom="column">
            <wp:posOffset>6364605</wp:posOffset>
          </wp:positionH>
          <wp:positionV relativeFrom="paragraph">
            <wp:posOffset>109220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CA655E">
      <w:rPr>
        <w:rFonts w:ascii="Arial" w:hAnsi="Arial" w:cs="Arial"/>
        <w:sz w:val="20"/>
        <w:lang w:val="en-GB"/>
      </w:rPr>
      <w:t>/</w:t>
    </w:r>
    <w:r>
      <w:rPr>
        <w:rFonts w:ascii="Arial" w:hAnsi="Arial" w:cs="Arial"/>
        <w:sz w:val="20"/>
        <w:lang w:val="en-GB"/>
      </w:rPr>
      <w:t>RFP</w:t>
    </w:r>
    <w:r w:rsidRPr="00CA655E">
      <w:rPr>
        <w:rFonts w:ascii="Arial" w:hAnsi="Arial" w:cs="Arial"/>
        <w:sz w:val="20"/>
        <w:lang w:val="en-GB"/>
      </w:rPr>
      <w:t>/CFO-PRO/</w:t>
    </w:r>
    <w:r w:rsidRPr="001B3C6C">
      <w:rPr>
        <w:rFonts w:ascii="Arial" w:hAnsi="Arial" w:cs="Arial"/>
        <w:sz w:val="20"/>
        <w:highlight w:val="yellow"/>
        <w:lang w:val="en-GB"/>
      </w:rPr>
      <w:t>XXXX</w:t>
    </w:r>
    <w:r>
      <w:rPr>
        <w:rFonts w:ascii="Arial" w:hAnsi="Arial" w:cs="Arial"/>
        <w:sz w:val="20"/>
        <w:lang w:val="en-GB"/>
      </w:rPr>
      <w:t>-</w:t>
    </w:r>
    <w:r w:rsidRPr="008A44DD">
      <w:rPr>
        <w:rFonts w:ascii="Arial" w:hAnsi="Arial" w:cs="Arial"/>
        <w:sz w:val="20"/>
        <w:highlight w:val="yellow"/>
        <w:lang w:val="en-GB"/>
      </w:rPr>
      <w:t>YY</w:t>
    </w:r>
    <w:r>
      <w:rPr>
        <w:rFonts w:ascii="Arial" w:hAnsi="Arial" w:cs="Arial"/>
        <w:sz w:val="20"/>
        <w:lang w:val="en-GB"/>
      </w:rPr>
      <w:t xml:space="preserve">                      </w:t>
    </w:r>
    <w:r>
      <w:rPr>
        <w:rFonts w:ascii="Arial" w:hAnsi="Arial" w:cs="Arial"/>
        <w:lang w:val="en-US"/>
      </w:rPr>
      <w:t xml:space="preserve">Version 9.0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2</w:t>
    </w:r>
    <w:r>
      <w:rPr>
        <w:rStyle w:val="PageNumber"/>
        <w:rFonts w:ascii="Arial" w:hAnsi="Arial" w:cs="Arial"/>
      </w:rPr>
      <w:fldChar w:fldCharType="end"/>
    </w:r>
    <w:r>
      <w:rPr>
        <w:rStyle w:val="PageNumber"/>
        <w:rFonts w:ascii="Arial" w:hAnsi="Arial" w:cs="Arial"/>
        <w:lang w:val="en-US"/>
      </w:rPr>
      <w:t xml:space="preserve"> of 11</w:t>
    </w:r>
  </w:p>
  <w:p w14:paraId="19D2F133" w14:textId="77777777" w:rsidR="00BF3FD3" w:rsidRDefault="00BF3FD3" w:rsidP="0072305F">
    <w:pPr>
      <w:pStyle w:val="Footer"/>
      <w:rPr>
        <w:rStyle w:val="PageNumber"/>
        <w:rFonts w:ascii="Arial" w:hAnsi="Arial" w:cs="Arial"/>
        <w:lang w:val="en-US"/>
      </w:rPr>
    </w:pPr>
  </w:p>
  <w:p w14:paraId="4C7BFFE7" w14:textId="77777777" w:rsidR="00BF3FD3" w:rsidRDefault="00BF3FD3" w:rsidP="0072305F">
    <w:pPr>
      <w:pStyle w:val="Footer"/>
      <w:rPr>
        <w:lang w:val="en-US"/>
      </w:rPr>
    </w:pPr>
  </w:p>
  <w:p w14:paraId="4C151A9B" w14:textId="77777777" w:rsidR="00BF3FD3" w:rsidRPr="00E80A31" w:rsidRDefault="00BF3FD3"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Management</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333589" w14:textId="77777777" w:rsidR="00FE71A4" w:rsidRDefault="00FE71A4">
      <w:r>
        <w:separator/>
      </w:r>
    </w:p>
  </w:footnote>
  <w:footnote w:type="continuationSeparator" w:id="0">
    <w:p w14:paraId="721C7407" w14:textId="77777777" w:rsidR="00FE71A4" w:rsidRDefault="00FE7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B0DB1" w14:textId="77777777" w:rsidR="00BF3FD3" w:rsidRDefault="00BF3FD3">
    <w:pPr>
      <w:pStyle w:val="Header"/>
      <w:tabs>
        <w:tab w:val="clear" w:pos="4536"/>
        <w:tab w:val="clear" w:pos="9072"/>
        <w:tab w:val="center" w:pos="4820"/>
        <w:tab w:val="right" w:pos="9639"/>
      </w:tabs>
      <w:spacing w:after="360"/>
      <w:rPr>
        <w:b/>
        <w:bCs/>
        <w:sz w:val="20"/>
        <w:lang w:val="en-GB"/>
      </w:rPr>
    </w:pPr>
    <w:r>
      <w:rPr>
        <w:noProof/>
        <w:sz w:val="20"/>
        <w:lang w:val="en-US" w:eastAsia="en-US"/>
      </w:rPr>
      <w:drawing>
        <wp:anchor distT="0" distB="0" distL="114300" distR="114300" simplePos="0" relativeHeight="251658752" behindDoc="0" locked="0" layoutInCell="1" allowOverlap="1" wp14:anchorId="6ECBB0FB" wp14:editId="17518658">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10"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lang w:val="en-US" w:eastAsia="en-US"/>
      </w:rPr>
      <mc:AlternateContent>
        <mc:Choice Requires="wps">
          <w:drawing>
            <wp:anchor distT="0" distB="0" distL="114300" distR="114300" simplePos="0" relativeHeight="251657728" behindDoc="0" locked="1" layoutInCell="0" allowOverlap="1" wp14:anchorId="2D9BACDF" wp14:editId="4843A4C1">
              <wp:simplePos x="0" y="0"/>
              <wp:positionH relativeFrom="page">
                <wp:posOffset>5760720</wp:posOffset>
              </wp:positionH>
              <wp:positionV relativeFrom="page">
                <wp:posOffset>10261600</wp:posOffset>
              </wp:positionV>
              <wp:extent cx="179705" cy="17970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CF5FE"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9BACDF" id="_x0000_t202" coordsize="21600,21600" o:spt="202" path="m,l,21600r21600,l21600,xe">
              <v:stroke joinstyle="miter"/>
              <v:path gradientshapeok="t" o:connecttype="rect"/>
            </v:shapetype>
            <v:shape id="Text Box 3" o:spid="_x0000_s1026" type="#_x0000_t202" style="position:absolute;margin-left:453.6pt;margin-top:808pt;width:14.15pt;height:14.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" o:allowincell="f" filled="f" stroked="f">
              <v:textbox inset="0,0,0,0">
                <w:txbxContent>
                  <w:p w14:paraId="6F9CF5FE" w14:textId="77777777" w:rsidR="00BF3FD3" w:rsidRDefault="00BF3FD3"/>
                </w:txbxContent>
              </v:textbox>
              <w10:wrap anchorx="page" anchory="page"/>
              <w10:anchorlock/>
            </v:shape>
          </w:pict>
        </mc:Fallback>
      </mc:AlternateContent>
    </w:r>
    <w:r>
      <w:rPr>
        <w:lang w:val="en-GB"/>
      </w:rPr>
      <w:tab/>
    </w:r>
    <w:r>
      <w:rPr>
        <w:lang w:val="en-GB"/>
      </w:rPr>
      <w:tab/>
    </w:r>
    <w:r>
      <w:rPr>
        <w:b/>
        <w:bCs/>
        <w:sz w:val="20"/>
        <w:lang w:val="en-GB"/>
      </w:rPr>
      <w:t>Request for Proposal:</w:t>
    </w:r>
    <w:r>
      <w:rPr>
        <w:b/>
        <w:bCs/>
        <w:sz w:val="20"/>
        <w:lang w:val="en-GB"/>
      </w:rPr>
      <w:br/>
      <w:t>Air Conditioning Units</w:t>
    </w:r>
  </w:p>
  <w:p w14:paraId="719900A3" w14:textId="77777777" w:rsidR="00BF3FD3" w:rsidRDefault="00BF3FD3">
    <w:pPr>
      <w:pStyle w:val="Header"/>
      <w:tabs>
        <w:tab w:val="clear" w:pos="4536"/>
        <w:tab w:val="clear" w:pos="9072"/>
        <w:tab w:val="center" w:pos="4820"/>
        <w:tab w:val="right" w:pos="9639"/>
      </w:tabs>
      <w:rPr>
        <w:b/>
        <w:bCs/>
        <w:sz w:val="20"/>
        <w:lang w:val="en-GB"/>
      </w:rPr>
    </w:pPr>
    <w:r>
      <w:rPr>
        <w:b/>
        <w:bCs/>
        <w:noProof/>
        <w:sz w:val="20"/>
        <w:lang w:val="en-US" w:eastAsia="en-US"/>
      </w:rPr>
      <mc:AlternateContent>
        <mc:Choice Requires="wps">
          <w:drawing>
            <wp:anchor distT="0" distB="0" distL="114300" distR="114300" simplePos="0" relativeHeight="251654656" behindDoc="0" locked="1" layoutInCell="0" allowOverlap="1" wp14:anchorId="66144D5D" wp14:editId="33E8CD0A">
              <wp:simplePos x="0" y="0"/>
              <wp:positionH relativeFrom="page">
                <wp:posOffset>5760720</wp:posOffset>
              </wp:positionH>
              <wp:positionV relativeFrom="page">
                <wp:posOffset>10261600</wp:posOffset>
              </wp:positionV>
              <wp:extent cx="179705" cy="1797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BB0B5"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44D5D" id="Text Box 1" o:spid="_x0000_s1027" type="#_x0000_t202" style="position:absolute;margin-left:453.6pt;margin-top:808pt;width:14.15pt;height:14.1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" o:allowincell="f" filled="f" stroked="f">
              <v:textbox inset="0,0,0,0">
                <w:txbxContent>
                  <w:p w14:paraId="5B8BB0B5" w14:textId="77777777" w:rsidR="00BF3FD3" w:rsidRDefault="00BF3FD3"/>
                </w:txbxContent>
              </v:textbox>
              <w10:wrap anchorx="page" anchory="page"/>
              <w10:anchorlock/>
            </v:shape>
          </w:pict>
        </mc:Fallback>
      </mc:AlternateContent>
    </w:r>
    <w:r>
      <w:rPr>
        <w:b/>
        <w:bCs/>
        <w:sz w:val="20"/>
        <w:lang w:val="en-GB"/>
      </w:rPr>
      <w:tab/>
    </w:r>
    <w:r>
      <w:rPr>
        <w:b/>
        <w:bCs/>
        <w:sz w:val="20"/>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E547A" w14:textId="77777777" w:rsidR="00BF3FD3" w:rsidRDefault="00BF3FD3">
    <w:pPr>
      <w:pStyle w:val="Header"/>
      <w:tabs>
        <w:tab w:val="clear" w:pos="4536"/>
        <w:tab w:val="clear" w:pos="9072"/>
        <w:tab w:val="center" w:pos="4820"/>
        <w:tab w:val="right" w:pos="9639"/>
      </w:tabs>
      <w:spacing w:after="360"/>
      <w:rPr>
        <w:b/>
        <w:bCs/>
        <w:sz w:val="20"/>
      </w:rPr>
    </w:pPr>
    <w:r>
      <w:rPr>
        <w:noProof/>
        <w:sz w:val="20"/>
        <w:lang w:val="en-US" w:eastAsia="en-US"/>
      </w:rPr>
      <w:drawing>
        <wp:anchor distT="0" distB="0" distL="114300" distR="114300" simplePos="0" relativeHeight="251656704" behindDoc="0" locked="0" layoutInCell="1" allowOverlap="1" wp14:anchorId="050ED3D3" wp14:editId="24E0FB4E">
          <wp:simplePos x="0" y="0"/>
          <wp:positionH relativeFrom="column">
            <wp:posOffset>-3810</wp:posOffset>
          </wp:positionH>
          <wp:positionV relativeFrom="paragraph">
            <wp:posOffset>0</wp:posOffset>
          </wp:positionV>
          <wp:extent cx="1068070" cy="512445"/>
          <wp:effectExtent l="0" t="0" r="0" b="0"/>
          <wp:wrapTight wrapText="bothSides">
            <wp:wrapPolygon edited="0">
              <wp:start x="0" y="0"/>
              <wp:lineTo x="0" y="20877"/>
              <wp:lineTo x="21189" y="20877"/>
              <wp:lineTo x="21189" y="0"/>
              <wp:lineTo x="0" y="0"/>
            </wp:wrapPolygon>
          </wp:wrapTight>
          <wp:docPr id="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lang w:val="en-US" w:eastAsia="en-US"/>
      </w:rPr>
      <mc:AlternateContent>
        <mc:Choice Requires="wps">
          <w:drawing>
            <wp:anchor distT="0" distB="0" distL="114300" distR="114300" simplePos="0" relativeHeight="251655680" behindDoc="0" locked="1" layoutInCell="0" allowOverlap="1" wp14:anchorId="661594E8" wp14:editId="64FE839C">
              <wp:simplePos x="0" y="0"/>
              <wp:positionH relativeFrom="page">
                <wp:posOffset>5760720</wp:posOffset>
              </wp:positionH>
              <wp:positionV relativeFrom="page">
                <wp:posOffset>10261600</wp:posOffset>
              </wp:positionV>
              <wp:extent cx="179705" cy="17970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D4B74"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1594E8" id="_x0000_t202" coordsize="21600,21600" o:spt="202" path="m,l,21600r21600,l21600,xe">
              <v:stroke joinstyle="miter"/>
              <v:path gradientshapeok="t" o:connecttype="rect"/>
            </v:shapetype>
            <v:shape id="Text Box 2" o:spid="_x0000_s1028" type="#_x0000_t202" style="position:absolute;margin-left:453.6pt;margin-top:808pt;width:14.15pt;height:14.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" o:allowincell="f" filled="f" stroked="f">
              <v:textbox inset="0,0,0,0">
                <w:txbxContent>
                  <w:p w14:paraId="3D9D4B74" w14:textId="77777777" w:rsidR="00BF3FD3" w:rsidRDefault="00BF3FD3"/>
                </w:txbxContent>
              </v:textbox>
              <w10:wrap anchorx="page" anchory="page"/>
              <w10:anchorlock/>
            </v:shape>
          </w:pict>
        </mc:Fallback>
      </mc:AlternateContent>
    </w:r>
  </w:p>
  <w:p w14:paraId="359BC45B" w14:textId="77777777" w:rsidR="00BF3FD3" w:rsidRDefault="00BF3F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F107F" w14:textId="2668541B" w:rsidR="00BF3FD3" w:rsidRDefault="00BF3FD3" w:rsidP="00365D93">
    <w:pPr>
      <w:pStyle w:val="Header"/>
      <w:tabs>
        <w:tab w:val="clear" w:pos="4536"/>
        <w:tab w:val="clear" w:pos="9072"/>
        <w:tab w:val="center" w:pos="4820"/>
        <w:tab w:val="right" w:pos="10080"/>
      </w:tabs>
      <w:spacing w:after="600"/>
      <w:rPr>
        <w:lang w:val="en-GB"/>
      </w:rPr>
    </w:pPr>
    <w:r>
      <w:rPr>
        <w:noProof/>
        <w:sz w:val="20"/>
        <w:lang w:val="en-US" w:eastAsia="en-US"/>
      </w:rPr>
      <w:drawing>
        <wp:anchor distT="0" distB="0" distL="114300" distR="114300" simplePos="0" relativeHeight="251653632" behindDoc="0" locked="0" layoutInCell="1" allowOverlap="1" wp14:anchorId="219A68D8" wp14:editId="3BB4F0F3">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 xml:space="preserve">                                                           </w:t>
    </w:r>
    <w:r w:rsidRPr="001F6496">
      <w:rPr>
        <w:b/>
        <w:bCs/>
        <w:color w:val="FF0000"/>
        <w:sz w:val="24"/>
        <w:szCs w:val="18"/>
        <w:u w:val="single"/>
        <w:lang w:val="en-GB"/>
      </w:rPr>
      <w:t>Strictly confidential</w:t>
    </w:r>
    <w:r>
      <w:rPr>
        <w:lang w:val="en-GB"/>
      </w:rPr>
      <w:tab/>
      <w:t xml:space="preserve">      </w:t>
    </w:r>
    <w:r>
      <w:rPr>
        <w:b/>
        <w:bCs/>
        <w:lang w:val="en-GB"/>
      </w:rPr>
      <w:t>Request for Tender:</w:t>
    </w:r>
    <w:r>
      <w:rPr>
        <w:b/>
        <w:bCs/>
        <w:lang w:val="en-GB"/>
      </w:rPr>
      <w:br/>
      <w:t xml:space="preserve"> </w:t>
    </w:r>
    <w:r>
      <w:rPr>
        <w:b/>
        <w:bCs/>
        <w:lang w:val="en-GB"/>
      </w:rPr>
      <w:tab/>
    </w:r>
    <w:r>
      <w:rPr>
        <w:b/>
        <w:bCs/>
        <w:lang w:val="en-GB"/>
      </w:rPr>
      <w:tab/>
      <w:t xml:space="preserve">     </w:t>
    </w:r>
    <w:r w:rsidR="009748E0">
      <w:rPr>
        <w:b/>
        <w:bCs/>
        <w:lang w:val="en-GB"/>
      </w:rPr>
      <w:t>0600-24</w:t>
    </w:r>
    <w:r>
      <w:rPr>
        <w:b/>
        <w:bCs/>
        <w:lang w:val="en-GB"/>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8103" w14:textId="77777777" w:rsidR="00BF3FD3" w:rsidRPr="004F135D" w:rsidRDefault="00BF3FD3" w:rsidP="004F135D">
    <w:pPr>
      <w:pStyle w:val="Header"/>
      <w:tabs>
        <w:tab w:val="clear" w:pos="4536"/>
        <w:tab w:val="clear" w:pos="9072"/>
        <w:tab w:val="center" w:pos="4820"/>
        <w:tab w:val="right" w:pos="9639"/>
      </w:tabs>
      <w:spacing w:after="600"/>
      <w:rPr>
        <w:b/>
        <w:bCs/>
        <w:lang w:val="en-GB"/>
      </w:rPr>
    </w:pPr>
    <w:r>
      <w:rPr>
        <w:noProof/>
        <w:sz w:val="20"/>
        <w:lang w:val="en-US" w:eastAsia="en-US"/>
      </w:rPr>
      <w:drawing>
        <wp:anchor distT="0" distB="0" distL="114300" distR="114300" simplePos="0" relativeHeight="251659776" behindDoc="0" locked="0" layoutInCell="1" allowOverlap="1" wp14:anchorId="39F4BB94" wp14:editId="7CCCE18C">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val="en-US" w:eastAsia="en-US"/>
      </w:rPr>
      <w:drawing>
        <wp:anchor distT="0" distB="0" distL="114300" distR="114300" simplePos="0" relativeHeight="251652608" behindDoc="0" locked="0" layoutInCell="1" allowOverlap="1" wp14:anchorId="5AF5AE52" wp14:editId="1E2D6060">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ab/>
    </w:r>
    <w:r>
      <w:rPr>
        <w:lang w:val="en-GB"/>
      </w:rPr>
      <w:tab/>
    </w:r>
    <w:r>
      <w:rPr>
        <w:b/>
        <w:bCs/>
        <w:lang w:val="en-GB"/>
      </w:rPr>
      <w:t xml:space="preserve">Request for Proposal: </w:t>
    </w:r>
    <w:r>
      <w:rPr>
        <w:b/>
        <w:bCs/>
        <w:lang w:val="en-GB"/>
      </w:rPr>
      <w:br/>
    </w:r>
    <w:r>
      <w:rPr>
        <w:b/>
        <w:bCs/>
        <w:lang w:val="en-GB"/>
      </w:rPr>
      <w:tab/>
    </w:r>
    <w:r>
      <w:rPr>
        <w:b/>
        <w:bCs/>
        <w:color w:val="FF0000"/>
        <w:sz w:val="28"/>
        <w:lang w:val="en-GB"/>
      </w:rPr>
      <w:t xml:space="preserve">- Strictly confidential -                </w:t>
    </w:r>
    <w:r>
      <w:rPr>
        <w:b/>
        <w:bCs/>
        <w:lang w:val="en-GB"/>
      </w:rPr>
      <w:tab/>
      <w:t xml:space="preserve"> </w:t>
    </w:r>
    <w:r w:rsidRPr="001B3C6C">
      <w:rPr>
        <w:b/>
        <w:bCs/>
        <w:highlight w:val="yellow"/>
        <w:lang w:val="en-GB"/>
      </w:rPr>
      <w:t>XXXX</w:t>
    </w:r>
    <w:r>
      <w:rPr>
        <w:b/>
        <w:bCs/>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1"/>
    <w:multiLevelType w:val="multilevel"/>
    <w:tmpl w:val="00000031"/>
    <w:name w:val="WW8Num6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B54618"/>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 w15:restartNumberingAfterBreak="0">
    <w:nsid w:val="00D6430A"/>
    <w:multiLevelType w:val="hybridMultilevel"/>
    <w:tmpl w:val="174ACE86"/>
    <w:lvl w:ilvl="0" w:tplc="90022C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4"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5"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6" w15:restartNumberingAfterBreak="0">
    <w:nsid w:val="0966500F"/>
    <w:multiLevelType w:val="hybridMultilevel"/>
    <w:tmpl w:val="97960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CC22821"/>
    <w:multiLevelType w:val="hybridMultilevel"/>
    <w:tmpl w:val="5F76AA78"/>
    <w:lvl w:ilvl="0" w:tplc="3B7429E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10" w15:restartNumberingAfterBreak="0">
    <w:nsid w:val="0F4D3751"/>
    <w:multiLevelType w:val="hybridMultilevel"/>
    <w:tmpl w:val="4F0AA18C"/>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21D7525"/>
    <w:multiLevelType w:val="multilevel"/>
    <w:tmpl w:val="798E989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116"/>
        </w:tabs>
        <w:ind w:left="1116" w:hanging="576"/>
      </w:pPr>
      <w:rPr>
        <w:rFonts w:ascii="Arial" w:hAnsi="Arial" w:cs="Arial" w:hint="default"/>
        <w:sz w:val="22"/>
        <w:szCs w:val="22"/>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21" w15:restartNumberingAfterBreak="0">
    <w:nsid w:val="29CC3A56"/>
    <w:multiLevelType w:val="multilevel"/>
    <w:tmpl w:val="FD320ECE"/>
    <w:lvl w:ilvl="0">
      <w:start w:val="1"/>
      <w:numFmt w:val="decimal"/>
      <w:lvlText w:val="المادة %1:"/>
      <w:lvlJc w:val="left"/>
      <w:pPr>
        <w:ind w:left="1260" w:hanging="360"/>
      </w:pPr>
      <w:rPr>
        <w:b w:val="0"/>
        <w:bCs/>
        <w:i w:val="0"/>
        <w:smallCaps w:val="0"/>
        <w:strike w:val="0"/>
        <w:color w:val="000000"/>
        <w:u w:val="none"/>
        <w:vertAlign w:val="baseline"/>
        <w:lang w:val="de-D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3"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38F66FBD"/>
    <w:multiLevelType w:val="hybridMultilevel"/>
    <w:tmpl w:val="AC6AF1A0"/>
    <w:lvl w:ilvl="0" w:tplc="4C2EF5DA">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7"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8" w15:restartNumberingAfterBreak="0">
    <w:nsid w:val="3DDD14ED"/>
    <w:multiLevelType w:val="multilevel"/>
    <w:tmpl w:val="48D483C6"/>
    <w:lvl w:ilvl="0">
      <w:start w:val="1"/>
      <w:numFmt w:val="decimal"/>
      <w:pStyle w:val="KK1"/>
      <w:lvlText w:val="%1."/>
      <w:lvlJc w:val="left"/>
      <w:pPr>
        <w:tabs>
          <w:tab w:val="num" w:pos="1170"/>
        </w:tabs>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1">
      <w:start w:val="1"/>
      <w:numFmt w:val="decimal"/>
      <w:pStyle w:val="KK2"/>
      <w:lvlText w:val="%1.%2."/>
      <w:lvlJc w:val="left"/>
      <w:pPr>
        <w:tabs>
          <w:tab w:val="num" w:pos="1004"/>
        </w:tabs>
        <w:ind w:left="1004" w:hanging="720"/>
      </w:pPr>
      <w:rPr>
        <w:rFonts w:ascii="Times New Roman" w:hAnsi="Times New Roman" w:hint="default"/>
        <w:b/>
        <w:i w:val="0"/>
        <w:sz w:val="24"/>
      </w:rPr>
    </w:lvl>
    <w:lvl w:ilvl="2">
      <w:start w:val="1"/>
      <w:numFmt w:val="decimal"/>
      <w:pStyle w:val="KK3"/>
      <w:lvlText w:val="%1.%2.%3"/>
      <w:lvlJc w:val="left"/>
      <w:pPr>
        <w:tabs>
          <w:tab w:val="num" w:pos="1440"/>
        </w:tabs>
        <w:ind w:left="1440" w:hanging="720"/>
      </w:pPr>
      <w:rPr>
        <w:rFonts w:ascii="Times New Roman" w:hAnsi="Times New Roman" w:hint="default"/>
        <w:b w:val="0"/>
        <w:i w:val="0"/>
        <w:sz w:val="24"/>
      </w:rPr>
    </w:lvl>
    <w:lvl w:ilvl="3">
      <w:start w:val="1"/>
      <w:numFmt w:val="lowerLetter"/>
      <w:lvlText w:val="(%4)"/>
      <w:lvlJc w:val="left"/>
      <w:pPr>
        <w:ind w:left="1710" w:hanging="720"/>
      </w:pPr>
      <w:rPr>
        <w:rFonts w:ascii="Times New Roman" w:eastAsia="Times New Roman" w:hAnsi="Times New Roman" w:cs="Times New Roman"/>
        <w:b w:val="0"/>
        <w:i w:val="0"/>
        <w:sz w:val="24"/>
      </w:rPr>
    </w:lvl>
    <w:lvl w:ilvl="4">
      <w:start w:val="1"/>
      <w:numFmt w:val="upperLetter"/>
      <w:pStyle w:val="KK5"/>
      <w:lvlText w:val="(%5)"/>
      <w:lvlJc w:val="left"/>
      <w:pPr>
        <w:tabs>
          <w:tab w:val="num" w:pos="2880"/>
        </w:tabs>
        <w:ind w:left="2880" w:hanging="720"/>
      </w:pPr>
      <w:rPr>
        <w:rFonts w:ascii="Microsoft Sans Serif" w:hAnsi="Microsoft Sans Serif" w:hint="default"/>
        <w:b w:val="0"/>
        <w:i w:val="0"/>
        <w:sz w:val="20"/>
      </w:rPr>
    </w:lvl>
    <w:lvl w:ilvl="5">
      <w:start w:val="1"/>
      <w:numFmt w:val="decimal"/>
      <w:lvlText w:val="(%6)"/>
      <w:lvlJc w:val="left"/>
      <w:pPr>
        <w:tabs>
          <w:tab w:val="num" w:pos="3600"/>
        </w:tabs>
        <w:ind w:left="3600" w:hanging="720"/>
      </w:pPr>
      <w:rPr>
        <w:rFonts w:ascii="Microsoft Sans Serif" w:hAnsi="Microsoft Sans Serif" w:hint="default"/>
        <w:b w:val="0"/>
        <w:i w:val="0"/>
        <w:sz w:val="20"/>
      </w:rPr>
    </w:lvl>
    <w:lvl w:ilvl="6">
      <w:start w:val="1"/>
      <w:numFmt w:val="decimal"/>
      <w:lvlText w:val="%1.%2.%3.%4.%5.%6.%7."/>
      <w:lvlJc w:val="left"/>
      <w:pPr>
        <w:tabs>
          <w:tab w:val="num" w:pos="20160"/>
        </w:tabs>
        <w:ind w:left="18360" w:hanging="1080"/>
      </w:pPr>
      <w:rPr>
        <w:rFonts w:hint="default"/>
      </w:rPr>
    </w:lvl>
    <w:lvl w:ilvl="7">
      <w:start w:val="1"/>
      <w:numFmt w:val="decimal"/>
      <w:lvlRestart w:val="0"/>
      <w:pStyle w:val="APPENDIX"/>
      <w:suff w:val="nothing"/>
      <w:lvlText w:val="SCHEDULE %8"/>
      <w:lvlJc w:val="left"/>
      <w:pPr>
        <w:ind w:left="0" w:firstLine="0"/>
      </w:pPr>
      <w:rPr>
        <w:rFonts w:ascii="Times New Roman Bold" w:hAnsi="Times New Roman Bold" w:hint="default"/>
        <w:b/>
        <w:i w:val="0"/>
        <w:caps/>
        <w:sz w:val="24"/>
      </w:rPr>
    </w:lvl>
    <w:lvl w:ilvl="8">
      <w:start w:val="1"/>
      <w:numFmt w:val="decimal"/>
      <w:lvlText w:val="%1.%2.%3.%4.%5.%6.%7.%8.%9."/>
      <w:lvlJc w:val="left"/>
      <w:pPr>
        <w:tabs>
          <w:tab w:val="num" w:pos="21600"/>
        </w:tabs>
        <w:ind w:left="19440" w:hanging="1440"/>
      </w:pPr>
      <w:rPr>
        <w:rFonts w:hint="default"/>
      </w:rPr>
    </w:lvl>
  </w:abstractNum>
  <w:abstractNum w:abstractNumId="29"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0"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1" w15:restartNumberingAfterBreak="0">
    <w:nsid w:val="3FD21E6B"/>
    <w:multiLevelType w:val="hybridMultilevel"/>
    <w:tmpl w:val="93AEFCFA"/>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3" w15:restartNumberingAfterBreak="0">
    <w:nsid w:val="433928B5"/>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4"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C837070"/>
    <w:multiLevelType w:val="multilevel"/>
    <w:tmpl w:val="55A88E6E"/>
    <w:lvl w:ilvl="0">
      <w:start w:val="1"/>
      <w:numFmt w:val="decimal"/>
      <w:lvlText w:val="المادة %1:"/>
      <w:lvlJc w:val="left"/>
      <w:pPr>
        <w:ind w:left="1260" w:hanging="360"/>
      </w:pPr>
      <w:rPr>
        <w:rFonts w:hint="default"/>
        <w:b w:val="0"/>
        <w:bCs/>
        <w:i w:val="0"/>
        <w:smallCaps w:val="0"/>
        <w:strike w:val="0"/>
        <w:color w:val="000000"/>
        <w:u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8"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9"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40"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3"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1136F85"/>
    <w:multiLevelType w:val="multilevel"/>
    <w:tmpl w:val="55A88E6E"/>
    <w:lvl w:ilvl="0">
      <w:start w:val="1"/>
      <w:numFmt w:val="decimal"/>
      <w:lvlText w:val="المادة %1:"/>
      <w:lvlJc w:val="left"/>
      <w:pPr>
        <w:ind w:left="1260" w:hanging="360"/>
      </w:pPr>
      <w:rPr>
        <w:rFonts w:hint="default"/>
        <w:b w:val="0"/>
        <w:bCs/>
        <w:i w:val="0"/>
        <w:smallCaps w:val="0"/>
        <w:strike w:val="0"/>
        <w:color w:val="000000"/>
        <w:u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6"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9"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8567755"/>
    <w:multiLevelType w:val="multilevel"/>
    <w:tmpl w:val="DBD05CF8"/>
    <w:lvl w:ilvl="0">
      <w:start w:val="2"/>
      <w:numFmt w:val="decimal"/>
      <w:lvlText w:val="%1."/>
      <w:lvlJc w:val="left"/>
      <w:pPr>
        <w:ind w:left="379" w:hanging="360"/>
      </w:pPr>
      <w:rPr>
        <w:rFonts w:hint="default"/>
      </w:rPr>
    </w:lvl>
    <w:lvl w:ilvl="1">
      <w:start w:val="1"/>
      <w:numFmt w:val="lowerLetter"/>
      <w:lvlText w:val="%2."/>
      <w:lvlJc w:val="left"/>
      <w:pPr>
        <w:ind w:left="1099" w:hanging="360"/>
      </w:pPr>
      <w:rPr>
        <w:rFonts w:hint="default"/>
      </w:rPr>
    </w:lvl>
    <w:lvl w:ilvl="2">
      <w:start w:val="1"/>
      <w:numFmt w:val="lowerRoman"/>
      <w:lvlText w:val="%3."/>
      <w:lvlJc w:val="right"/>
      <w:pPr>
        <w:ind w:left="1819" w:hanging="180"/>
      </w:pPr>
      <w:rPr>
        <w:rFonts w:hint="default"/>
      </w:rPr>
    </w:lvl>
    <w:lvl w:ilvl="3">
      <w:start w:val="1"/>
      <w:numFmt w:val="decimal"/>
      <w:lvlText w:val="%4."/>
      <w:lvlJc w:val="left"/>
      <w:pPr>
        <w:ind w:left="2539" w:hanging="360"/>
      </w:pPr>
      <w:rPr>
        <w:rFonts w:hint="default"/>
      </w:rPr>
    </w:lvl>
    <w:lvl w:ilvl="4">
      <w:start w:val="1"/>
      <w:numFmt w:val="lowerLetter"/>
      <w:lvlText w:val="%5."/>
      <w:lvlJc w:val="left"/>
      <w:pPr>
        <w:ind w:left="3259" w:hanging="360"/>
      </w:pPr>
      <w:rPr>
        <w:rFonts w:hint="default"/>
      </w:rPr>
    </w:lvl>
    <w:lvl w:ilvl="5">
      <w:start w:val="1"/>
      <w:numFmt w:val="lowerRoman"/>
      <w:lvlText w:val="%6."/>
      <w:lvlJc w:val="right"/>
      <w:pPr>
        <w:ind w:left="3979" w:hanging="180"/>
      </w:pPr>
      <w:rPr>
        <w:rFonts w:hint="default"/>
      </w:rPr>
    </w:lvl>
    <w:lvl w:ilvl="6">
      <w:start w:val="1"/>
      <w:numFmt w:val="decimal"/>
      <w:lvlText w:val="%7."/>
      <w:lvlJc w:val="left"/>
      <w:pPr>
        <w:ind w:left="4699" w:hanging="360"/>
      </w:pPr>
      <w:rPr>
        <w:rFonts w:hint="default"/>
      </w:rPr>
    </w:lvl>
    <w:lvl w:ilvl="7">
      <w:start w:val="1"/>
      <w:numFmt w:val="lowerLetter"/>
      <w:lvlText w:val="%8."/>
      <w:lvlJc w:val="left"/>
      <w:pPr>
        <w:ind w:left="5419" w:hanging="360"/>
      </w:pPr>
      <w:rPr>
        <w:rFonts w:hint="default"/>
      </w:rPr>
    </w:lvl>
    <w:lvl w:ilvl="8">
      <w:start w:val="1"/>
      <w:numFmt w:val="lowerRoman"/>
      <w:lvlText w:val="%9."/>
      <w:lvlJc w:val="right"/>
      <w:pPr>
        <w:ind w:left="6139" w:hanging="180"/>
      </w:pPr>
      <w:rPr>
        <w:rFonts w:hint="default"/>
      </w:rPr>
    </w:lvl>
  </w:abstractNum>
  <w:abstractNum w:abstractNumId="51" w15:restartNumberingAfterBreak="0">
    <w:nsid w:val="6A701C11"/>
    <w:multiLevelType w:val="hybridMultilevel"/>
    <w:tmpl w:val="EDE4CA40"/>
    <w:lvl w:ilvl="0" w:tplc="219835F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3"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4"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3B12575"/>
    <w:multiLevelType w:val="multilevel"/>
    <w:tmpl w:val="146E3438"/>
    <w:lvl w:ilvl="0">
      <w:start w:val="1"/>
      <w:numFmt w:val="decimal"/>
      <w:lvlText w:val="%1."/>
      <w:lvlJc w:val="left"/>
      <w:pPr>
        <w:ind w:left="379" w:hanging="360"/>
      </w:pPr>
    </w:lvl>
    <w:lvl w:ilvl="1">
      <w:start w:val="1"/>
      <w:numFmt w:val="decimal"/>
      <w:lvlText w:val="%2."/>
      <w:lvlJc w:val="left"/>
      <w:pPr>
        <w:ind w:left="720"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6" w15:restartNumberingAfterBreak="0">
    <w:nsid w:val="73B2461E"/>
    <w:multiLevelType w:val="hybridMultilevel"/>
    <w:tmpl w:val="80EE8F36"/>
    <w:lvl w:ilvl="0" w:tplc="C1846796">
      <w:start w:val="8"/>
      <w:numFmt w:val="arabicAlpha"/>
      <w:lvlText w:val="%1-"/>
      <w:lvlJc w:val="left"/>
      <w:pPr>
        <w:ind w:left="1476" w:hanging="360"/>
      </w:pPr>
      <w:rPr>
        <w:rFonts w:eastAsia="Cambria" w:hint="default"/>
        <w:color w:val="000000"/>
      </w:rPr>
    </w:lvl>
    <w:lvl w:ilvl="1" w:tplc="04090019" w:tentative="1">
      <w:start w:val="1"/>
      <w:numFmt w:val="lowerLetter"/>
      <w:lvlText w:val="%2."/>
      <w:lvlJc w:val="left"/>
      <w:pPr>
        <w:ind w:left="2196" w:hanging="360"/>
      </w:pPr>
    </w:lvl>
    <w:lvl w:ilvl="2" w:tplc="0409001B" w:tentative="1">
      <w:start w:val="1"/>
      <w:numFmt w:val="lowerRoman"/>
      <w:lvlText w:val="%3."/>
      <w:lvlJc w:val="right"/>
      <w:pPr>
        <w:ind w:left="2916" w:hanging="180"/>
      </w:pPr>
    </w:lvl>
    <w:lvl w:ilvl="3" w:tplc="0409000F" w:tentative="1">
      <w:start w:val="1"/>
      <w:numFmt w:val="decimal"/>
      <w:lvlText w:val="%4."/>
      <w:lvlJc w:val="left"/>
      <w:pPr>
        <w:ind w:left="3636" w:hanging="360"/>
      </w:pPr>
    </w:lvl>
    <w:lvl w:ilvl="4" w:tplc="04090019" w:tentative="1">
      <w:start w:val="1"/>
      <w:numFmt w:val="lowerLetter"/>
      <w:lvlText w:val="%5."/>
      <w:lvlJc w:val="left"/>
      <w:pPr>
        <w:ind w:left="4356" w:hanging="360"/>
      </w:pPr>
    </w:lvl>
    <w:lvl w:ilvl="5" w:tplc="0409001B" w:tentative="1">
      <w:start w:val="1"/>
      <w:numFmt w:val="lowerRoman"/>
      <w:lvlText w:val="%6."/>
      <w:lvlJc w:val="right"/>
      <w:pPr>
        <w:ind w:left="5076" w:hanging="180"/>
      </w:pPr>
    </w:lvl>
    <w:lvl w:ilvl="6" w:tplc="0409000F" w:tentative="1">
      <w:start w:val="1"/>
      <w:numFmt w:val="decimal"/>
      <w:lvlText w:val="%7."/>
      <w:lvlJc w:val="left"/>
      <w:pPr>
        <w:ind w:left="5796" w:hanging="360"/>
      </w:pPr>
    </w:lvl>
    <w:lvl w:ilvl="7" w:tplc="04090019" w:tentative="1">
      <w:start w:val="1"/>
      <w:numFmt w:val="lowerLetter"/>
      <w:lvlText w:val="%8."/>
      <w:lvlJc w:val="left"/>
      <w:pPr>
        <w:ind w:left="6516" w:hanging="360"/>
      </w:pPr>
    </w:lvl>
    <w:lvl w:ilvl="8" w:tplc="0409001B" w:tentative="1">
      <w:start w:val="1"/>
      <w:numFmt w:val="lowerRoman"/>
      <w:lvlText w:val="%9."/>
      <w:lvlJc w:val="right"/>
      <w:pPr>
        <w:ind w:left="7236" w:hanging="180"/>
      </w:pPr>
    </w:lvl>
  </w:abstractNum>
  <w:abstractNum w:abstractNumId="57"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8"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786E55BD"/>
    <w:multiLevelType w:val="hybridMultilevel"/>
    <w:tmpl w:val="F8F6B480"/>
    <w:lvl w:ilvl="0" w:tplc="36B2CF44">
      <w:start w:val="1"/>
      <w:numFmt w:val="bullet"/>
      <w:pStyle w:val="IndexHeading"/>
      <w:lvlText w:val=""/>
      <w:lvlJc w:val="left"/>
      <w:pPr>
        <w:tabs>
          <w:tab w:val="num" w:pos="1985"/>
        </w:tabs>
        <w:ind w:left="1985" w:hanging="284"/>
      </w:pPr>
      <w:rPr>
        <w:rFonts w:ascii="Wingdings" w:hAnsi="Wingdings" w:hint="default"/>
      </w:rPr>
    </w:lvl>
    <w:lvl w:ilvl="1" w:tplc="FA3C850E">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BB514E8"/>
    <w:multiLevelType w:val="hybridMultilevel"/>
    <w:tmpl w:val="466CEE60"/>
    <w:lvl w:ilvl="0" w:tplc="DFB256C6">
      <w:start w:val="20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C325FC1"/>
    <w:multiLevelType w:val="hybridMultilevel"/>
    <w:tmpl w:val="E7FEB0FA"/>
    <w:lvl w:ilvl="0" w:tplc="AE523252">
      <w:start w:val="5"/>
      <w:numFmt w:val="arabicAlpha"/>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63" w15:restartNumberingAfterBreak="0">
    <w:nsid w:val="7D6F54E4"/>
    <w:multiLevelType w:val="hybridMultilevel"/>
    <w:tmpl w:val="D3421458"/>
    <w:lvl w:ilvl="0" w:tplc="B1E41F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54861379">
    <w:abstractNumId w:val="19"/>
  </w:num>
  <w:num w:numId="2" w16cid:durableId="1808818525">
    <w:abstractNumId w:val="60"/>
  </w:num>
  <w:num w:numId="3" w16cid:durableId="151145512">
    <w:abstractNumId w:val="8"/>
  </w:num>
  <w:num w:numId="4" w16cid:durableId="1378116990">
    <w:abstractNumId w:val="28"/>
  </w:num>
  <w:num w:numId="5" w16cid:durableId="1816144317">
    <w:abstractNumId w:val="21"/>
  </w:num>
  <w:num w:numId="6" w16cid:durableId="87386268">
    <w:abstractNumId w:val="54"/>
  </w:num>
  <w:num w:numId="7" w16cid:durableId="838737076">
    <w:abstractNumId w:val="47"/>
  </w:num>
  <w:num w:numId="8" w16cid:durableId="196431614">
    <w:abstractNumId w:val="40"/>
  </w:num>
  <w:num w:numId="9" w16cid:durableId="376205427">
    <w:abstractNumId w:val="11"/>
  </w:num>
  <w:num w:numId="10" w16cid:durableId="787356412">
    <w:abstractNumId w:val="37"/>
  </w:num>
  <w:num w:numId="11" w16cid:durableId="1514147280">
    <w:abstractNumId w:val="32"/>
  </w:num>
  <w:num w:numId="12" w16cid:durableId="1235773857">
    <w:abstractNumId w:val="42"/>
  </w:num>
  <w:num w:numId="13" w16cid:durableId="520630316">
    <w:abstractNumId w:val="55"/>
  </w:num>
  <w:num w:numId="14" w16cid:durableId="766510251">
    <w:abstractNumId w:val="22"/>
  </w:num>
  <w:num w:numId="15" w16cid:durableId="1592815504">
    <w:abstractNumId w:val="48"/>
  </w:num>
  <w:num w:numId="16" w16cid:durableId="1930195600">
    <w:abstractNumId w:val="5"/>
  </w:num>
  <w:num w:numId="17" w16cid:durableId="1425497415">
    <w:abstractNumId w:val="20"/>
  </w:num>
  <w:num w:numId="18" w16cid:durableId="1387022045">
    <w:abstractNumId w:val="46"/>
  </w:num>
  <w:num w:numId="19" w16cid:durableId="1063870908">
    <w:abstractNumId w:val="49"/>
  </w:num>
  <w:num w:numId="20" w16cid:durableId="420764270">
    <w:abstractNumId w:val="25"/>
  </w:num>
  <w:num w:numId="21" w16cid:durableId="50931371">
    <w:abstractNumId w:val="34"/>
  </w:num>
  <w:num w:numId="22" w16cid:durableId="1990207281">
    <w:abstractNumId w:val="59"/>
  </w:num>
  <w:num w:numId="23" w16cid:durableId="570963115">
    <w:abstractNumId w:val="31"/>
  </w:num>
  <w:num w:numId="24" w16cid:durableId="1354377841">
    <w:abstractNumId w:val="35"/>
  </w:num>
  <w:num w:numId="25" w16cid:durableId="32315786">
    <w:abstractNumId w:val="18"/>
  </w:num>
  <w:num w:numId="26" w16cid:durableId="501050258">
    <w:abstractNumId w:val="16"/>
  </w:num>
  <w:num w:numId="27" w16cid:durableId="828329543">
    <w:abstractNumId w:val="7"/>
  </w:num>
  <w:num w:numId="28" w16cid:durableId="442577369">
    <w:abstractNumId w:val="58"/>
  </w:num>
  <w:num w:numId="29" w16cid:durableId="1509172585">
    <w:abstractNumId w:val="1"/>
  </w:num>
  <w:num w:numId="30" w16cid:durableId="1640303800">
    <w:abstractNumId w:val="39"/>
  </w:num>
  <w:num w:numId="31" w16cid:durableId="1787306333">
    <w:abstractNumId w:val="29"/>
  </w:num>
  <w:num w:numId="32" w16cid:durableId="410735435">
    <w:abstractNumId w:val="30"/>
  </w:num>
  <w:num w:numId="33" w16cid:durableId="627125941">
    <w:abstractNumId w:val="15"/>
  </w:num>
  <w:num w:numId="34" w16cid:durableId="2060279155">
    <w:abstractNumId w:val="24"/>
  </w:num>
  <w:num w:numId="35" w16cid:durableId="279995445">
    <w:abstractNumId w:val="23"/>
  </w:num>
  <w:num w:numId="36" w16cid:durableId="1432699977">
    <w:abstractNumId w:val="45"/>
  </w:num>
  <w:num w:numId="37" w16cid:durableId="841748749">
    <w:abstractNumId w:val="52"/>
  </w:num>
  <w:num w:numId="38" w16cid:durableId="59451670">
    <w:abstractNumId w:val="13"/>
  </w:num>
  <w:num w:numId="39" w16cid:durableId="484591996">
    <w:abstractNumId w:val="17"/>
  </w:num>
  <w:num w:numId="40" w16cid:durableId="932935582">
    <w:abstractNumId w:val="43"/>
  </w:num>
  <w:num w:numId="41" w16cid:durableId="1437098913">
    <w:abstractNumId w:val="12"/>
  </w:num>
  <w:num w:numId="42" w16cid:durableId="1471551109">
    <w:abstractNumId w:val="41"/>
  </w:num>
  <w:num w:numId="43" w16cid:durableId="238710108">
    <w:abstractNumId w:val="14"/>
  </w:num>
  <w:num w:numId="44" w16cid:durableId="2027437789">
    <w:abstractNumId w:val="26"/>
  </w:num>
  <w:num w:numId="45" w16cid:durableId="1564948945">
    <w:abstractNumId w:val="27"/>
  </w:num>
  <w:num w:numId="46" w16cid:durableId="563179101">
    <w:abstractNumId w:val="9"/>
  </w:num>
  <w:num w:numId="47" w16cid:durableId="1156914628">
    <w:abstractNumId w:val="38"/>
  </w:num>
  <w:num w:numId="48" w16cid:durableId="607739348">
    <w:abstractNumId w:val="57"/>
  </w:num>
  <w:num w:numId="49" w16cid:durableId="1259874325">
    <w:abstractNumId w:val="44"/>
  </w:num>
  <w:num w:numId="50" w16cid:durableId="1152330506">
    <w:abstractNumId w:val="36"/>
  </w:num>
  <w:num w:numId="51" w16cid:durableId="1710186338">
    <w:abstractNumId w:val="33"/>
  </w:num>
  <w:num w:numId="52" w16cid:durableId="139200337">
    <w:abstractNumId w:val="50"/>
  </w:num>
  <w:num w:numId="53" w16cid:durableId="1128817196">
    <w:abstractNumId w:val="61"/>
  </w:num>
  <w:num w:numId="54" w16cid:durableId="1888174566">
    <w:abstractNumId w:val="63"/>
  </w:num>
  <w:num w:numId="55" w16cid:durableId="1532499497">
    <w:abstractNumId w:val="56"/>
  </w:num>
  <w:num w:numId="56" w16cid:durableId="739062896">
    <w:abstractNumId w:val="53"/>
  </w:num>
  <w:num w:numId="57" w16cid:durableId="888227060">
    <w:abstractNumId w:val="4"/>
  </w:num>
  <w:num w:numId="58" w16cid:durableId="1633092316">
    <w:abstractNumId w:val="3"/>
  </w:num>
  <w:num w:numId="59" w16cid:durableId="134564880">
    <w:abstractNumId w:val="62"/>
  </w:num>
  <w:num w:numId="60" w16cid:durableId="696464946">
    <w:abstractNumId w:val="2"/>
  </w:num>
  <w:num w:numId="61" w16cid:durableId="1754669061">
    <w:abstractNumId w:val="10"/>
  </w:num>
  <w:num w:numId="62" w16cid:durableId="519046854">
    <w:abstractNumId w:val="6"/>
  </w:num>
  <w:num w:numId="63" w16cid:durableId="1226452858">
    <w:abstractNumId w:val="51"/>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OSETTE AOUN">
    <w15:presenceInfo w15:providerId="AD" w15:userId="S::JOSETTEA@alfamobile.com.lb::ee490de4-fc0d-4ee4-9d80-04b4443382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0" w:nlCheck="1" w:checkStyle="0"/>
  <w:activeWritingStyle w:appName="MSWord" w:lang="ar-SA" w:vendorID="64" w:dllVersion="0" w:nlCheck="1" w:checkStyle="0"/>
  <w:activeWritingStyle w:appName="MSWord" w:lang="ar-L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FD2"/>
    <w:rsid w:val="0000026F"/>
    <w:rsid w:val="00002FAE"/>
    <w:rsid w:val="00003F9C"/>
    <w:rsid w:val="000042F4"/>
    <w:rsid w:val="00004305"/>
    <w:rsid w:val="00005673"/>
    <w:rsid w:val="0000638C"/>
    <w:rsid w:val="00007C9D"/>
    <w:rsid w:val="00010910"/>
    <w:rsid w:val="0001243A"/>
    <w:rsid w:val="00015A5A"/>
    <w:rsid w:val="0001762F"/>
    <w:rsid w:val="000217EE"/>
    <w:rsid w:val="00021EC6"/>
    <w:rsid w:val="000220ED"/>
    <w:rsid w:val="00022219"/>
    <w:rsid w:val="0003444E"/>
    <w:rsid w:val="0003587F"/>
    <w:rsid w:val="0004090A"/>
    <w:rsid w:val="0004155B"/>
    <w:rsid w:val="00043E1B"/>
    <w:rsid w:val="00043E1C"/>
    <w:rsid w:val="00057FCB"/>
    <w:rsid w:val="00060B17"/>
    <w:rsid w:val="00061580"/>
    <w:rsid w:val="00064AD8"/>
    <w:rsid w:val="000655AB"/>
    <w:rsid w:val="000667C9"/>
    <w:rsid w:val="00066C35"/>
    <w:rsid w:val="000708AE"/>
    <w:rsid w:val="000717D6"/>
    <w:rsid w:val="0007305D"/>
    <w:rsid w:val="00073954"/>
    <w:rsid w:val="000746B1"/>
    <w:rsid w:val="000768F8"/>
    <w:rsid w:val="00077BBB"/>
    <w:rsid w:val="00080130"/>
    <w:rsid w:val="00082030"/>
    <w:rsid w:val="00083924"/>
    <w:rsid w:val="00090490"/>
    <w:rsid w:val="000906B1"/>
    <w:rsid w:val="00096E91"/>
    <w:rsid w:val="000A2773"/>
    <w:rsid w:val="000A60B2"/>
    <w:rsid w:val="000A67C8"/>
    <w:rsid w:val="000B3513"/>
    <w:rsid w:val="000B421E"/>
    <w:rsid w:val="000B517E"/>
    <w:rsid w:val="000B7629"/>
    <w:rsid w:val="000B7D7D"/>
    <w:rsid w:val="000C33FF"/>
    <w:rsid w:val="000C34B1"/>
    <w:rsid w:val="000C4328"/>
    <w:rsid w:val="000C4D30"/>
    <w:rsid w:val="000C6708"/>
    <w:rsid w:val="000D3F22"/>
    <w:rsid w:val="000D7716"/>
    <w:rsid w:val="000E13DA"/>
    <w:rsid w:val="000E1803"/>
    <w:rsid w:val="000E2666"/>
    <w:rsid w:val="000E4FCD"/>
    <w:rsid w:val="000E5286"/>
    <w:rsid w:val="000E6117"/>
    <w:rsid w:val="000E67FD"/>
    <w:rsid w:val="000F3818"/>
    <w:rsid w:val="000F4596"/>
    <w:rsid w:val="000F5D49"/>
    <w:rsid w:val="000F70FA"/>
    <w:rsid w:val="000F7CBA"/>
    <w:rsid w:val="001021FB"/>
    <w:rsid w:val="0010384C"/>
    <w:rsid w:val="00104B7F"/>
    <w:rsid w:val="001060F3"/>
    <w:rsid w:val="00106460"/>
    <w:rsid w:val="00107EC5"/>
    <w:rsid w:val="00110E69"/>
    <w:rsid w:val="00112902"/>
    <w:rsid w:val="00123C1E"/>
    <w:rsid w:val="001242C4"/>
    <w:rsid w:val="00124F36"/>
    <w:rsid w:val="001260AE"/>
    <w:rsid w:val="001265C1"/>
    <w:rsid w:val="001311DB"/>
    <w:rsid w:val="00131AB7"/>
    <w:rsid w:val="00132969"/>
    <w:rsid w:val="00132EE8"/>
    <w:rsid w:val="00133A72"/>
    <w:rsid w:val="0013679B"/>
    <w:rsid w:val="00136F46"/>
    <w:rsid w:val="00141E08"/>
    <w:rsid w:val="00141FB7"/>
    <w:rsid w:val="00145BC6"/>
    <w:rsid w:val="00146161"/>
    <w:rsid w:val="0014648B"/>
    <w:rsid w:val="0015614D"/>
    <w:rsid w:val="00156202"/>
    <w:rsid w:val="00157D57"/>
    <w:rsid w:val="00163774"/>
    <w:rsid w:val="0017000F"/>
    <w:rsid w:val="00170E52"/>
    <w:rsid w:val="001740C0"/>
    <w:rsid w:val="00175A97"/>
    <w:rsid w:val="00175B02"/>
    <w:rsid w:val="00176A0B"/>
    <w:rsid w:val="00182DA6"/>
    <w:rsid w:val="00183818"/>
    <w:rsid w:val="00185352"/>
    <w:rsid w:val="00186A04"/>
    <w:rsid w:val="00192F40"/>
    <w:rsid w:val="00194559"/>
    <w:rsid w:val="0019592B"/>
    <w:rsid w:val="001A1550"/>
    <w:rsid w:val="001A1BCA"/>
    <w:rsid w:val="001A40DF"/>
    <w:rsid w:val="001A7292"/>
    <w:rsid w:val="001A749D"/>
    <w:rsid w:val="001B1E90"/>
    <w:rsid w:val="001B3C6C"/>
    <w:rsid w:val="001C140B"/>
    <w:rsid w:val="001C18C7"/>
    <w:rsid w:val="001C4036"/>
    <w:rsid w:val="001C6395"/>
    <w:rsid w:val="001C660C"/>
    <w:rsid w:val="001D1C37"/>
    <w:rsid w:val="001D2E5F"/>
    <w:rsid w:val="001D32FE"/>
    <w:rsid w:val="001D5EBE"/>
    <w:rsid w:val="001D6361"/>
    <w:rsid w:val="001D6C63"/>
    <w:rsid w:val="001D6EB5"/>
    <w:rsid w:val="001E0583"/>
    <w:rsid w:val="001E10A6"/>
    <w:rsid w:val="001E2861"/>
    <w:rsid w:val="001E35D8"/>
    <w:rsid w:val="001E3D45"/>
    <w:rsid w:val="001E4A20"/>
    <w:rsid w:val="001F4D0B"/>
    <w:rsid w:val="001F4DE1"/>
    <w:rsid w:val="001F6496"/>
    <w:rsid w:val="001F6DBB"/>
    <w:rsid w:val="001F6FAF"/>
    <w:rsid w:val="00200B00"/>
    <w:rsid w:val="00201658"/>
    <w:rsid w:val="00202869"/>
    <w:rsid w:val="0020414F"/>
    <w:rsid w:val="00204BAD"/>
    <w:rsid w:val="00204EF0"/>
    <w:rsid w:val="002116E2"/>
    <w:rsid w:val="00211EC4"/>
    <w:rsid w:val="0021301A"/>
    <w:rsid w:val="00214AC9"/>
    <w:rsid w:val="002161FD"/>
    <w:rsid w:val="002166A9"/>
    <w:rsid w:val="0022035C"/>
    <w:rsid w:val="002215A5"/>
    <w:rsid w:val="00223C23"/>
    <w:rsid w:val="00224B65"/>
    <w:rsid w:val="00225B40"/>
    <w:rsid w:val="00225D69"/>
    <w:rsid w:val="00225E59"/>
    <w:rsid w:val="00226953"/>
    <w:rsid w:val="002269D5"/>
    <w:rsid w:val="00230A9D"/>
    <w:rsid w:val="00230F7F"/>
    <w:rsid w:val="0023426B"/>
    <w:rsid w:val="00234B26"/>
    <w:rsid w:val="00241195"/>
    <w:rsid w:val="00241232"/>
    <w:rsid w:val="002414FC"/>
    <w:rsid w:val="002441B5"/>
    <w:rsid w:val="002447F9"/>
    <w:rsid w:val="002457C1"/>
    <w:rsid w:val="00246B1E"/>
    <w:rsid w:val="00247EF3"/>
    <w:rsid w:val="00250133"/>
    <w:rsid w:val="0025103E"/>
    <w:rsid w:val="00251319"/>
    <w:rsid w:val="00251705"/>
    <w:rsid w:val="002529B3"/>
    <w:rsid w:val="00252E98"/>
    <w:rsid w:val="0025385D"/>
    <w:rsid w:val="00254843"/>
    <w:rsid w:val="00254C3A"/>
    <w:rsid w:val="0025540E"/>
    <w:rsid w:val="00255EC8"/>
    <w:rsid w:val="0025640F"/>
    <w:rsid w:val="002616B2"/>
    <w:rsid w:val="002622AB"/>
    <w:rsid w:val="002638C7"/>
    <w:rsid w:val="00264352"/>
    <w:rsid w:val="00265650"/>
    <w:rsid w:val="00267C3D"/>
    <w:rsid w:val="002708BF"/>
    <w:rsid w:val="00271124"/>
    <w:rsid w:val="00272D0E"/>
    <w:rsid w:val="0027571E"/>
    <w:rsid w:val="00280BA8"/>
    <w:rsid w:val="00282FE3"/>
    <w:rsid w:val="0028513F"/>
    <w:rsid w:val="002852D6"/>
    <w:rsid w:val="00285391"/>
    <w:rsid w:val="0028663C"/>
    <w:rsid w:val="00286757"/>
    <w:rsid w:val="002953D7"/>
    <w:rsid w:val="00296CC0"/>
    <w:rsid w:val="002A1625"/>
    <w:rsid w:val="002A2495"/>
    <w:rsid w:val="002A4808"/>
    <w:rsid w:val="002A794B"/>
    <w:rsid w:val="002B1904"/>
    <w:rsid w:val="002B19B1"/>
    <w:rsid w:val="002B2E84"/>
    <w:rsid w:val="002B47A1"/>
    <w:rsid w:val="002B4E99"/>
    <w:rsid w:val="002B6D77"/>
    <w:rsid w:val="002B712E"/>
    <w:rsid w:val="002C21A7"/>
    <w:rsid w:val="002C2D76"/>
    <w:rsid w:val="002C3A30"/>
    <w:rsid w:val="002C5930"/>
    <w:rsid w:val="002C7E7B"/>
    <w:rsid w:val="002D3A8A"/>
    <w:rsid w:val="002E1ABF"/>
    <w:rsid w:val="002E30D0"/>
    <w:rsid w:val="002E3EC6"/>
    <w:rsid w:val="002F0591"/>
    <w:rsid w:val="002F18E2"/>
    <w:rsid w:val="002F2BB5"/>
    <w:rsid w:val="00300224"/>
    <w:rsid w:val="00302013"/>
    <w:rsid w:val="0030266C"/>
    <w:rsid w:val="00307870"/>
    <w:rsid w:val="003136FE"/>
    <w:rsid w:val="003149F0"/>
    <w:rsid w:val="003165D9"/>
    <w:rsid w:val="00316B6E"/>
    <w:rsid w:val="00321F46"/>
    <w:rsid w:val="0032551D"/>
    <w:rsid w:val="0032620A"/>
    <w:rsid w:val="003273DB"/>
    <w:rsid w:val="0032796A"/>
    <w:rsid w:val="00335077"/>
    <w:rsid w:val="00336171"/>
    <w:rsid w:val="003369CF"/>
    <w:rsid w:val="00336E61"/>
    <w:rsid w:val="00337685"/>
    <w:rsid w:val="00340400"/>
    <w:rsid w:val="0034065D"/>
    <w:rsid w:val="00341450"/>
    <w:rsid w:val="00347A2D"/>
    <w:rsid w:val="0035012E"/>
    <w:rsid w:val="00354DAA"/>
    <w:rsid w:val="00356DE5"/>
    <w:rsid w:val="00357C30"/>
    <w:rsid w:val="00362385"/>
    <w:rsid w:val="00363177"/>
    <w:rsid w:val="00363590"/>
    <w:rsid w:val="00365D93"/>
    <w:rsid w:val="00366CEF"/>
    <w:rsid w:val="00367716"/>
    <w:rsid w:val="00371BFC"/>
    <w:rsid w:val="0037306D"/>
    <w:rsid w:val="003751D5"/>
    <w:rsid w:val="003770DC"/>
    <w:rsid w:val="003810CA"/>
    <w:rsid w:val="0038230D"/>
    <w:rsid w:val="00386040"/>
    <w:rsid w:val="00386F6E"/>
    <w:rsid w:val="00390A6C"/>
    <w:rsid w:val="00393C1D"/>
    <w:rsid w:val="00396122"/>
    <w:rsid w:val="003974BC"/>
    <w:rsid w:val="003976D8"/>
    <w:rsid w:val="003A1158"/>
    <w:rsid w:val="003A1F8E"/>
    <w:rsid w:val="003A3855"/>
    <w:rsid w:val="003A5687"/>
    <w:rsid w:val="003A7BD4"/>
    <w:rsid w:val="003A7ED5"/>
    <w:rsid w:val="003B1AB7"/>
    <w:rsid w:val="003B71FE"/>
    <w:rsid w:val="003C0FAB"/>
    <w:rsid w:val="003C652F"/>
    <w:rsid w:val="003C72EB"/>
    <w:rsid w:val="003C75A2"/>
    <w:rsid w:val="003D09EF"/>
    <w:rsid w:val="003D14DF"/>
    <w:rsid w:val="003D3CDB"/>
    <w:rsid w:val="003D4668"/>
    <w:rsid w:val="003D72C5"/>
    <w:rsid w:val="003E3753"/>
    <w:rsid w:val="003E43E2"/>
    <w:rsid w:val="003E5C6B"/>
    <w:rsid w:val="003E61EB"/>
    <w:rsid w:val="003E6284"/>
    <w:rsid w:val="003E64EA"/>
    <w:rsid w:val="003E6B5C"/>
    <w:rsid w:val="003E76AC"/>
    <w:rsid w:val="003F50E1"/>
    <w:rsid w:val="003F6388"/>
    <w:rsid w:val="003F7770"/>
    <w:rsid w:val="00400805"/>
    <w:rsid w:val="00400AC1"/>
    <w:rsid w:val="00404088"/>
    <w:rsid w:val="00404372"/>
    <w:rsid w:val="0040578E"/>
    <w:rsid w:val="004063D7"/>
    <w:rsid w:val="004066DD"/>
    <w:rsid w:val="004076BC"/>
    <w:rsid w:val="0041021E"/>
    <w:rsid w:val="00412D27"/>
    <w:rsid w:val="004135D3"/>
    <w:rsid w:val="00416AA0"/>
    <w:rsid w:val="00417C14"/>
    <w:rsid w:val="00421020"/>
    <w:rsid w:val="004224C0"/>
    <w:rsid w:val="00427805"/>
    <w:rsid w:val="00431214"/>
    <w:rsid w:val="00432910"/>
    <w:rsid w:val="00432A07"/>
    <w:rsid w:val="004349CF"/>
    <w:rsid w:val="00434F9D"/>
    <w:rsid w:val="0043523E"/>
    <w:rsid w:val="0043638E"/>
    <w:rsid w:val="00437151"/>
    <w:rsid w:val="00437F28"/>
    <w:rsid w:val="004426DF"/>
    <w:rsid w:val="004443BA"/>
    <w:rsid w:val="00446353"/>
    <w:rsid w:val="00446784"/>
    <w:rsid w:val="00450A80"/>
    <w:rsid w:val="00451C66"/>
    <w:rsid w:val="00454FD2"/>
    <w:rsid w:val="00463199"/>
    <w:rsid w:val="004634EA"/>
    <w:rsid w:val="004705E0"/>
    <w:rsid w:val="00471338"/>
    <w:rsid w:val="004713A9"/>
    <w:rsid w:val="00471563"/>
    <w:rsid w:val="00472087"/>
    <w:rsid w:val="0047245B"/>
    <w:rsid w:val="00475540"/>
    <w:rsid w:val="0047591A"/>
    <w:rsid w:val="00476C51"/>
    <w:rsid w:val="00477441"/>
    <w:rsid w:val="0048287B"/>
    <w:rsid w:val="00482C9C"/>
    <w:rsid w:val="00482EEC"/>
    <w:rsid w:val="00485CB0"/>
    <w:rsid w:val="0048679D"/>
    <w:rsid w:val="00487854"/>
    <w:rsid w:val="004904F0"/>
    <w:rsid w:val="004911EE"/>
    <w:rsid w:val="004911F9"/>
    <w:rsid w:val="004967B9"/>
    <w:rsid w:val="004A1316"/>
    <w:rsid w:val="004A3945"/>
    <w:rsid w:val="004A53B5"/>
    <w:rsid w:val="004A7112"/>
    <w:rsid w:val="004B0A0F"/>
    <w:rsid w:val="004B0B75"/>
    <w:rsid w:val="004B1C98"/>
    <w:rsid w:val="004B50B6"/>
    <w:rsid w:val="004B5933"/>
    <w:rsid w:val="004B6617"/>
    <w:rsid w:val="004B6E80"/>
    <w:rsid w:val="004C232F"/>
    <w:rsid w:val="004C37B8"/>
    <w:rsid w:val="004C7C8E"/>
    <w:rsid w:val="004D2981"/>
    <w:rsid w:val="004D2A57"/>
    <w:rsid w:val="004D7CAE"/>
    <w:rsid w:val="004E1FA7"/>
    <w:rsid w:val="004E285F"/>
    <w:rsid w:val="004E54C9"/>
    <w:rsid w:val="004F046F"/>
    <w:rsid w:val="004F0AF1"/>
    <w:rsid w:val="004F135D"/>
    <w:rsid w:val="004F4A8F"/>
    <w:rsid w:val="004F4C7B"/>
    <w:rsid w:val="004F567A"/>
    <w:rsid w:val="004F5828"/>
    <w:rsid w:val="004F7050"/>
    <w:rsid w:val="00502956"/>
    <w:rsid w:val="005032FF"/>
    <w:rsid w:val="00506E53"/>
    <w:rsid w:val="00507418"/>
    <w:rsid w:val="00507C5D"/>
    <w:rsid w:val="005128DC"/>
    <w:rsid w:val="005133B9"/>
    <w:rsid w:val="00522E14"/>
    <w:rsid w:val="005272C6"/>
    <w:rsid w:val="00527AF1"/>
    <w:rsid w:val="00530C49"/>
    <w:rsid w:val="00533C82"/>
    <w:rsid w:val="00534649"/>
    <w:rsid w:val="00537532"/>
    <w:rsid w:val="00543F88"/>
    <w:rsid w:val="005440D5"/>
    <w:rsid w:val="005449F6"/>
    <w:rsid w:val="005528C9"/>
    <w:rsid w:val="005530C7"/>
    <w:rsid w:val="00554FBE"/>
    <w:rsid w:val="00556B4E"/>
    <w:rsid w:val="0056515E"/>
    <w:rsid w:val="005672CB"/>
    <w:rsid w:val="00567A06"/>
    <w:rsid w:val="00571E39"/>
    <w:rsid w:val="005729B3"/>
    <w:rsid w:val="0057497F"/>
    <w:rsid w:val="00574A5A"/>
    <w:rsid w:val="00577943"/>
    <w:rsid w:val="0058079C"/>
    <w:rsid w:val="00581373"/>
    <w:rsid w:val="0058273C"/>
    <w:rsid w:val="005827BF"/>
    <w:rsid w:val="00584491"/>
    <w:rsid w:val="00584DDD"/>
    <w:rsid w:val="00592544"/>
    <w:rsid w:val="005933A1"/>
    <w:rsid w:val="00595F27"/>
    <w:rsid w:val="005961E8"/>
    <w:rsid w:val="005A19D0"/>
    <w:rsid w:val="005A2E1E"/>
    <w:rsid w:val="005A2FE2"/>
    <w:rsid w:val="005A30C2"/>
    <w:rsid w:val="005A4270"/>
    <w:rsid w:val="005A47E5"/>
    <w:rsid w:val="005A50E5"/>
    <w:rsid w:val="005B173D"/>
    <w:rsid w:val="005B17D8"/>
    <w:rsid w:val="005B1E33"/>
    <w:rsid w:val="005B4291"/>
    <w:rsid w:val="005B4FBF"/>
    <w:rsid w:val="005B6DB4"/>
    <w:rsid w:val="005B6E36"/>
    <w:rsid w:val="005B7085"/>
    <w:rsid w:val="005B73D5"/>
    <w:rsid w:val="005C6AD2"/>
    <w:rsid w:val="005D2E6B"/>
    <w:rsid w:val="005D3421"/>
    <w:rsid w:val="005D3ABB"/>
    <w:rsid w:val="005D414D"/>
    <w:rsid w:val="005D5119"/>
    <w:rsid w:val="005D6358"/>
    <w:rsid w:val="005D688F"/>
    <w:rsid w:val="005D6C77"/>
    <w:rsid w:val="005D7135"/>
    <w:rsid w:val="005E2451"/>
    <w:rsid w:val="005E2B31"/>
    <w:rsid w:val="005E452B"/>
    <w:rsid w:val="005E5173"/>
    <w:rsid w:val="005E5908"/>
    <w:rsid w:val="005E6D86"/>
    <w:rsid w:val="005F0162"/>
    <w:rsid w:val="005F05FE"/>
    <w:rsid w:val="005F08E6"/>
    <w:rsid w:val="005F6322"/>
    <w:rsid w:val="005F7674"/>
    <w:rsid w:val="005F7FAF"/>
    <w:rsid w:val="00600FA6"/>
    <w:rsid w:val="00601E35"/>
    <w:rsid w:val="00601FC6"/>
    <w:rsid w:val="00602029"/>
    <w:rsid w:val="00602A9B"/>
    <w:rsid w:val="00606D1E"/>
    <w:rsid w:val="00611324"/>
    <w:rsid w:val="00612FDF"/>
    <w:rsid w:val="00614154"/>
    <w:rsid w:val="0061431F"/>
    <w:rsid w:val="00614D34"/>
    <w:rsid w:val="0061738F"/>
    <w:rsid w:val="00620391"/>
    <w:rsid w:val="006203FF"/>
    <w:rsid w:val="006243AC"/>
    <w:rsid w:val="00625C11"/>
    <w:rsid w:val="00625C1B"/>
    <w:rsid w:val="00627764"/>
    <w:rsid w:val="006307FB"/>
    <w:rsid w:val="0063284E"/>
    <w:rsid w:val="00632A4F"/>
    <w:rsid w:val="00634B21"/>
    <w:rsid w:val="00634BF4"/>
    <w:rsid w:val="00634FD0"/>
    <w:rsid w:val="0064165F"/>
    <w:rsid w:val="006446BE"/>
    <w:rsid w:val="006452C9"/>
    <w:rsid w:val="00645B94"/>
    <w:rsid w:val="00646E1B"/>
    <w:rsid w:val="0065002D"/>
    <w:rsid w:val="00650DAD"/>
    <w:rsid w:val="0065134A"/>
    <w:rsid w:val="00663BAF"/>
    <w:rsid w:val="006725B4"/>
    <w:rsid w:val="006725F3"/>
    <w:rsid w:val="006768EA"/>
    <w:rsid w:val="00676AB6"/>
    <w:rsid w:val="006775F7"/>
    <w:rsid w:val="00681C54"/>
    <w:rsid w:val="006829C7"/>
    <w:rsid w:val="0068318F"/>
    <w:rsid w:val="0068335E"/>
    <w:rsid w:val="006839E8"/>
    <w:rsid w:val="00687226"/>
    <w:rsid w:val="00692B54"/>
    <w:rsid w:val="00694021"/>
    <w:rsid w:val="00694A3A"/>
    <w:rsid w:val="00694A5F"/>
    <w:rsid w:val="00695592"/>
    <w:rsid w:val="00696706"/>
    <w:rsid w:val="0069786A"/>
    <w:rsid w:val="006A4C09"/>
    <w:rsid w:val="006B0730"/>
    <w:rsid w:val="006B3040"/>
    <w:rsid w:val="006B4DEA"/>
    <w:rsid w:val="006C0F45"/>
    <w:rsid w:val="006C10CB"/>
    <w:rsid w:val="006C241E"/>
    <w:rsid w:val="006C2A88"/>
    <w:rsid w:val="006C31E1"/>
    <w:rsid w:val="006C3596"/>
    <w:rsid w:val="006C42F5"/>
    <w:rsid w:val="006D7ED0"/>
    <w:rsid w:val="006D7F6F"/>
    <w:rsid w:val="006E1916"/>
    <w:rsid w:val="006E1E2E"/>
    <w:rsid w:val="006E1F8E"/>
    <w:rsid w:val="006E3F92"/>
    <w:rsid w:val="006E4286"/>
    <w:rsid w:val="006E6BED"/>
    <w:rsid w:val="006F2521"/>
    <w:rsid w:val="006F2A1C"/>
    <w:rsid w:val="006F3D5D"/>
    <w:rsid w:val="006F51B3"/>
    <w:rsid w:val="006F56D6"/>
    <w:rsid w:val="006F722B"/>
    <w:rsid w:val="00700D56"/>
    <w:rsid w:val="00701B6F"/>
    <w:rsid w:val="00701ECE"/>
    <w:rsid w:val="00702E1A"/>
    <w:rsid w:val="00703F57"/>
    <w:rsid w:val="007045D8"/>
    <w:rsid w:val="007048F4"/>
    <w:rsid w:val="0070503C"/>
    <w:rsid w:val="00707C00"/>
    <w:rsid w:val="00710BDA"/>
    <w:rsid w:val="00710CFC"/>
    <w:rsid w:val="00711A49"/>
    <w:rsid w:val="00714CCC"/>
    <w:rsid w:val="007212CD"/>
    <w:rsid w:val="0072191C"/>
    <w:rsid w:val="0072305F"/>
    <w:rsid w:val="00723ACE"/>
    <w:rsid w:val="00724CD5"/>
    <w:rsid w:val="0072566A"/>
    <w:rsid w:val="00731F7E"/>
    <w:rsid w:val="00735F39"/>
    <w:rsid w:val="0073796D"/>
    <w:rsid w:val="00737D86"/>
    <w:rsid w:val="0074309C"/>
    <w:rsid w:val="00743665"/>
    <w:rsid w:val="007451C2"/>
    <w:rsid w:val="00746097"/>
    <w:rsid w:val="00746AFB"/>
    <w:rsid w:val="007501F4"/>
    <w:rsid w:val="0075046A"/>
    <w:rsid w:val="0075628C"/>
    <w:rsid w:val="00756528"/>
    <w:rsid w:val="00757EEE"/>
    <w:rsid w:val="007601B1"/>
    <w:rsid w:val="00760C0A"/>
    <w:rsid w:val="00762524"/>
    <w:rsid w:val="007626A8"/>
    <w:rsid w:val="007639C9"/>
    <w:rsid w:val="00763D19"/>
    <w:rsid w:val="00764153"/>
    <w:rsid w:val="007701FA"/>
    <w:rsid w:val="00770DF9"/>
    <w:rsid w:val="00772E15"/>
    <w:rsid w:val="00780E1C"/>
    <w:rsid w:val="00783B99"/>
    <w:rsid w:val="00784599"/>
    <w:rsid w:val="00785E77"/>
    <w:rsid w:val="00794F5F"/>
    <w:rsid w:val="007A239E"/>
    <w:rsid w:val="007A7041"/>
    <w:rsid w:val="007A79EC"/>
    <w:rsid w:val="007B20B0"/>
    <w:rsid w:val="007B255D"/>
    <w:rsid w:val="007B2FE2"/>
    <w:rsid w:val="007B45AB"/>
    <w:rsid w:val="007B56E4"/>
    <w:rsid w:val="007B58D9"/>
    <w:rsid w:val="007B58F5"/>
    <w:rsid w:val="007B63B5"/>
    <w:rsid w:val="007B77AE"/>
    <w:rsid w:val="007C1C9B"/>
    <w:rsid w:val="007C2001"/>
    <w:rsid w:val="007C4F89"/>
    <w:rsid w:val="007D64F8"/>
    <w:rsid w:val="007E06B9"/>
    <w:rsid w:val="007E309F"/>
    <w:rsid w:val="007E4C15"/>
    <w:rsid w:val="007E5257"/>
    <w:rsid w:val="007E5BE9"/>
    <w:rsid w:val="007E6879"/>
    <w:rsid w:val="007E743D"/>
    <w:rsid w:val="007F43A4"/>
    <w:rsid w:val="007F6480"/>
    <w:rsid w:val="007F6BEF"/>
    <w:rsid w:val="007F79B5"/>
    <w:rsid w:val="00800CA0"/>
    <w:rsid w:val="00802B78"/>
    <w:rsid w:val="00804D5B"/>
    <w:rsid w:val="00806A12"/>
    <w:rsid w:val="008075AD"/>
    <w:rsid w:val="00807AED"/>
    <w:rsid w:val="00810D0B"/>
    <w:rsid w:val="00814C3E"/>
    <w:rsid w:val="00814D90"/>
    <w:rsid w:val="00814E04"/>
    <w:rsid w:val="00816890"/>
    <w:rsid w:val="00816A42"/>
    <w:rsid w:val="00816D87"/>
    <w:rsid w:val="008207FE"/>
    <w:rsid w:val="00820AFC"/>
    <w:rsid w:val="00821AAF"/>
    <w:rsid w:val="00822154"/>
    <w:rsid w:val="0082216F"/>
    <w:rsid w:val="00824BAE"/>
    <w:rsid w:val="00824E10"/>
    <w:rsid w:val="00826EC6"/>
    <w:rsid w:val="00833FFD"/>
    <w:rsid w:val="00837658"/>
    <w:rsid w:val="00837E86"/>
    <w:rsid w:val="00842504"/>
    <w:rsid w:val="008427CA"/>
    <w:rsid w:val="0084442D"/>
    <w:rsid w:val="00845D12"/>
    <w:rsid w:val="00846889"/>
    <w:rsid w:val="00846A32"/>
    <w:rsid w:val="00852F07"/>
    <w:rsid w:val="00853410"/>
    <w:rsid w:val="00860028"/>
    <w:rsid w:val="00860A91"/>
    <w:rsid w:val="00862C42"/>
    <w:rsid w:val="00862FAC"/>
    <w:rsid w:val="00864A43"/>
    <w:rsid w:val="00864CE6"/>
    <w:rsid w:val="0087054E"/>
    <w:rsid w:val="0087133D"/>
    <w:rsid w:val="00872A65"/>
    <w:rsid w:val="008767C0"/>
    <w:rsid w:val="00880335"/>
    <w:rsid w:val="00882E4C"/>
    <w:rsid w:val="00883507"/>
    <w:rsid w:val="00885EC3"/>
    <w:rsid w:val="00886107"/>
    <w:rsid w:val="0089196D"/>
    <w:rsid w:val="008946B7"/>
    <w:rsid w:val="00894C64"/>
    <w:rsid w:val="008960AD"/>
    <w:rsid w:val="00897200"/>
    <w:rsid w:val="008A44DD"/>
    <w:rsid w:val="008A4762"/>
    <w:rsid w:val="008A60D5"/>
    <w:rsid w:val="008B7CC9"/>
    <w:rsid w:val="008C1F12"/>
    <w:rsid w:val="008C5FA8"/>
    <w:rsid w:val="008C7341"/>
    <w:rsid w:val="008D3B47"/>
    <w:rsid w:val="008D5696"/>
    <w:rsid w:val="008E32DB"/>
    <w:rsid w:val="008E377D"/>
    <w:rsid w:val="008E4183"/>
    <w:rsid w:val="008E71C8"/>
    <w:rsid w:val="008E7CF0"/>
    <w:rsid w:val="008F2D02"/>
    <w:rsid w:val="008F2DE6"/>
    <w:rsid w:val="008F6790"/>
    <w:rsid w:val="008F7FE2"/>
    <w:rsid w:val="00900689"/>
    <w:rsid w:val="0090077F"/>
    <w:rsid w:val="00901D01"/>
    <w:rsid w:val="00902348"/>
    <w:rsid w:val="0091058A"/>
    <w:rsid w:val="00910822"/>
    <w:rsid w:val="009123F8"/>
    <w:rsid w:val="00914761"/>
    <w:rsid w:val="00920577"/>
    <w:rsid w:val="00921C22"/>
    <w:rsid w:val="00923701"/>
    <w:rsid w:val="00930671"/>
    <w:rsid w:val="0093321A"/>
    <w:rsid w:val="00934B12"/>
    <w:rsid w:val="00936E2A"/>
    <w:rsid w:val="0093782F"/>
    <w:rsid w:val="00941C43"/>
    <w:rsid w:val="009425C1"/>
    <w:rsid w:val="0094498F"/>
    <w:rsid w:val="0094607A"/>
    <w:rsid w:val="009460A9"/>
    <w:rsid w:val="00946E4E"/>
    <w:rsid w:val="0094785A"/>
    <w:rsid w:val="00957053"/>
    <w:rsid w:val="009575DF"/>
    <w:rsid w:val="00957A77"/>
    <w:rsid w:val="00960731"/>
    <w:rsid w:val="009622E0"/>
    <w:rsid w:val="00963A20"/>
    <w:rsid w:val="00963C59"/>
    <w:rsid w:val="00965644"/>
    <w:rsid w:val="009656D0"/>
    <w:rsid w:val="00965BCE"/>
    <w:rsid w:val="00967C73"/>
    <w:rsid w:val="00970506"/>
    <w:rsid w:val="00971621"/>
    <w:rsid w:val="00971D95"/>
    <w:rsid w:val="009720A6"/>
    <w:rsid w:val="0097333E"/>
    <w:rsid w:val="00973694"/>
    <w:rsid w:val="009736BA"/>
    <w:rsid w:val="00973909"/>
    <w:rsid w:val="009748E0"/>
    <w:rsid w:val="00975986"/>
    <w:rsid w:val="00976F79"/>
    <w:rsid w:val="009821AA"/>
    <w:rsid w:val="0098260E"/>
    <w:rsid w:val="00982DAE"/>
    <w:rsid w:val="00983141"/>
    <w:rsid w:val="009843F2"/>
    <w:rsid w:val="0099087E"/>
    <w:rsid w:val="00991ED2"/>
    <w:rsid w:val="009942D9"/>
    <w:rsid w:val="00994404"/>
    <w:rsid w:val="00995D71"/>
    <w:rsid w:val="0099605B"/>
    <w:rsid w:val="0099634F"/>
    <w:rsid w:val="009977B1"/>
    <w:rsid w:val="009A16D7"/>
    <w:rsid w:val="009A1DAA"/>
    <w:rsid w:val="009A4C18"/>
    <w:rsid w:val="009A4DB8"/>
    <w:rsid w:val="009A4F2F"/>
    <w:rsid w:val="009A7B10"/>
    <w:rsid w:val="009B3451"/>
    <w:rsid w:val="009B4706"/>
    <w:rsid w:val="009B746A"/>
    <w:rsid w:val="009C1C29"/>
    <w:rsid w:val="009C2641"/>
    <w:rsid w:val="009D2C06"/>
    <w:rsid w:val="009D31B9"/>
    <w:rsid w:val="009D3F20"/>
    <w:rsid w:val="009D551C"/>
    <w:rsid w:val="009D6A81"/>
    <w:rsid w:val="009D70CF"/>
    <w:rsid w:val="009E4E73"/>
    <w:rsid w:val="009E5274"/>
    <w:rsid w:val="009E740F"/>
    <w:rsid w:val="009F0B47"/>
    <w:rsid w:val="009F15B6"/>
    <w:rsid w:val="009F328C"/>
    <w:rsid w:val="009F40CD"/>
    <w:rsid w:val="009F7EAF"/>
    <w:rsid w:val="00A011BF"/>
    <w:rsid w:val="00A043E6"/>
    <w:rsid w:val="00A05352"/>
    <w:rsid w:val="00A05AF4"/>
    <w:rsid w:val="00A05DF8"/>
    <w:rsid w:val="00A0665B"/>
    <w:rsid w:val="00A10B48"/>
    <w:rsid w:val="00A11148"/>
    <w:rsid w:val="00A129DE"/>
    <w:rsid w:val="00A136A8"/>
    <w:rsid w:val="00A145C6"/>
    <w:rsid w:val="00A165B6"/>
    <w:rsid w:val="00A169B9"/>
    <w:rsid w:val="00A22CC9"/>
    <w:rsid w:val="00A24539"/>
    <w:rsid w:val="00A24ADF"/>
    <w:rsid w:val="00A26BFB"/>
    <w:rsid w:val="00A31267"/>
    <w:rsid w:val="00A31655"/>
    <w:rsid w:val="00A31A99"/>
    <w:rsid w:val="00A31D1C"/>
    <w:rsid w:val="00A32076"/>
    <w:rsid w:val="00A3306A"/>
    <w:rsid w:val="00A335A6"/>
    <w:rsid w:val="00A33B0F"/>
    <w:rsid w:val="00A3491B"/>
    <w:rsid w:val="00A34A71"/>
    <w:rsid w:val="00A355BB"/>
    <w:rsid w:val="00A35BC5"/>
    <w:rsid w:val="00A362E1"/>
    <w:rsid w:val="00A42C87"/>
    <w:rsid w:val="00A44E72"/>
    <w:rsid w:val="00A47CAB"/>
    <w:rsid w:val="00A53159"/>
    <w:rsid w:val="00A546F6"/>
    <w:rsid w:val="00A54F53"/>
    <w:rsid w:val="00A555B2"/>
    <w:rsid w:val="00A55EE8"/>
    <w:rsid w:val="00A56138"/>
    <w:rsid w:val="00A56A5D"/>
    <w:rsid w:val="00A602F9"/>
    <w:rsid w:val="00A6203C"/>
    <w:rsid w:val="00A66AF3"/>
    <w:rsid w:val="00A67CCE"/>
    <w:rsid w:val="00A67CDE"/>
    <w:rsid w:val="00A703F7"/>
    <w:rsid w:val="00A70B36"/>
    <w:rsid w:val="00A723E9"/>
    <w:rsid w:val="00A73142"/>
    <w:rsid w:val="00A743CA"/>
    <w:rsid w:val="00A747AB"/>
    <w:rsid w:val="00A76694"/>
    <w:rsid w:val="00A76877"/>
    <w:rsid w:val="00A8005D"/>
    <w:rsid w:val="00A80C92"/>
    <w:rsid w:val="00A80CBE"/>
    <w:rsid w:val="00A816BF"/>
    <w:rsid w:val="00A83BF4"/>
    <w:rsid w:val="00A86ABC"/>
    <w:rsid w:val="00A86B35"/>
    <w:rsid w:val="00A874C3"/>
    <w:rsid w:val="00A917BD"/>
    <w:rsid w:val="00A92C63"/>
    <w:rsid w:val="00A9313E"/>
    <w:rsid w:val="00A96408"/>
    <w:rsid w:val="00AA084D"/>
    <w:rsid w:val="00AA111D"/>
    <w:rsid w:val="00AA11C0"/>
    <w:rsid w:val="00AA4172"/>
    <w:rsid w:val="00AB16AE"/>
    <w:rsid w:val="00AB20C4"/>
    <w:rsid w:val="00AB232E"/>
    <w:rsid w:val="00AB2AB3"/>
    <w:rsid w:val="00AB2FD3"/>
    <w:rsid w:val="00AB4072"/>
    <w:rsid w:val="00AB6041"/>
    <w:rsid w:val="00AB790A"/>
    <w:rsid w:val="00AC49E8"/>
    <w:rsid w:val="00AC64A8"/>
    <w:rsid w:val="00AC7590"/>
    <w:rsid w:val="00AD1855"/>
    <w:rsid w:val="00AD2818"/>
    <w:rsid w:val="00AD2A03"/>
    <w:rsid w:val="00AD2CD7"/>
    <w:rsid w:val="00AD35D8"/>
    <w:rsid w:val="00AD42B5"/>
    <w:rsid w:val="00AD463D"/>
    <w:rsid w:val="00AD5137"/>
    <w:rsid w:val="00AD66F9"/>
    <w:rsid w:val="00AD7C4B"/>
    <w:rsid w:val="00AE2CE5"/>
    <w:rsid w:val="00AE3872"/>
    <w:rsid w:val="00AE4B68"/>
    <w:rsid w:val="00AE6D57"/>
    <w:rsid w:val="00AF00BB"/>
    <w:rsid w:val="00AF0F46"/>
    <w:rsid w:val="00AF1F50"/>
    <w:rsid w:val="00AF30FE"/>
    <w:rsid w:val="00AF52BE"/>
    <w:rsid w:val="00AF570C"/>
    <w:rsid w:val="00AF7384"/>
    <w:rsid w:val="00B021EF"/>
    <w:rsid w:val="00B0552B"/>
    <w:rsid w:val="00B05E09"/>
    <w:rsid w:val="00B106ED"/>
    <w:rsid w:val="00B1245D"/>
    <w:rsid w:val="00B14187"/>
    <w:rsid w:val="00B1707F"/>
    <w:rsid w:val="00B21A6E"/>
    <w:rsid w:val="00B22332"/>
    <w:rsid w:val="00B254F5"/>
    <w:rsid w:val="00B25D36"/>
    <w:rsid w:val="00B26F3F"/>
    <w:rsid w:val="00B27066"/>
    <w:rsid w:val="00B34E2B"/>
    <w:rsid w:val="00B40465"/>
    <w:rsid w:val="00B4091F"/>
    <w:rsid w:val="00B420F1"/>
    <w:rsid w:val="00B4242B"/>
    <w:rsid w:val="00B46F71"/>
    <w:rsid w:val="00B47380"/>
    <w:rsid w:val="00B47435"/>
    <w:rsid w:val="00B50326"/>
    <w:rsid w:val="00B503DD"/>
    <w:rsid w:val="00B539F3"/>
    <w:rsid w:val="00B60AA1"/>
    <w:rsid w:val="00B62498"/>
    <w:rsid w:val="00B637AA"/>
    <w:rsid w:val="00B6513D"/>
    <w:rsid w:val="00B6655F"/>
    <w:rsid w:val="00B70789"/>
    <w:rsid w:val="00B74CE6"/>
    <w:rsid w:val="00B770F8"/>
    <w:rsid w:val="00B77329"/>
    <w:rsid w:val="00B81D2B"/>
    <w:rsid w:val="00B8227E"/>
    <w:rsid w:val="00B83EA6"/>
    <w:rsid w:val="00B842B1"/>
    <w:rsid w:val="00B85649"/>
    <w:rsid w:val="00B86ECF"/>
    <w:rsid w:val="00B87293"/>
    <w:rsid w:val="00B92B29"/>
    <w:rsid w:val="00B93611"/>
    <w:rsid w:val="00B93879"/>
    <w:rsid w:val="00B93A53"/>
    <w:rsid w:val="00B93B95"/>
    <w:rsid w:val="00B94FB9"/>
    <w:rsid w:val="00B969C5"/>
    <w:rsid w:val="00BA0BA5"/>
    <w:rsid w:val="00BA0CCE"/>
    <w:rsid w:val="00BA1881"/>
    <w:rsid w:val="00BA45FA"/>
    <w:rsid w:val="00BB1C28"/>
    <w:rsid w:val="00BB6362"/>
    <w:rsid w:val="00BB648E"/>
    <w:rsid w:val="00BB6BEF"/>
    <w:rsid w:val="00BC079E"/>
    <w:rsid w:val="00BC373C"/>
    <w:rsid w:val="00BC55C2"/>
    <w:rsid w:val="00BD259C"/>
    <w:rsid w:val="00BD3761"/>
    <w:rsid w:val="00BD4D4E"/>
    <w:rsid w:val="00BD54ED"/>
    <w:rsid w:val="00BD56AC"/>
    <w:rsid w:val="00BD77B6"/>
    <w:rsid w:val="00BE441A"/>
    <w:rsid w:val="00BF0D7E"/>
    <w:rsid w:val="00BF310D"/>
    <w:rsid w:val="00BF3FD3"/>
    <w:rsid w:val="00BF42BE"/>
    <w:rsid w:val="00BF541A"/>
    <w:rsid w:val="00C020F8"/>
    <w:rsid w:val="00C03590"/>
    <w:rsid w:val="00C06658"/>
    <w:rsid w:val="00C112A4"/>
    <w:rsid w:val="00C130D9"/>
    <w:rsid w:val="00C13935"/>
    <w:rsid w:val="00C218DF"/>
    <w:rsid w:val="00C2252F"/>
    <w:rsid w:val="00C22543"/>
    <w:rsid w:val="00C3001C"/>
    <w:rsid w:val="00C304AF"/>
    <w:rsid w:val="00C318D4"/>
    <w:rsid w:val="00C35233"/>
    <w:rsid w:val="00C36E3D"/>
    <w:rsid w:val="00C41BF6"/>
    <w:rsid w:val="00C46BEE"/>
    <w:rsid w:val="00C50632"/>
    <w:rsid w:val="00C518D1"/>
    <w:rsid w:val="00C52A75"/>
    <w:rsid w:val="00C54815"/>
    <w:rsid w:val="00C54C06"/>
    <w:rsid w:val="00C56AB6"/>
    <w:rsid w:val="00C56CAF"/>
    <w:rsid w:val="00C57EB1"/>
    <w:rsid w:val="00C629A3"/>
    <w:rsid w:val="00C634B4"/>
    <w:rsid w:val="00C63796"/>
    <w:rsid w:val="00C63B30"/>
    <w:rsid w:val="00C6492C"/>
    <w:rsid w:val="00C66EA2"/>
    <w:rsid w:val="00C73E49"/>
    <w:rsid w:val="00C74792"/>
    <w:rsid w:val="00C74E94"/>
    <w:rsid w:val="00C827B2"/>
    <w:rsid w:val="00C85242"/>
    <w:rsid w:val="00C85E05"/>
    <w:rsid w:val="00C924B1"/>
    <w:rsid w:val="00C9554B"/>
    <w:rsid w:val="00C962A0"/>
    <w:rsid w:val="00CA23B8"/>
    <w:rsid w:val="00CA35E5"/>
    <w:rsid w:val="00CA5BFA"/>
    <w:rsid w:val="00CA5D1B"/>
    <w:rsid w:val="00CA655E"/>
    <w:rsid w:val="00CB287B"/>
    <w:rsid w:val="00CB2CD3"/>
    <w:rsid w:val="00CB365C"/>
    <w:rsid w:val="00CB3A8E"/>
    <w:rsid w:val="00CB708A"/>
    <w:rsid w:val="00CB73D2"/>
    <w:rsid w:val="00CB764B"/>
    <w:rsid w:val="00CC03B1"/>
    <w:rsid w:val="00CC045E"/>
    <w:rsid w:val="00CC08FE"/>
    <w:rsid w:val="00CC2F42"/>
    <w:rsid w:val="00CC3FF3"/>
    <w:rsid w:val="00CC7B0C"/>
    <w:rsid w:val="00CD0AC2"/>
    <w:rsid w:val="00CD0D80"/>
    <w:rsid w:val="00CD723F"/>
    <w:rsid w:val="00CD7B0E"/>
    <w:rsid w:val="00CD7DF9"/>
    <w:rsid w:val="00CE21E4"/>
    <w:rsid w:val="00CE50EA"/>
    <w:rsid w:val="00CE714C"/>
    <w:rsid w:val="00CF18C5"/>
    <w:rsid w:val="00CF1FD3"/>
    <w:rsid w:val="00CF21B6"/>
    <w:rsid w:val="00CF34FD"/>
    <w:rsid w:val="00CF62BA"/>
    <w:rsid w:val="00CF6566"/>
    <w:rsid w:val="00D00298"/>
    <w:rsid w:val="00D022F5"/>
    <w:rsid w:val="00D04DEC"/>
    <w:rsid w:val="00D05929"/>
    <w:rsid w:val="00D07E0F"/>
    <w:rsid w:val="00D10D01"/>
    <w:rsid w:val="00D13A32"/>
    <w:rsid w:val="00D13BD8"/>
    <w:rsid w:val="00D16A00"/>
    <w:rsid w:val="00D17EEE"/>
    <w:rsid w:val="00D21AAD"/>
    <w:rsid w:val="00D223AA"/>
    <w:rsid w:val="00D2357E"/>
    <w:rsid w:val="00D23B37"/>
    <w:rsid w:val="00D303FE"/>
    <w:rsid w:val="00D316B8"/>
    <w:rsid w:val="00D35E52"/>
    <w:rsid w:val="00D372C8"/>
    <w:rsid w:val="00D438E0"/>
    <w:rsid w:val="00D509AD"/>
    <w:rsid w:val="00D50BA9"/>
    <w:rsid w:val="00D51437"/>
    <w:rsid w:val="00D546ED"/>
    <w:rsid w:val="00D54F34"/>
    <w:rsid w:val="00D5723D"/>
    <w:rsid w:val="00D578DE"/>
    <w:rsid w:val="00D60744"/>
    <w:rsid w:val="00D61603"/>
    <w:rsid w:val="00D61F15"/>
    <w:rsid w:val="00D63A22"/>
    <w:rsid w:val="00D6443B"/>
    <w:rsid w:val="00D6743F"/>
    <w:rsid w:val="00D67B8A"/>
    <w:rsid w:val="00D71C20"/>
    <w:rsid w:val="00D74233"/>
    <w:rsid w:val="00D76D27"/>
    <w:rsid w:val="00D80C0E"/>
    <w:rsid w:val="00D8168E"/>
    <w:rsid w:val="00D8312F"/>
    <w:rsid w:val="00D847B1"/>
    <w:rsid w:val="00D84A94"/>
    <w:rsid w:val="00D86AE4"/>
    <w:rsid w:val="00D86FC6"/>
    <w:rsid w:val="00D91300"/>
    <w:rsid w:val="00D936C6"/>
    <w:rsid w:val="00D93840"/>
    <w:rsid w:val="00D94D71"/>
    <w:rsid w:val="00D96404"/>
    <w:rsid w:val="00D96505"/>
    <w:rsid w:val="00D96A7B"/>
    <w:rsid w:val="00DA3E5D"/>
    <w:rsid w:val="00DA473D"/>
    <w:rsid w:val="00DA6EB4"/>
    <w:rsid w:val="00DA7D48"/>
    <w:rsid w:val="00DA7F59"/>
    <w:rsid w:val="00DB4EBC"/>
    <w:rsid w:val="00DB6C8B"/>
    <w:rsid w:val="00DC0900"/>
    <w:rsid w:val="00DC0BCC"/>
    <w:rsid w:val="00DC0EA5"/>
    <w:rsid w:val="00DC40C3"/>
    <w:rsid w:val="00DC703E"/>
    <w:rsid w:val="00DD036E"/>
    <w:rsid w:val="00DD1F09"/>
    <w:rsid w:val="00DD2094"/>
    <w:rsid w:val="00DD6211"/>
    <w:rsid w:val="00DE1335"/>
    <w:rsid w:val="00DE23D8"/>
    <w:rsid w:val="00DE2C76"/>
    <w:rsid w:val="00DE3702"/>
    <w:rsid w:val="00DE3B33"/>
    <w:rsid w:val="00DE3F3D"/>
    <w:rsid w:val="00DE4861"/>
    <w:rsid w:val="00DE50E7"/>
    <w:rsid w:val="00DE5116"/>
    <w:rsid w:val="00DE7785"/>
    <w:rsid w:val="00DE795F"/>
    <w:rsid w:val="00DF4CD4"/>
    <w:rsid w:val="00DF57F9"/>
    <w:rsid w:val="00DF74E0"/>
    <w:rsid w:val="00E009F6"/>
    <w:rsid w:val="00E01FAE"/>
    <w:rsid w:val="00E045BF"/>
    <w:rsid w:val="00E10B18"/>
    <w:rsid w:val="00E131D5"/>
    <w:rsid w:val="00E1704F"/>
    <w:rsid w:val="00E1716E"/>
    <w:rsid w:val="00E17AFB"/>
    <w:rsid w:val="00E17FBB"/>
    <w:rsid w:val="00E21DC8"/>
    <w:rsid w:val="00E25BA1"/>
    <w:rsid w:val="00E2680C"/>
    <w:rsid w:val="00E273E7"/>
    <w:rsid w:val="00E32E68"/>
    <w:rsid w:val="00E33F8A"/>
    <w:rsid w:val="00E34092"/>
    <w:rsid w:val="00E357B9"/>
    <w:rsid w:val="00E35D59"/>
    <w:rsid w:val="00E3777D"/>
    <w:rsid w:val="00E37A19"/>
    <w:rsid w:val="00E37E1E"/>
    <w:rsid w:val="00E40F30"/>
    <w:rsid w:val="00E410FC"/>
    <w:rsid w:val="00E4113E"/>
    <w:rsid w:val="00E41CF9"/>
    <w:rsid w:val="00E431DD"/>
    <w:rsid w:val="00E439D0"/>
    <w:rsid w:val="00E5267E"/>
    <w:rsid w:val="00E52846"/>
    <w:rsid w:val="00E55F14"/>
    <w:rsid w:val="00E626E0"/>
    <w:rsid w:val="00E62BED"/>
    <w:rsid w:val="00E63491"/>
    <w:rsid w:val="00E66833"/>
    <w:rsid w:val="00E70192"/>
    <w:rsid w:val="00E7058A"/>
    <w:rsid w:val="00E706DA"/>
    <w:rsid w:val="00E7232D"/>
    <w:rsid w:val="00E74B20"/>
    <w:rsid w:val="00E80A31"/>
    <w:rsid w:val="00E80B93"/>
    <w:rsid w:val="00E81D8E"/>
    <w:rsid w:val="00E837BD"/>
    <w:rsid w:val="00E8425A"/>
    <w:rsid w:val="00E846E4"/>
    <w:rsid w:val="00E853CC"/>
    <w:rsid w:val="00E8786E"/>
    <w:rsid w:val="00E909B1"/>
    <w:rsid w:val="00E916C1"/>
    <w:rsid w:val="00E946D1"/>
    <w:rsid w:val="00E94AE0"/>
    <w:rsid w:val="00EA05E7"/>
    <w:rsid w:val="00EA1EA0"/>
    <w:rsid w:val="00EA2C65"/>
    <w:rsid w:val="00EA3749"/>
    <w:rsid w:val="00EA4CB7"/>
    <w:rsid w:val="00EA79DC"/>
    <w:rsid w:val="00EB05A1"/>
    <w:rsid w:val="00EB23D1"/>
    <w:rsid w:val="00EB2BFB"/>
    <w:rsid w:val="00EB3402"/>
    <w:rsid w:val="00EB5AFE"/>
    <w:rsid w:val="00EB5EC0"/>
    <w:rsid w:val="00EB7926"/>
    <w:rsid w:val="00EC0692"/>
    <w:rsid w:val="00EC1FDD"/>
    <w:rsid w:val="00EC4B86"/>
    <w:rsid w:val="00EC4EA5"/>
    <w:rsid w:val="00EC60B8"/>
    <w:rsid w:val="00EC6AD6"/>
    <w:rsid w:val="00EC7483"/>
    <w:rsid w:val="00ED1DBB"/>
    <w:rsid w:val="00ED294A"/>
    <w:rsid w:val="00ED31CA"/>
    <w:rsid w:val="00ED40CD"/>
    <w:rsid w:val="00ED4C23"/>
    <w:rsid w:val="00EE1604"/>
    <w:rsid w:val="00EE6388"/>
    <w:rsid w:val="00EE7454"/>
    <w:rsid w:val="00EF2312"/>
    <w:rsid w:val="00EF38C2"/>
    <w:rsid w:val="00EF4320"/>
    <w:rsid w:val="00EF59B7"/>
    <w:rsid w:val="00F0106D"/>
    <w:rsid w:val="00F01F87"/>
    <w:rsid w:val="00F028B4"/>
    <w:rsid w:val="00F041E4"/>
    <w:rsid w:val="00F046E9"/>
    <w:rsid w:val="00F05872"/>
    <w:rsid w:val="00F07108"/>
    <w:rsid w:val="00F10586"/>
    <w:rsid w:val="00F10F61"/>
    <w:rsid w:val="00F11FA4"/>
    <w:rsid w:val="00F143B4"/>
    <w:rsid w:val="00F15703"/>
    <w:rsid w:val="00F15B92"/>
    <w:rsid w:val="00F17AC2"/>
    <w:rsid w:val="00F24665"/>
    <w:rsid w:val="00F260B6"/>
    <w:rsid w:val="00F26F64"/>
    <w:rsid w:val="00F30693"/>
    <w:rsid w:val="00F33254"/>
    <w:rsid w:val="00F35306"/>
    <w:rsid w:val="00F35A71"/>
    <w:rsid w:val="00F37B78"/>
    <w:rsid w:val="00F50159"/>
    <w:rsid w:val="00F50A84"/>
    <w:rsid w:val="00F50B3B"/>
    <w:rsid w:val="00F53A1B"/>
    <w:rsid w:val="00F60217"/>
    <w:rsid w:val="00F604DF"/>
    <w:rsid w:val="00F63223"/>
    <w:rsid w:val="00F6406A"/>
    <w:rsid w:val="00F64F7A"/>
    <w:rsid w:val="00F650EB"/>
    <w:rsid w:val="00F652DE"/>
    <w:rsid w:val="00F6667E"/>
    <w:rsid w:val="00F6774E"/>
    <w:rsid w:val="00F67ED0"/>
    <w:rsid w:val="00F711B2"/>
    <w:rsid w:val="00F71358"/>
    <w:rsid w:val="00F74726"/>
    <w:rsid w:val="00F76AE3"/>
    <w:rsid w:val="00F81778"/>
    <w:rsid w:val="00F82DBF"/>
    <w:rsid w:val="00F842A5"/>
    <w:rsid w:val="00F93332"/>
    <w:rsid w:val="00F9372A"/>
    <w:rsid w:val="00F94782"/>
    <w:rsid w:val="00F96CCE"/>
    <w:rsid w:val="00F9733B"/>
    <w:rsid w:val="00FA1F9C"/>
    <w:rsid w:val="00FA255C"/>
    <w:rsid w:val="00FA58C7"/>
    <w:rsid w:val="00FA5C8A"/>
    <w:rsid w:val="00FA6CFF"/>
    <w:rsid w:val="00FB0049"/>
    <w:rsid w:val="00FB0808"/>
    <w:rsid w:val="00FB3E5B"/>
    <w:rsid w:val="00FB4BC9"/>
    <w:rsid w:val="00FC0C98"/>
    <w:rsid w:val="00FD17BF"/>
    <w:rsid w:val="00FD2537"/>
    <w:rsid w:val="00FD2952"/>
    <w:rsid w:val="00FD58D6"/>
    <w:rsid w:val="00FD5CEC"/>
    <w:rsid w:val="00FE043A"/>
    <w:rsid w:val="00FE1531"/>
    <w:rsid w:val="00FE3D9C"/>
    <w:rsid w:val="00FE4C4C"/>
    <w:rsid w:val="00FE6AD9"/>
    <w:rsid w:val="00FE71A4"/>
    <w:rsid w:val="00FE7FDD"/>
    <w:rsid w:val="00FF49FE"/>
    <w:rsid w:val="00FF4E19"/>
    <w:rsid w:val="00FF5A25"/>
    <w:rsid w:val="00FF6A61"/>
    <w:rsid w:val="00FF6F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7C43C"/>
  <w15:chartTrackingRefBased/>
  <w15:docId w15:val="{0973FD50-7443-403C-AC44-4E3CF582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utch 801 SWA" w:eastAsia="Times New Roman" w:hAnsi="Dutch 801 SWA"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513"/>
    <w:rPr>
      <w:rFonts w:ascii="Arial" w:hAnsi="Arial"/>
      <w:sz w:val="22"/>
      <w:lang w:val="de-DE" w:eastAsia="de-DE"/>
    </w:rPr>
  </w:style>
  <w:style w:type="paragraph" w:styleId="Heading1">
    <w:name w:val="heading 1"/>
    <w:aliases w:val="Heading 11"/>
    <w:basedOn w:val="Normal"/>
    <w:next w:val="Normal"/>
    <w:uiPriority w:val="9"/>
    <w:qFormat/>
    <w:rsid w:val="00C13935"/>
    <w:pPr>
      <w:keepNext/>
      <w:widowControl w:val="0"/>
      <w:numPr>
        <w:numId w:val="1"/>
      </w:numPr>
      <w:spacing w:before="240" w:after="120"/>
      <w:outlineLvl w:val="0"/>
    </w:pPr>
    <w:rPr>
      <w:rFonts w:ascii="Times New Roman" w:hAnsi="Times New Roman"/>
      <w:b/>
      <w:bCs/>
      <w:kern w:val="28"/>
      <w:sz w:val="28"/>
      <w:szCs w:val="28"/>
      <w:lang w:val="en-US" w:eastAsia="fr-FR"/>
    </w:rPr>
  </w:style>
  <w:style w:type="paragraph" w:styleId="Heading2">
    <w:name w:val="heading 2"/>
    <w:aliases w:val="Heading 21,h2"/>
    <w:basedOn w:val="Normal"/>
    <w:next w:val="Normal"/>
    <w:link w:val="Heading2Char"/>
    <w:uiPriority w:val="9"/>
    <w:qFormat/>
    <w:rsid w:val="00C13935"/>
    <w:pPr>
      <w:keepNext/>
      <w:numPr>
        <w:ilvl w:val="1"/>
        <w:numId w:val="1"/>
      </w:numPr>
      <w:spacing w:before="240" w:after="60"/>
      <w:jc w:val="both"/>
      <w:outlineLvl w:val="1"/>
    </w:pPr>
    <w:rPr>
      <w:rFonts w:ascii="Times New Roman" w:hAnsi="Times New Roman"/>
      <w:b/>
      <w:bCs/>
      <w:i/>
      <w:iCs/>
      <w:sz w:val="24"/>
      <w:szCs w:val="24"/>
      <w:u w:val="single"/>
      <w:lang w:val="en-GB" w:eastAsia="fr-FR"/>
    </w:rPr>
  </w:style>
  <w:style w:type="paragraph" w:styleId="Heading3">
    <w:name w:val="heading 3"/>
    <w:aliases w:val="Heading 31,h3"/>
    <w:basedOn w:val="Normal"/>
    <w:next w:val="Normal"/>
    <w:link w:val="Heading3Char"/>
    <w:uiPriority w:val="9"/>
    <w:qFormat/>
    <w:rsid w:val="00C13935"/>
    <w:pPr>
      <w:keepNext/>
      <w:widowControl w:val="0"/>
      <w:numPr>
        <w:ilvl w:val="2"/>
        <w:numId w:val="1"/>
      </w:numPr>
      <w:spacing w:before="240" w:after="60"/>
      <w:jc w:val="both"/>
      <w:outlineLvl w:val="2"/>
    </w:pPr>
    <w:rPr>
      <w:rFonts w:ascii="Times New Roman" w:hAnsi="Times New Roman"/>
      <w:b/>
      <w:bCs/>
      <w:sz w:val="24"/>
      <w:szCs w:val="24"/>
      <w:lang w:val="en-GB" w:eastAsia="fr-FR"/>
    </w:rPr>
  </w:style>
  <w:style w:type="paragraph" w:styleId="Heading4">
    <w:name w:val="heading 4"/>
    <w:aliases w:val="Heading 41,h4"/>
    <w:basedOn w:val="Normal"/>
    <w:next w:val="Normal"/>
    <w:uiPriority w:val="9"/>
    <w:qFormat/>
    <w:rsid w:val="00C13935"/>
    <w:pPr>
      <w:keepNext/>
      <w:widowControl w:val="0"/>
      <w:numPr>
        <w:ilvl w:val="3"/>
        <w:numId w:val="1"/>
      </w:numPr>
      <w:spacing w:before="240" w:after="60"/>
      <w:outlineLvl w:val="3"/>
    </w:pPr>
    <w:rPr>
      <w:b/>
      <w:bCs/>
      <w:sz w:val="24"/>
      <w:szCs w:val="24"/>
      <w:lang w:val="en-US" w:eastAsia="fr-FR"/>
    </w:rPr>
  </w:style>
  <w:style w:type="paragraph" w:styleId="Heading5">
    <w:name w:val="heading 5"/>
    <w:aliases w:val="Heading 51"/>
    <w:basedOn w:val="Normal"/>
    <w:next w:val="Normal"/>
    <w:uiPriority w:val="9"/>
    <w:qFormat/>
    <w:rsid w:val="00C13935"/>
    <w:pPr>
      <w:widowControl w:val="0"/>
      <w:numPr>
        <w:ilvl w:val="4"/>
        <w:numId w:val="1"/>
      </w:numPr>
      <w:spacing w:before="240" w:after="60"/>
      <w:outlineLvl w:val="4"/>
    </w:pPr>
    <w:rPr>
      <w:szCs w:val="22"/>
      <w:lang w:val="en-US" w:eastAsia="fr-FR"/>
    </w:rPr>
  </w:style>
  <w:style w:type="paragraph" w:styleId="Heading6">
    <w:name w:val="heading 6"/>
    <w:basedOn w:val="Normal"/>
    <w:next w:val="Normal"/>
    <w:uiPriority w:val="9"/>
    <w:qFormat/>
    <w:rsid w:val="00C13935"/>
    <w:pPr>
      <w:widowControl w:val="0"/>
      <w:numPr>
        <w:ilvl w:val="5"/>
        <w:numId w:val="1"/>
      </w:numPr>
      <w:spacing w:before="240" w:after="60"/>
      <w:outlineLvl w:val="5"/>
    </w:pPr>
    <w:rPr>
      <w:rFonts w:ascii="Times New Roman" w:hAnsi="Times New Roman"/>
      <w:i/>
      <w:iCs/>
      <w:szCs w:val="22"/>
      <w:lang w:val="en-US" w:eastAsia="fr-FR"/>
    </w:rPr>
  </w:style>
  <w:style w:type="paragraph" w:styleId="Heading7">
    <w:name w:val="heading 7"/>
    <w:basedOn w:val="Normal"/>
    <w:next w:val="Normal"/>
    <w:uiPriority w:val="9"/>
    <w:qFormat/>
    <w:rsid w:val="00C13935"/>
    <w:pPr>
      <w:widowControl w:val="0"/>
      <w:numPr>
        <w:ilvl w:val="6"/>
        <w:numId w:val="1"/>
      </w:numPr>
      <w:spacing w:before="240" w:after="60"/>
      <w:outlineLvl w:val="6"/>
    </w:pPr>
    <w:rPr>
      <w:sz w:val="20"/>
      <w:lang w:val="en-US" w:eastAsia="fr-FR"/>
    </w:rPr>
  </w:style>
  <w:style w:type="paragraph" w:styleId="Heading8">
    <w:name w:val="heading 8"/>
    <w:aliases w:val="Annex,Appendix,Annex2,Appendix1,Annex3,Appendix2,Annex4,Appendix3,Annex5,Appendix4,Annex6,Appendix5"/>
    <w:basedOn w:val="Normal"/>
    <w:next w:val="Normal"/>
    <w:uiPriority w:val="9"/>
    <w:qFormat/>
    <w:rsid w:val="00C13935"/>
    <w:pPr>
      <w:widowControl w:val="0"/>
      <w:numPr>
        <w:ilvl w:val="7"/>
        <w:numId w:val="1"/>
      </w:numPr>
      <w:spacing w:before="240" w:after="60"/>
      <w:outlineLvl w:val="7"/>
    </w:pPr>
    <w:rPr>
      <w:i/>
      <w:iCs/>
      <w:sz w:val="20"/>
      <w:lang w:val="en-US" w:eastAsia="fr-FR"/>
    </w:rPr>
  </w:style>
  <w:style w:type="paragraph" w:styleId="Heading9">
    <w:name w:val="heading 9"/>
    <w:aliases w:val="Annex1,Appen 1,Annex11,Appen 11,Annex12,Appen 12,Annex13,Appen 13,Annex14,Appen 14,Annex15,Appen 15"/>
    <w:basedOn w:val="Normal"/>
    <w:next w:val="Normal"/>
    <w:uiPriority w:val="9"/>
    <w:qFormat/>
    <w:rsid w:val="00C13935"/>
    <w:pPr>
      <w:widowControl w:val="0"/>
      <w:numPr>
        <w:ilvl w:val="8"/>
        <w:numId w:val="1"/>
      </w:numPr>
      <w:spacing w:before="240" w:after="60"/>
      <w:outlineLvl w:val="8"/>
    </w:pPr>
    <w:rPr>
      <w:b/>
      <w:bCs/>
      <w:i/>
      <w:iCs/>
      <w:sz w:val="18"/>
      <w:szCs w:val="18"/>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C13935"/>
    <w:pPr>
      <w:spacing w:after="120"/>
      <w:jc w:val="right"/>
    </w:pPr>
    <w:rPr>
      <w:i/>
      <w:sz w:val="20"/>
    </w:rPr>
  </w:style>
  <w:style w:type="paragraph" w:styleId="Footer">
    <w:name w:val="footer"/>
    <w:basedOn w:val="Normal"/>
    <w:link w:val="FooterChar"/>
    <w:uiPriority w:val="99"/>
    <w:rsid w:val="00C13935"/>
    <w:pPr>
      <w:tabs>
        <w:tab w:val="center" w:pos="4819"/>
        <w:tab w:val="right" w:pos="9071"/>
      </w:tabs>
    </w:pPr>
    <w:rPr>
      <w:rFonts w:ascii="Helv" w:hAnsi="Helv"/>
    </w:rPr>
  </w:style>
  <w:style w:type="character" w:styleId="PageNumber">
    <w:name w:val="page number"/>
    <w:basedOn w:val="DefaultParagraphFont"/>
    <w:rsid w:val="00C13935"/>
  </w:style>
  <w:style w:type="paragraph" w:styleId="Index1">
    <w:name w:val="index 1"/>
    <w:basedOn w:val="Normal"/>
    <w:next w:val="Normal"/>
    <w:autoRedefine/>
    <w:semiHidden/>
    <w:rsid w:val="00C13935"/>
  </w:style>
  <w:style w:type="paragraph" w:styleId="Header">
    <w:name w:val="header"/>
    <w:basedOn w:val="Normal"/>
    <w:link w:val="HeaderChar"/>
    <w:uiPriority w:val="99"/>
    <w:rsid w:val="00C13935"/>
    <w:pPr>
      <w:tabs>
        <w:tab w:val="center" w:pos="4536"/>
        <w:tab w:val="right" w:pos="9072"/>
      </w:tabs>
    </w:pPr>
  </w:style>
  <w:style w:type="paragraph" w:customStyle="1" w:styleId="Absenderdaten">
    <w:name w:val="Absenderdaten"/>
    <w:basedOn w:val="Normal"/>
    <w:rsid w:val="00C13935"/>
    <w:rPr>
      <w:sz w:val="16"/>
    </w:rPr>
  </w:style>
  <w:style w:type="paragraph" w:customStyle="1" w:styleId="Absender">
    <w:name w:val="Absender"/>
    <w:basedOn w:val="Normal"/>
    <w:rsid w:val="00C13935"/>
    <w:rPr>
      <w:noProof/>
      <w:sz w:val="13"/>
    </w:rPr>
  </w:style>
  <w:style w:type="paragraph" w:customStyle="1" w:styleId="Unterzeichnerzeile">
    <w:name w:val="Unterzeichnerzeile"/>
    <w:basedOn w:val="Normal"/>
    <w:rsid w:val="00C13935"/>
    <w:pPr>
      <w:tabs>
        <w:tab w:val="left" w:pos="4820"/>
      </w:tabs>
    </w:pPr>
    <w:rPr>
      <w:sz w:val="18"/>
    </w:rPr>
  </w:style>
  <w:style w:type="paragraph" w:customStyle="1" w:styleId="Anschrift">
    <w:name w:val="Anschrift"/>
    <w:basedOn w:val="Normal"/>
    <w:rsid w:val="00C13935"/>
    <w:rPr>
      <w:sz w:val="20"/>
    </w:rPr>
  </w:style>
  <w:style w:type="paragraph" w:styleId="BodyTextIndent2">
    <w:name w:val="Body Text Indent 2"/>
    <w:basedOn w:val="Normal"/>
    <w:rsid w:val="00C13935"/>
    <w:pPr>
      <w:spacing w:line="264" w:lineRule="auto"/>
      <w:ind w:left="708"/>
      <w:jc w:val="both"/>
    </w:pPr>
    <w:rPr>
      <w:rFonts w:ascii="Times New Roman" w:hAnsi="Times New Roman"/>
      <w:sz w:val="24"/>
      <w:szCs w:val="24"/>
      <w:lang w:val="en-GB" w:eastAsia="fr-FR"/>
    </w:rPr>
  </w:style>
  <w:style w:type="paragraph" w:styleId="BodyTextIndent">
    <w:name w:val="Body Text Indent"/>
    <w:basedOn w:val="Normal"/>
    <w:rsid w:val="00C13935"/>
    <w:pPr>
      <w:widowControl w:val="0"/>
      <w:ind w:left="284"/>
      <w:jc w:val="both"/>
    </w:pPr>
    <w:rPr>
      <w:rFonts w:ascii="Times New Roman" w:hAnsi="Times New Roman"/>
      <w:sz w:val="24"/>
      <w:szCs w:val="24"/>
      <w:lang w:val="en-US" w:eastAsia="fr-FR"/>
    </w:rPr>
  </w:style>
  <w:style w:type="paragraph" w:styleId="BodyTextIndent3">
    <w:name w:val="Body Text Indent 3"/>
    <w:basedOn w:val="Normal"/>
    <w:rsid w:val="00C13935"/>
    <w:pPr>
      <w:widowControl w:val="0"/>
      <w:ind w:left="1080"/>
    </w:pPr>
    <w:rPr>
      <w:rFonts w:ascii="Times New Roman" w:hAnsi="Times New Roman"/>
      <w:sz w:val="24"/>
      <w:szCs w:val="24"/>
      <w:lang w:val="en-US" w:eastAsia="fr-FR"/>
    </w:rPr>
  </w:style>
  <w:style w:type="paragraph" w:styleId="BodyText">
    <w:name w:val="Body Text"/>
    <w:basedOn w:val="Normal"/>
    <w:link w:val="BodyTextChar"/>
    <w:rsid w:val="00C13935"/>
    <w:pPr>
      <w:ind w:left="567"/>
      <w:jc w:val="both"/>
    </w:pPr>
    <w:rPr>
      <w:rFonts w:cs="Arial"/>
      <w:szCs w:val="24"/>
      <w:lang w:val="en-US" w:eastAsia="fr-FR"/>
    </w:rPr>
  </w:style>
  <w:style w:type="paragraph" w:styleId="BodyText2">
    <w:name w:val="Body Text 2"/>
    <w:basedOn w:val="Normal"/>
    <w:rsid w:val="00C13935"/>
    <w:pPr>
      <w:jc w:val="both"/>
    </w:pPr>
    <w:rPr>
      <w:rFonts w:ascii="Times New Roman" w:hAnsi="Times New Roman"/>
      <w:sz w:val="20"/>
      <w:szCs w:val="24"/>
      <w:lang w:val="en-US" w:eastAsia="fr-FR"/>
    </w:rPr>
  </w:style>
  <w:style w:type="paragraph" w:customStyle="1" w:styleId="xl24">
    <w:name w:val="xl24"/>
    <w:basedOn w:val="Normal"/>
    <w:rsid w:val="00C13935"/>
    <w:pPr>
      <w:spacing w:before="100" w:beforeAutospacing="1" w:after="100" w:afterAutospacing="1"/>
    </w:pPr>
    <w:rPr>
      <w:rFonts w:ascii="Arial Unicode MS" w:eastAsia="Arial Unicode MS" w:hAnsi="Arial Unicode MS" w:cs="Arial Unicode MS"/>
      <w:sz w:val="16"/>
      <w:szCs w:val="16"/>
      <w:lang w:val="fr-FR" w:eastAsia="fr-FR"/>
    </w:rPr>
  </w:style>
  <w:style w:type="paragraph" w:styleId="Title">
    <w:name w:val="Title"/>
    <w:basedOn w:val="Normal"/>
    <w:link w:val="TitleChar"/>
    <w:qFormat/>
    <w:rsid w:val="00C13935"/>
    <w:pPr>
      <w:jc w:val="center"/>
    </w:pPr>
    <w:rPr>
      <w:rFonts w:ascii="Times New Roman" w:hAnsi="Times New Roman"/>
      <w:b/>
      <w:bCs/>
      <w:sz w:val="24"/>
      <w:szCs w:val="24"/>
      <w:u w:val="single"/>
      <w:lang w:val="en-US" w:eastAsia="fr-FR"/>
    </w:rPr>
  </w:style>
  <w:style w:type="paragraph" w:styleId="BodyText3">
    <w:name w:val="Body Text 3"/>
    <w:basedOn w:val="Normal"/>
    <w:rsid w:val="00C13935"/>
    <w:rPr>
      <w:color w:val="FF0000"/>
    </w:rPr>
  </w:style>
  <w:style w:type="paragraph" w:styleId="TOC1">
    <w:name w:val="toc 1"/>
    <w:basedOn w:val="Normal"/>
    <w:next w:val="Normal"/>
    <w:autoRedefine/>
    <w:uiPriority w:val="39"/>
    <w:rsid w:val="007A79EC"/>
    <w:pPr>
      <w:tabs>
        <w:tab w:val="left" w:pos="450"/>
        <w:tab w:val="right" w:leader="dot" w:pos="10070"/>
      </w:tabs>
    </w:pPr>
  </w:style>
  <w:style w:type="paragraph" w:styleId="TOC3">
    <w:name w:val="toc 3"/>
    <w:basedOn w:val="Normal"/>
    <w:next w:val="Normal"/>
    <w:autoRedefine/>
    <w:uiPriority w:val="39"/>
    <w:rsid w:val="004063D7"/>
    <w:pPr>
      <w:tabs>
        <w:tab w:val="left" w:pos="2602"/>
        <w:tab w:val="left" w:pos="9372"/>
        <w:tab w:val="right" w:leader="dot" w:pos="10070"/>
      </w:tabs>
      <w:ind w:left="440"/>
    </w:pPr>
  </w:style>
  <w:style w:type="paragraph" w:styleId="TOC4">
    <w:name w:val="toc 4"/>
    <w:basedOn w:val="Normal"/>
    <w:next w:val="Normal"/>
    <w:autoRedefine/>
    <w:uiPriority w:val="39"/>
    <w:rsid w:val="00C13935"/>
    <w:pPr>
      <w:ind w:left="660"/>
    </w:pPr>
  </w:style>
  <w:style w:type="paragraph" w:styleId="TOC5">
    <w:name w:val="toc 5"/>
    <w:basedOn w:val="Normal"/>
    <w:next w:val="Normal"/>
    <w:autoRedefine/>
    <w:uiPriority w:val="39"/>
    <w:rsid w:val="00C13935"/>
    <w:pPr>
      <w:ind w:left="880"/>
    </w:pPr>
  </w:style>
  <w:style w:type="paragraph" w:styleId="TOC6">
    <w:name w:val="toc 6"/>
    <w:basedOn w:val="Normal"/>
    <w:next w:val="Normal"/>
    <w:autoRedefine/>
    <w:uiPriority w:val="39"/>
    <w:rsid w:val="00C13935"/>
    <w:pPr>
      <w:ind w:left="1100"/>
    </w:pPr>
  </w:style>
  <w:style w:type="paragraph" w:styleId="TOC7">
    <w:name w:val="toc 7"/>
    <w:basedOn w:val="Normal"/>
    <w:next w:val="Normal"/>
    <w:autoRedefine/>
    <w:uiPriority w:val="39"/>
    <w:rsid w:val="00C13935"/>
    <w:pPr>
      <w:ind w:left="1320"/>
    </w:pPr>
  </w:style>
  <w:style w:type="paragraph" w:styleId="TOC8">
    <w:name w:val="toc 8"/>
    <w:basedOn w:val="Normal"/>
    <w:next w:val="Normal"/>
    <w:autoRedefine/>
    <w:uiPriority w:val="39"/>
    <w:rsid w:val="00C13935"/>
    <w:pPr>
      <w:ind w:left="1540"/>
    </w:pPr>
  </w:style>
  <w:style w:type="paragraph" w:styleId="TOC9">
    <w:name w:val="toc 9"/>
    <w:basedOn w:val="Normal"/>
    <w:next w:val="Normal"/>
    <w:autoRedefine/>
    <w:uiPriority w:val="39"/>
    <w:rsid w:val="00C13935"/>
    <w:pPr>
      <w:ind w:left="1760"/>
    </w:pPr>
  </w:style>
  <w:style w:type="character" w:styleId="Hyperlink">
    <w:name w:val="Hyperlink"/>
    <w:uiPriority w:val="99"/>
    <w:rsid w:val="00C13935"/>
    <w:rPr>
      <w:color w:val="0000FF"/>
      <w:u w:val="single"/>
    </w:rPr>
  </w:style>
  <w:style w:type="paragraph" w:customStyle="1" w:styleId="xl22">
    <w:name w:val="xl22"/>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8"/>
      <w:szCs w:val="18"/>
      <w:lang w:val="fr-FR" w:eastAsia="fr-FR"/>
    </w:rPr>
  </w:style>
  <w:style w:type="paragraph" w:customStyle="1" w:styleId="xl23">
    <w:name w:val="xl23"/>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color w:val="0000FF"/>
      <w:sz w:val="18"/>
      <w:szCs w:val="18"/>
      <w:lang w:val="fr-FR" w:eastAsia="fr-FR"/>
    </w:rPr>
  </w:style>
  <w:style w:type="paragraph" w:customStyle="1" w:styleId="xl25">
    <w:name w:val="xl25"/>
    <w:basedOn w:val="Normal"/>
    <w:rsid w:val="00C13935"/>
    <w:pPr>
      <w:spacing w:before="100" w:beforeAutospacing="1" w:after="100" w:afterAutospacing="1"/>
    </w:pPr>
    <w:rPr>
      <w:rFonts w:eastAsia="Arial Unicode MS" w:cs="Arial"/>
      <w:sz w:val="18"/>
      <w:szCs w:val="18"/>
      <w:lang w:val="fr-FR" w:eastAsia="fr-FR"/>
    </w:rPr>
  </w:style>
  <w:style w:type="paragraph" w:customStyle="1" w:styleId="xl26">
    <w:name w:val="xl26"/>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color w:val="0000FF"/>
      <w:sz w:val="18"/>
      <w:szCs w:val="18"/>
      <w:lang w:val="fr-FR" w:eastAsia="fr-FR"/>
    </w:rPr>
  </w:style>
  <w:style w:type="paragraph" w:customStyle="1" w:styleId="xl27">
    <w:name w:val="xl27"/>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8"/>
      <w:szCs w:val="18"/>
      <w:lang w:val="fr-FR" w:eastAsia="fr-FR"/>
    </w:rPr>
  </w:style>
  <w:style w:type="paragraph" w:customStyle="1" w:styleId="xl28">
    <w:name w:val="xl28"/>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color w:val="FF0000"/>
      <w:sz w:val="18"/>
      <w:szCs w:val="18"/>
      <w:lang w:val="fr-FR" w:eastAsia="fr-FR"/>
    </w:rPr>
  </w:style>
  <w:style w:type="paragraph" w:customStyle="1" w:styleId="xl29">
    <w:name w:val="xl29"/>
    <w:basedOn w:val="Normal"/>
    <w:rsid w:val="00C13935"/>
    <w:pPr>
      <w:spacing w:before="100" w:beforeAutospacing="1" w:after="100" w:afterAutospacing="1"/>
    </w:pPr>
    <w:rPr>
      <w:rFonts w:eastAsia="Arial Unicode MS" w:cs="Arial"/>
      <w:color w:val="FF0000"/>
      <w:sz w:val="18"/>
      <w:szCs w:val="18"/>
      <w:lang w:val="fr-FR" w:eastAsia="fr-FR"/>
    </w:rPr>
  </w:style>
  <w:style w:type="paragraph" w:customStyle="1" w:styleId="xl30">
    <w:name w:val="xl30"/>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00"/>
      <w:sz w:val="18"/>
      <w:szCs w:val="18"/>
      <w:lang w:val="fr-FR" w:eastAsia="fr-FR"/>
    </w:rPr>
  </w:style>
  <w:style w:type="paragraph" w:customStyle="1" w:styleId="xl31">
    <w:name w:val="xl31"/>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FF"/>
      <w:sz w:val="18"/>
      <w:szCs w:val="18"/>
      <w:lang w:val="fr-FR" w:eastAsia="fr-FR"/>
    </w:rPr>
  </w:style>
  <w:style w:type="character" w:styleId="FollowedHyperlink">
    <w:name w:val="FollowedHyperlink"/>
    <w:rsid w:val="00C13935"/>
    <w:rPr>
      <w:color w:val="800080"/>
      <w:u w:val="single"/>
    </w:rPr>
  </w:style>
  <w:style w:type="paragraph" w:customStyle="1" w:styleId="xl32">
    <w:name w:val="xl32"/>
    <w:basedOn w:val="Normal"/>
    <w:rsid w:val="00C13935"/>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lang w:val="fr-FR" w:eastAsia="fr-FR"/>
    </w:rPr>
  </w:style>
  <w:style w:type="paragraph" w:customStyle="1" w:styleId="xl33">
    <w:name w:val="xl33"/>
    <w:basedOn w:val="Normal"/>
    <w:rsid w:val="00C13935"/>
    <w:pPr>
      <w:pBdr>
        <w:top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lang w:val="fr-FR" w:eastAsia="fr-FR"/>
    </w:rPr>
  </w:style>
  <w:style w:type="paragraph" w:customStyle="1" w:styleId="xl34">
    <w:name w:val="xl34"/>
    <w:basedOn w:val="Normal"/>
    <w:rsid w:val="00C13935"/>
    <w:pPr>
      <w:pBdr>
        <w:top w:val="single" w:sz="8"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5">
    <w:name w:val="xl35"/>
    <w:basedOn w:val="Normal"/>
    <w:rsid w:val="00C13935"/>
    <w:pPr>
      <w:pBdr>
        <w:top w:val="single" w:sz="4"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6">
    <w:name w:val="xl36"/>
    <w:basedOn w:val="Normal"/>
    <w:rsid w:val="00C13935"/>
    <w:pPr>
      <w:pBdr>
        <w:top w:val="single" w:sz="4" w:space="0" w:color="auto"/>
        <w:left w:val="single" w:sz="8" w:space="0" w:color="auto"/>
        <w:bottom w:val="single" w:sz="8" w:space="0" w:color="auto"/>
        <w:right w:val="single" w:sz="8" w:space="0" w:color="auto"/>
      </w:pBdr>
      <w:spacing w:before="100" w:beforeAutospacing="1" w:after="100" w:afterAutospacing="1"/>
    </w:pPr>
    <w:rPr>
      <w:rFonts w:eastAsia="Arial Unicode MS" w:cs="Arial"/>
      <w:i/>
      <w:iCs/>
      <w:sz w:val="24"/>
      <w:szCs w:val="24"/>
      <w:lang w:val="fr-FR" w:eastAsia="fr-FR"/>
    </w:rPr>
  </w:style>
  <w:style w:type="character" w:customStyle="1" w:styleId="EmailStyle571">
    <w:name w:val="EmailStyle571"/>
    <w:rsid w:val="00C13935"/>
    <w:rPr>
      <w:rFonts w:ascii="Arial" w:hAnsi="Arial" w:cs="Arial"/>
      <w:color w:val="000000"/>
      <w:sz w:val="20"/>
    </w:rPr>
  </w:style>
  <w:style w:type="table" w:styleId="TableGrid">
    <w:name w:val="Table Grid"/>
    <w:basedOn w:val="TableNormal"/>
    <w:uiPriority w:val="39"/>
    <w:rsid w:val="00B05E0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667C9"/>
    <w:pPr>
      <w:bidi/>
      <w:ind w:left="720"/>
    </w:pPr>
    <w:rPr>
      <w:rFonts w:ascii="Times New Roman" w:hAnsi="Times New Roman"/>
      <w:sz w:val="24"/>
      <w:szCs w:val="24"/>
      <w:lang w:val="en-US" w:eastAsia="ar-SA"/>
    </w:rPr>
  </w:style>
  <w:style w:type="character" w:customStyle="1" w:styleId="TitleChar">
    <w:name w:val="Title Char"/>
    <w:link w:val="Title"/>
    <w:rsid w:val="00296CC0"/>
    <w:rPr>
      <w:rFonts w:ascii="Times New Roman" w:hAnsi="Times New Roman"/>
      <w:b/>
      <w:bCs/>
      <w:sz w:val="24"/>
      <w:szCs w:val="24"/>
      <w:u w:val="single"/>
      <w:lang w:eastAsia="fr-FR"/>
    </w:rPr>
  </w:style>
  <w:style w:type="paragraph" w:styleId="Subtitle">
    <w:name w:val="Subtitle"/>
    <w:basedOn w:val="Normal"/>
    <w:link w:val="SubtitleChar"/>
    <w:qFormat/>
    <w:rsid w:val="00296CC0"/>
    <w:pPr>
      <w:jc w:val="center"/>
    </w:pPr>
    <w:rPr>
      <w:rFonts w:cs="Arial"/>
      <w:b/>
      <w:bCs/>
      <w:sz w:val="24"/>
      <w:szCs w:val="24"/>
      <w:lang w:val="en-US" w:eastAsia="ar-SA"/>
    </w:rPr>
  </w:style>
  <w:style w:type="character" w:customStyle="1" w:styleId="SubtitleChar">
    <w:name w:val="Subtitle Char"/>
    <w:link w:val="Subtitle"/>
    <w:rsid w:val="00296CC0"/>
    <w:rPr>
      <w:rFonts w:ascii="Arial" w:hAnsi="Arial" w:cs="Arial"/>
      <w:b/>
      <w:bCs/>
      <w:sz w:val="24"/>
      <w:szCs w:val="24"/>
      <w:lang w:eastAsia="ar-SA"/>
    </w:rPr>
  </w:style>
  <w:style w:type="paragraph" w:styleId="Revision">
    <w:name w:val="Revision"/>
    <w:hidden/>
    <w:uiPriority w:val="99"/>
    <w:semiHidden/>
    <w:rsid w:val="004F7050"/>
    <w:rPr>
      <w:rFonts w:ascii="Arial" w:hAnsi="Arial"/>
      <w:sz w:val="22"/>
      <w:lang w:val="de-DE" w:eastAsia="de-DE"/>
    </w:rPr>
  </w:style>
  <w:style w:type="paragraph" w:styleId="BalloonText">
    <w:name w:val="Balloon Text"/>
    <w:basedOn w:val="Normal"/>
    <w:link w:val="BalloonTextChar"/>
    <w:rsid w:val="004F7050"/>
    <w:rPr>
      <w:rFonts w:ascii="Tahoma" w:hAnsi="Tahoma" w:cs="Tahoma"/>
      <w:sz w:val="16"/>
      <w:szCs w:val="16"/>
    </w:rPr>
  </w:style>
  <w:style w:type="character" w:customStyle="1" w:styleId="BalloonTextChar">
    <w:name w:val="Balloon Text Char"/>
    <w:link w:val="BalloonText"/>
    <w:rsid w:val="004F7050"/>
    <w:rPr>
      <w:rFonts w:ascii="Tahoma" w:hAnsi="Tahoma" w:cs="Tahoma"/>
      <w:sz w:val="16"/>
      <w:szCs w:val="16"/>
      <w:lang w:val="de-DE" w:eastAsia="de-DE"/>
    </w:rPr>
  </w:style>
  <w:style w:type="character" w:styleId="CommentReference">
    <w:name w:val="annotation reference"/>
    <w:rsid w:val="00FE7FDD"/>
    <w:rPr>
      <w:sz w:val="16"/>
      <w:szCs w:val="16"/>
    </w:rPr>
  </w:style>
  <w:style w:type="paragraph" w:styleId="CommentText">
    <w:name w:val="annotation text"/>
    <w:basedOn w:val="Normal"/>
    <w:link w:val="CommentTextChar"/>
    <w:rsid w:val="00FE7FDD"/>
    <w:rPr>
      <w:sz w:val="20"/>
    </w:rPr>
  </w:style>
  <w:style w:type="character" w:customStyle="1" w:styleId="CommentTextChar">
    <w:name w:val="Comment Text Char"/>
    <w:link w:val="CommentText"/>
    <w:rsid w:val="00FE7FDD"/>
    <w:rPr>
      <w:rFonts w:ascii="Arial" w:hAnsi="Arial"/>
      <w:lang w:val="de-DE" w:eastAsia="de-DE"/>
    </w:rPr>
  </w:style>
  <w:style w:type="paragraph" w:styleId="CommentSubject">
    <w:name w:val="annotation subject"/>
    <w:basedOn w:val="CommentText"/>
    <w:next w:val="CommentText"/>
    <w:link w:val="CommentSubjectChar"/>
    <w:rsid w:val="003A5687"/>
    <w:rPr>
      <w:b/>
      <w:bCs/>
    </w:rPr>
  </w:style>
  <w:style w:type="character" w:customStyle="1" w:styleId="CommentSubjectChar">
    <w:name w:val="Comment Subject Char"/>
    <w:link w:val="CommentSubject"/>
    <w:rsid w:val="003A5687"/>
    <w:rPr>
      <w:rFonts w:ascii="Arial" w:hAnsi="Arial"/>
      <w:b/>
      <w:bCs/>
      <w:lang w:val="de-DE" w:eastAsia="de-DE"/>
    </w:rPr>
  </w:style>
  <w:style w:type="paragraph" w:customStyle="1" w:styleId="Default">
    <w:name w:val="Default"/>
    <w:rsid w:val="00241232"/>
    <w:pPr>
      <w:autoSpaceDE w:val="0"/>
      <w:autoSpaceDN w:val="0"/>
      <w:adjustRightInd w:val="0"/>
    </w:pPr>
    <w:rPr>
      <w:rFonts w:ascii="Calibri" w:hAnsi="Calibri" w:cs="Calibri"/>
      <w:color w:val="000000"/>
      <w:sz w:val="24"/>
      <w:szCs w:val="24"/>
    </w:rPr>
  </w:style>
  <w:style w:type="character" w:customStyle="1" w:styleId="BodyTextChar">
    <w:name w:val="Body Text Char"/>
    <w:link w:val="BodyText"/>
    <w:rsid w:val="00BD77B6"/>
    <w:rPr>
      <w:rFonts w:ascii="Arial" w:hAnsi="Arial" w:cs="Arial"/>
      <w:sz w:val="22"/>
      <w:szCs w:val="24"/>
      <w:lang w:eastAsia="fr-FR"/>
    </w:rPr>
  </w:style>
  <w:style w:type="character" w:customStyle="1" w:styleId="Heading2Char">
    <w:name w:val="Heading 2 Char"/>
    <w:aliases w:val="Heading 21 Char,h2 Char"/>
    <w:link w:val="Heading2"/>
    <w:uiPriority w:val="9"/>
    <w:rsid w:val="00D67B8A"/>
    <w:rPr>
      <w:rFonts w:ascii="Times New Roman" w:hAnsi="Times New Roman"/>
      <w:b/>
      <w:bCs/>
      <w:i/>
      <w:iCs/>
      <w:sz w:val="24"/>
      <w:szCs w:val="24"/>
      <w:u w:val="single"/>
      <w:lang w:val="en-GB" w:eastAsia="fr-FR"/>
    </w:rPr>
  </w:style>
  <w:style w:type="paragraph" w:styleId="IndexHeading">
    <w:name w:val="index heading"/>
    <w:basedOn w:val="Normal"/>
    <w:next w:val="Index1"/>
    <w:rsid w:val="0028513F"/>
    <w:pPr>
      <w:numPr>
        <w:numId w:val="2"/>
      </w:numPr>
      <w:tabs>
        <w:tab w:val="clear" w:pos="1985"/>
      </w:tabs>
      <w:spacing w:before="120" w:after="120"/>
      <w:ind w:left="0" w:firstLine="0"/>
      <w:jc w:val="both"/>
    </w:pPr>
    <w:rPr>
      <w:rFonts w:cs="Arial"/>
      <w:lang w:val="en-GB" w:eastAsia="en-US"/>
    </w:rPr>
  </w:style>
  <w:style w:type="paragraph" w:customStyle="1" w:styleId="Bullet">
    <w:name w:val="Bullet"/>
    <w:basedOn w:val="Normal"/>
    <w:rsid w:val="0028513F"/>
    <w:pPr>
      <w:keepLines/>
      <w:tabs>
        <w:tab w:val="left" w:pos="1559"/>
        <w:tab w:val="left" w:leader="dot" w:pos="5103"/>
      </w:tabs>
      <w:spacing w:before="120" w:after="120"/>
      <w:ind w:left="1080" w:hanging="360"/>
      <w:jc w:val="both"/>
    </w:pPr>
    <w:rPr>
      <w:rFonts w:cs="Arial"/>
      <w:szCs w:val="22"/>
      <w:lang w:val="en-GB" w:eastAsia="zh-CN"/>
    </w:rPr>
  </w:style>
  <w:style w:type="paragraph" w:styleId="NoSpacing">
    <w:name w:val="No Spacing"/>
    <w:link w:val="NoSpacingChar"/>
    <w:uiPriority w:val="1"/>
    <w:qFormat/>
    <w:rsid w:val="00967C73"/>
    <w:pPr>
      <w:spacing w:before="100" w:beforeAutospacing="1"/>
      <w:ind w:left="720"/>
    </w:pPr>
    <w:rPr>
      <w:rFonts w:ascii="Calibri" w:hAnsi="Calibri" w:cs="Arial"/>
      <w:sz w:val="22"/>
      <w:szCs w:val="22"/>
    </w:rPr>
  </w:style>
  <w:style w:type="character" w:customStyle="1" w:styleId="NoSpacingChar">
    <w:name w:val="No Spacing Char"/>
    <w:link w:val="NoSpacing"/>
    <w:uiPriority w:val="1"/>
    <w:rsid w:val="00967C73"/>
    <w:rPr>
      <w:rFonts w:ascii="Calibri" w:hAnsi="Calibri" w:cs="Arial"/>
      <w:sz w:val="22"/>
      <w:szCs w:val="22"/>
    </w:rPr>
  </w:style>
  <w:style w:type="paragraph" w:customStyle="1" w:styleId="Pa0">
    <w:name w:val="Pa0"/>
    <w:basedOn w:val="Normal"/>
    <w:next w:val="Normal"/>
    <w:uiPriority w:val="99"/>
    <w:rsid w:val="008075AD"/>
    <w:pPr>
      <w:autoSpaceDE w:val="0"/>
      <w:autoSpaceDN w:val="0"/>
      <w:adjustRightInd w:val="0"/>
      <w:spacing w:line="131" w:lineRule="atLeast"/>
    </w:pPr>
    <w:rPr>
      <w:rFonts w:ascii="RotisSansSerif" w:eastAsia="Calibri" w:hAnsi="RotisSansSerif" w:cs="Arial"/>
      <w:sz w:val="24"/>
      <w:szCs w:val="24"/>
      <w:lang w:val="en-US" w:eastAsia="en-US"/>
    </w:rPr>
  </w:style>
  <w:style w:type="paragraph" w:customStyle="1" w:styleId="APPENDIX">
    <w:name w:val="APPENDIX"/>
    <w:basedOn w:val="Normal"/>
    <w:rsid w:val="00A67CDE"/>
    <w:pPr>
      <w:numPr>
        <w:ilvl w:val="7"/>
        <w:numId w:val="4"/>
      </w:numPr>
      <w:spacing w:after="240"/>
      <w:jc w:val="center"/>
      <w:outlineLvl w:val="7"/>
    </w:pPr>
    <w:rPr>
      <w:rFonts w:ascii="Times New Roman Bold" w:hAnsi="Times New Roman Bold"/>
      <w:b/>
      <w:bCs/>
      <w:caps/>
      <w:sz w:val="24"/>
      <w:szCs w:val="24"/>
      <w:lang w:val="en-US" w:eastAsia="en-US"/>
    </w:rPr>
  </w:style>
  <w:style w:type="paragraph" w:customStyle="1" w:styleId="KK1">
    <w:name w:val="KK1"/>
    <w:basedOn w:val="Normal"/>
    <w:rsid w:val="00A67CDE"/>
    <w:pPr>
      <w:numPr>
        <w:numId w:val="4"/>
      </w:numPr>
      <w:spacing w:after="240"/>
      <w:jc w:val="both"/>
      <w:outlineLvl w:val="0"/>
    </w:pPr>
    <w:rPr>
      <w:rFonts w:ascii="Times New Roman Bold" w:hAnsi="Times New Roman Bold"/>
      <w:b/>
      <w:caps/>
      <w:sz w:val="24"/>
      <w:szCs w:val="24"/>
      <w:lang w:val="en-US" w:eastAsia="en-US"/>
    </w:rPr>
  </w:style>
  <w:style w:type="paragraph" w:customStyle="1" w:styleId="KK2">
    <w:name w:val="KK2"/>
    <w:basedOn w:val="Normal"/>
    <w:rsid w:val="00A67CDE"/>
    <w:pPr>
      <w:numPr>
        <w:ilvl w:val="1"/>
        <w:numId w:val="4"/>
      </w:numPr>
      <w:spacing w:after="240"/>
      <w:jc w:val="both"/>
      <w:outlineLvl w:val="1"/>
    </w:pPr>
    <w:rPr>
      <w:rFonts w:ascii="Times New Roman" w:hAnsi="Times New Roman"/>
      <w:sz w:val="24"/>
      <w:szCs w:val="24"/>
      <w:lang w:val="en-US" w:eastAsia="en-US"/>
    </w:rPr>
  </w:style>
  <w:style w:type="paragraph" w:customStyle="1" w:styleId="KK3">
    <w:name w:val="KK3"/>
    <w:basedOn w:val="Normal"/>
    <w:rsid w:val="00A67CDE"/>
    <w:pPr>
      <w:numPr>
        <w:ilvl w:val="2"/>
        <w:numId w:val="4"/>
      </w:numPr>
      <w:spacing w:after="240"/>
      <w:jc w:val="both"/>
      <w:outlineLvl w:val="2"/>
    </w:pPr>
    <w:rPr>
      <w:rFonts w:ascii="Times New Roman" w:hAnsi="Times New Roman"/>
      <w:sz w:val="24"/>
      <w:szCs w:val="24"/>
      <w:lang w:val="en-US" w:eastAsia="en-US"/>
    </w:rPr>
  </w:style>
  <w:style w:type="paragraph" w:customStyle="1" w:styleId="KK5">
    <w:name w:val="KK5"/>
    <w:basedOn w:val="Normal"/>
    <w:rsid w:val="00A67CDE"/>
    <w:pPr>
      <w:numPr>
        <w:ilvl w:val="4"/>
        <w:numId w:val="4"/>
      </w:numPr>
      <w:spacing w:after="240"/>
      <w:jc w:val="both"/>
      <w:outlineLvl w:val="4"/>
    </w:pPr>
    <w:rPr>
      <w:rFonts w:ascii="Times New Roman" w:hAnsi="Times New Roman"/>
      <w:sz w:val="24"/>
      <w:szCs w:val="24"/>
      <w:lang w:val="en-US" w:eastAsia="en-US"/>
    </w:rPr>
  </w:style>
  <w:style w:type="paragraph" w:styleId="TOCHeading">
    <w:name w:val="TOC Heading"/>
    <w:basedOn w:val="Heading1"/>
    <w:next w:val="Normal"/>
    <w:uiPriority w:val="39"/>
    <w:unhideWhenUsed/>
    <w:qFormat/>
    <w:rsid w:val="00707C00"/>
    <w:pPr>
      <w:keepLines/>
      <w:widowControl/>
      <w:numPr>
        <w:numId w:val="0"/>
      </w:numPr>
      <w:spacing w:after="0" w:line="259" w:lineRule="auto"/>
      <w:outlineLvl w:val="9"/>
    </w:pPr>
    <w:rPr>
      <w:rFonts w:ascii="Calibri Light" w:hAnsi="Calibri Light"/>
      <w:b w:val="0"/>
      <w:bCs w:val="0"/>
      <w:color w:val="2E74B5"/>
      <w:kern w:val="0"/>
      <w:sz w:val="32"/>
      <w:szCs w:val="32"/>
      <w:lang w:eastAsia="en-US"/>
    </w:rPr>
  </w:style>
  <w:style w:type="character" w:customStyle="1" w:styleId="HeaderChar">
    <w:name w:val="Header Char"/>
    <w:basedOn w:val="DefaultParagraphFont"/>
    <w:link w:val="Header"/>
    <w:uiPriority w:val="99"/>
    <w:rsid w:val="00910822"/>
    <w:rPr>
      <w:rFonts w:ascii="Arial" w:hAnsi="Arial"/>
      <w:sz w:val="22"/>
      <w:lang w:val="de-DE" w:eastAsia="de-DE"/>
    </w:rPr>
  </w:style>
  <w:style w:type="character" w:customStyle="1" w:styleId="FooterChar">
    <w:name w:val="Footer Char"/>
    <w:basedOn w:val="DefaultParagraphFont"/>
    <w:link w:val="Footer"/>
    <w:uiPriority w:val="99"/>
    <w:rsid w:val="00910822"/>
    <w:rPr>
      <w:rFonts w:ascii="Helv" w:hAnsi="Helv"/>
      <w:sz w:val="22"/>
      <w:lang w:val="de-DE" w:eastAsia="de-DE"/>
    </w:rPr>
  </w:style>
  <w:style w:type="paragraph" w:styleId="FootnoteText">
    <w:name w:val="footnote text"/>
    <w:basedOn w:val="Normal"/>
    <w:link w:val="FootnoteTextChar"/>
    <w:uiPriority w:val="99"/>
    <w:unhideWhenUsed/>
    <w:rsid w:val="00910822"/>
    <w:pPr>
      <w:bidi/>
      <w:jc w:val="both"/>
    </w:pPr>
    <w:rPr>
      <w:rFonts w:ascii="Simplified Arabic" w:eastAsia="Simplified Arabic" w:hAnsi="Simplified Arabic" w:cs="Simplified Arabic"/>
      <w:sz w:val="20"/>
      <w:lang w:val="en-US" w:eastAsia="en-US"/>
    </w:rPr>
  </w:style>
  <w:style w:type="character" w:customStyle="1" w:styleId="FootnoteTextChar">
    <w:name w:val="Footnote Text Char"/>
    <w:basedOn w:val="DefaultParagraphFont"/>
    <w:link w:val="FootnoteText"/>
    <w:uiPriority w:val="99"/>
    <w:rsid w:val="00910822"/>
    <w:rPr>
      <w:rFonts w:ascii="Simplified Arabic" w:eastAsia="Simplified Arabic" w:hAnsi="Simplified Arabic" w:cs="Simplified Arabic"/>
    </w:rPr>
  </w:style>
  <w:style w:type="character" w:styleId="FootnoteReference">
    <w:name w:val="footnote reference"/>
    <w:basedOn w:val="DefaultParagraphFont"/>
    <w:uiPriority w:val="99"/>
    <w:unhideWhenUsed/>
    <w:rsid w:val="00910822"/>
    <w:rPr>
      <w:vertAlign w:val="superscript"/>
    </w:rPr>
  </w:style>
  <w:style w:type="character" w:customStyle="1" w:styleId="Heading3Char">
    <w:name w:val="Heading 3 Char"/>
    <w:aliases w:val="Heading 31 Char,h3 Char"/>
    <w:basedOn w:val="DefaultParagraphFont"/>
    <w:link w:val="Heading3"/>
    <w:rsid w:val="00910822"/>
    <w:rPr>
      <w:rFonts w:ascii="Times New Roman" w:hAnsi="Times New Roman"/>
      <w:b/>
      <w:bCs/>
      <w:sz w:val="24"/>
      <w:szCs w:val="24"/>
      <w:lang w:val="en-GB" w:eastAsia="fr-FR"/>
    </w:rPr>
  </w:style>
  <w:style w:type="character" w:customStyle="1" w:styleId="ListParagraphChar">
    <w:name w:val="List Paragraph Char"/>
    <w:link w:val="ListParagraph"/>
    <w:uiPriority w:val="34"/>
    <w:rsid w:val="00910822"/>
    <w:rPr>
      <w:rFonts w:ascii="Times New Roman" w:hAnsi="Times New Roman"/>
      <w:sz w:val="24"/>
      <w:szCs w:val="24"/>
      <w:lang w:eastAsia="ar-SA"/>
    </w:rPr>
  </w:style>
  <w:style w:type="paragraph" w:styleId="PlainText">
    <w:name w:val="Plain Text"/>
    <w:basedOn w:val="Normal"/>
    <w:link w:val="PlainTextChar"/>
    <w:uiPriority w:val="99"/>
    <w:unhideWhenUsed/>
    <w:rsid w:val="00910822"/>
    <w:rPr>
      <w:rFonts w:ascii="Consolas" w:hAnsi="Consolas"/>
      <w:sz w:val="21"/>
      <w:szCs w:val="21"/>
      <w:lang w:val="en-GB" w:eastAsia="en-GB"/>
    </w:rPr>
  </w:style>
  <w:style w:type="character" w:customStyle="1" w:styleId="PlainTextChar">
    <w:name w:val="Plain Text Char"/>
    <w:basedOn w:val="DefaultParagraphFont"/>
    <w:link w:val="PlainText"/>
    <w:uiPriority w:val="99"/>
    <w:rsid w:val="00910822"/>
    <w:rPr>
      <w:rFonts w:ascii="Consolas" w:hAnsi="Consolas"/>
      <w:sz w:val="21"/>
      <w:szCs w:val="21"/>
      <w:lang w:val="en-GB" w:eastAsia="en-GB"/>
    </w:rPr>
  </w:style>
  <w:style w:type="paragraph" w:styleId="NormalWeb">
    <w:name w:val="Normal (Web)"/>
    <w:basedOn w:val="Normal"/>
    <w:uiPriority w:val="99"/>
    <w:unhideWhenUsed/>
    <w:rsid w:val="00910822"/>
    <w:pPr>
      <w:spacing w:before="100" w:beforeAutospacing="1" w:after="100" w:afterAutospacing="1"/>
    </w:pPr>
    <w:rPr>
      <w:rFonts w:ascii="Times New Roman" w:eastAsiaTheme="minorEastAsia" w:hAnsi="Times New Roman"/>
      <w:sz w:val="24"/>
      <w:szCs w:val="24"/>
      <w:lang w:val="" w:eastAsia="en-US"/>
    </w:rPr>
  </w:style>
  <w:style w:type="paragraph" w:styleId="TOC2">
    <w:name w:val="toc 2"/>
    <w:basedOn w:val="Normal"/>
    <w:next w:val="Normal"/>
    <w:autoRedefine/>
    <w:uiPriority w:val="39"/>
    <w:rsid w:val="004063D7"/>
    <w:pPr>
      <w:tabs>
        <w:tab w:val="left" w:pos="880"/>
        <w:tab w:val="right" w:leader="dot" w:pos="10070"/>
      </w:tabs>
      <w:spacing w:after="100"/>
      <w:ind w:left="220"/>
    </w:pPr>
    <w:rPr>
      <w:rFonts w:asciiTheme="minorBidi" w:hAnsiTheme="minorBidi"/>
      <w:noProof/>
    </w:rPr>
  </w:style>
  <w:style w:type="character" w:styleId="Strong">
    <w:name w:val="Strong"/>
    <w:basedOn w:val="DefaultParagraphFont"/>
    <w:uiPriority w:val="22"/>
    <w:qFormat/>
    <w:rsid w:val="001C140B"/>
    <w:rPr>
      <w:b/>
      <w:bCs/>
    </w:rPr>
  </w:style>
  <w:style w:type="character" w:customStyle="1" w:styleId="y2iqfc">
    <w:name w:val="y2iqfc"/>
    <w:basedOn w:val="DefaultParagraphFont"/>
    <w:rsid w:val="003E7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3277">
      <w:bodyDiv w:val="1"/>
      <w:marLeft w:val="0"/>
      <w:marRight w:val="0"/>
      <w:marTop w:val="0"/>
      <w:marBottom w:val="0"/>
      <w:divBdr>
        <w:top w:val="none" w:sz="0" w:space="0" w:color="auto"/>
        <w:left w:val="none" w:sz="0" w:space="0" w:color="auto"/>
        <w:bottom w:val="none" w:sz="0" w:space="0" w:color="auto"/>
        <w:right w:val="none" w:sz="0" w:space="0" w:color="auto"/>
      </w:divBdr>
    </w:div>
    <w:div w:id="22946628">
      <w:bodyDiv w:val="1"/>
      <w:marLeft w:val="0"/>
      <w:marRight w:val="0"/>
      <w:marTop w:val="0"/>
      <w:marBottom w:val="0"/>
      <w:divBdr>
        <w:top w:val="none" w:sz="0" w:space="0" w:color="auto"/>
        <w:left w:val="none" w:sz="0" w:space="0" w:color="auto"/>
        <w:bottom w:val="none" w:sz="0" w:space="0" w:color="auto"/>
        <w:right w:val="none" w:sz="0" w:space="0" w:color="auto"/>
      </w:divBdr>
    </w:div>
    <w:div w:id="34890981">
      <w:bodyDiv w:val="1"/>
      <w:marLeft w:val="0"/>
      <w:marRight w:val="0"/>
      <w:marTop w:val="0"/>
      <w:marBottom w:val="0"/>
      <w:divBdr>
        <w:top w:val="none" w:sz="0" w:space="0" w:color="auto"/>
        <w:left w:val="none" w:sz="0" w:space="0" w:color="auto"/>
        <w:bottom w:val="none" w:sz="0" w:space="0" w:color="auto"/>
        <w:right w:val="none" w:sz="0" w:space="0" w:color="auto"/>
      </w:divBdr>
    </w:div>
    <w:div w:id="50422603">
      <w:bodyDiv w:val="1"/>
      <w:marLeft w:val="0"/>
      <w:marRight w:val="0"/>
      <w:marTop w:val="0"/>
      <w:marBottom w:val="0"/>
      <w:divBdr>
        <w:top w:val="none" w:sz="0" w:space="0" w:color="auto"/>
        <w:left w:val="none" w:sz="0" w:space="0" w:color="auto"/>
        <w:bottom w:val="none" w:sz="0" w:space="0" w:color="auto"/>
        <w:right w:val="none" w:sz="0" w:space="0" w:color="auto"/>
      </w:divBdr>
    </w:div>
    <w:div w:id="66803631">
      <w:bodyDiv w:val="1"/>
      <w:marLeft w:val="0"/>
      <w:marRight w:val="0"/>
      <w:marTop w:val="0"/>
      <w:marBottom w:val="0"/>
      <w:divBdr>
        <w:top w:val="none" w:sz="0" w:space="0" w:color="auto"/>
        <w:left w:val="none" w:sz="0" w:space="0" w:color="auto"/>
        <w:bottom w:val="none" w:sz="0" w:space="0" w:color="auto"/>
        <w:right w:val="none" w:sz="0" w:space="0" w:color="auto"/>
      </w:divBdr>
    </w:div>
    <w:div w:id="67464189">
      <w:bodyDiv w:val="1"/>
      <w:marLeft w:val="0"/>
      <w:marRight w:val="0"/>
      <w:marTop w:val="0"/>
      <w:marBottom w:val="0"/>
      <w:divBdr>
        <w:top w:val="none" w:sz="0" w:space="0" w:color="auto"/>
        <w:left w:val="none" w:sz="0" w:space="0" w:color="auto"/>
        <w:bottom w:val="none" w:sz="0" w:space="0" w:color="auto"/>
        <w:right w:val="none" w:sz="0" w:space="0" w:color="auto"/>
      </w:divBdr>
    </w:div>
    <w:div w:id="84420034">
      <w:bodyDiv w:val="1"/>
      <w:marLeft w:val="0"/>
      <w:marRight w:val="0"/>
      <w:marTop w:val="0"/>
      <w:marBottom w:val="0"/>
      <w:divBdr>
        <w:top w:val="none" w:sz="0" w:space="0" w:color="auto"/>
        <w:left w:val="none" w:sz="0" w:space="0" w:color="auto"/>
        <w:bottom w:val="none" w:sz="0" w:space="0" w:color="auto"/>
        <w:right w:val="none" w:sz="0" w:space="0" w:color="auto"/>
      </w:divBdr>
    </w:div>
    <w:div w:id="113642034">
      <w:bodyDiv w:val="1"/>
      <w:marLeft w:val="0"/>
      <w:marRight w:val="0"/>
      <w:marTop w:val="0"/>
      <w:marBottom w:val="0"/>
      <w:divBdr>
        <w:top w:val="none" w:sz="0" w:space="0" w:color="auto"/>
        <w:left w:val="none" w:sz="0" w:space="0" w:color="auto"/>
        <w:bottom w:val="none" w:sz="0" w:space="0" w:color="auto"/>
        <w:right w:val="none" w:sz="0" w:space="0" w:color="auto"/>
      </w:divBdr>
    </w:div>
    <w:div w:id="138958467">
      <w:bodyDiv w:val="1"/>
      <w:marLeft w:val="0"/>
      <w:marRight w:val="0"/>
      <w:marTop w:val="0"/>
      <w:marBottom w:val="0"/>
      <w:divBdr>
        <w:top w:val="none" w:sz="0" w:space="0" w:color="auto"/>
        <w:left w:val="none" w:sz="0" w:space="0" w:color="auto"/>
        <w:bottom w:val="none" w:sz="0" w:space="0" w:color="auto"/>
        <w:right w:val="none" w:sz="0" w:space="0" w:color="auto"/>
      </w:divBdr>
    </w:div>
    <w:div w:id="139470145">
      <w:bodyDiv w:val="1"/>
      <w:marLeft w:val="0"/>
      <w:marRight w:val="0"/>
      <w:marTop w:val="0"/>
      <w:marBottom w:val="0"/>
      <w:divBdr>
        <w:top w:val="none" w:sz="0" w:space="0" w:color="auto"/>
        <w:left w:val="none" w:sz="0" w:space="0" w:color="auto"/>
        <w:bottom w:val="none" w:sz="0" w:space="0" w:color="auto"/>
        <w:right w:val="none" w:sz="0" w:space="0" w:color="auto"/>
      </w:divBdr>
    </w:div>
    <w:div w:id="140973627">
      <w:bodyDiv w:val="1"/>
      <w:marLeft w:val="0"/>
      <w:marRight w:val="0"/>
      <w:marTop w:val="0"/>
      <w:marBottom w:val="0"/>
      <w:divBdr>
        <w:top w:val="none" w:sz="0" w:space="0" w:color="auto"/>
        <w:left w:val="none" w:sz="0" w:space="0" w:color="auto"/>
        <w:bottom w:val="none" w:sz="0" w:space="0" w:color="auto"/>
        <w:right w:val="none" w:sz="0" w:space="0" w:color="auto"/>
      </w:divBdr>
    </w:div>
    <w:div w:id="209465666">
      <w:bodyDiv w:val="1"/>
      <w:marLeft w:val="0"/>
      <w:marRight w:val="0"/>
      <w:marTop w:val="0"/>
      <w:marBottom w:val="0"/>
      <w:divBdr>
        <w:top w:val="none" w:sz="0" w:space="0" w:color="auto"/>
        <w:left w:val="none" w:sz="0" w:space="0" w:color="auto"/>
        <w:bottom w:val="none" w:sz="0" w:space="0" w:color="auto"/>
        <w:right w:val="none" w:sz="0" w:space="0" w:color="auto"/>
      </w:divBdr>
      <w:divsChild>
        <w:div w:id="1963726360">
          <w:marLeft w:val="0"/>
          <w:marRight w:val="0"/>
          <w:marTop w:val="0"/>
          <w:marBottom w:val="0"/>
          <w:divBdr>
            <w:top w:val="single" w:sz="2" w:space="0" w:color="D9D9E3"/>
            <w:left w:val="single" w:sz="2" w:space="0" w:color="D9D9E3"/>
            <w:bottom w:val="single" w:sz="2" w:space="0" w:color="D9D9E3"/>
            <w:right w:val="single" w:sz="2" w:space="0" w:color="D9D9E3"/>
          </w:divBdr>
          <w:divsChild>
            <w:div w:id="990908023">
              <w:marLeft w:val="0"/>
              <w:marRight w:val="0"/>
              <w:marTop w:val="0"/>
              <w:marBottom w:val="0"/>
              <w:divBdr>
                <w:top w:val="single" w:sz="2" w:space="0" w:color="D9D9E3"/>
                <w:left w:val="single" w:sz="2" w:space="0" w:color="D9D9E3"/>
                <w:bottom w:val="single" w:sz="2" w:space="0" w:color="D9D9E3"/>
                <w:right w:val="single" w:sz="2" w:space="0" w:color="D9D9E3"/>
              </w:divBdr>
              <w:divsChild>
                <w:div w:id="643197070">
                  <w:marLeft w:val="0"/>
                  <w:marRight w:val="0"/>
                  <w:marTop w:val="0"/>
                  <w:marBottom w:val="0"/>
                  <w:divBdr>
                    <w:top w:val="single" w:sz="2" w:space="0" w:color="D9D9E3"/>
                    <w:left w:val="single" w:sz="2" w:space="0" w:color="D9D9E3"/>
                    <w:bottom w:val="single" w:sz="2" w:space="0" w:color="D9D9E3"/>
                    <w:right w:val="single" w:sz="2" w:space="0" w:color="D9D9E3"/>
                  </w:divBdr>
                  <w:divsChild>
                    <w:div w:id="426344428">
                      <w:marLeft w:val="0"/>
                      <w:marRight w:val="0"/>
                      <w:marTop w:val="0"/>
                      <w:marBottom w:val="0"/>
                      <w:divBdr>
                        <w:top w:val="single" w:sz="2" w:space="0" w:color="D9D9E3"/>
                        <w:left w:val="single" w:sz="2" w:space="0" w:color="D9D9E3"/>
                        <w:bottom w:val="single" w:sz="2" w:space="0" w:color="D9D9E3"/>
                        <w:right w:val="single" w:sz="2" w:space="0" w:color="D9D9E3"/>
                      </w:divBdr>
                      <w:divsChild>
                        <w:div w:id="1672289699">
                          <w:marLeft w:val="0"/>
                          <w:marRight w:val="0"/>
                          <w:marTop w:val="0"/>
                          <w:marBottom w:val="0"/>
                          <w:divBdr>
                            <w:top w:val="single" w:sz="2" w:space="0" w:color="D9D9E3"/>
                            <w:left w:val="single" w:sz="2" w:space="0" w:color="D9D9E3"/>
                            <w:bottom w:val="single" w:sz="2" w:space="0" w:color="D9D9E3"/>
                            <w:right w:val="single" w:sz="2" w:space="0" w:color="D9D9E3"/>
                          </w:divBdr>
                          <w:divsChild>
                            <w:div w:id="2070494295">
                              <w:marLeft w:val="0"/>
                              <w:marRight w:val="0"/>
                              <w:marTop w:val="100"/>
                              <w:marBottom w:val="100"/>
                              <w:divBdr>
                                <w:top w:val="single" w:sz="2" w:space="0" w:color="D9D9E3"/>
                                <w:left w:val="single" w:sz="2" w:space="0" w:color="D9D9E3"/>
                                <w:bottom w:val="single" w:sz="2" w:space="0" w:color="D9D9E3"/>
                                <w:right w:val="single" w:sz="2" w:space="0" w:color="D9D9E3"/>
                              </w:divBdr>
                              <w:divsChild>
                                <w:div w:id="2016809018">
                                  <w:marLeft w:val="0"/>
                                  <w:marRight w:val="0"/>
                                  <w:marTop w:val="0"/>
                                  <w:marBottom w:val="0"/>
                                  <w:divBdr>
                                    <w:top w:val="single" w:sz="2" w:space="0" w:color="D9D9E3"/>
                                    <w:left w:val="single" w:sz="2" w:space="0" w:color="D9D9E3"/>
                                    <w:bottom w:val="single" w:sz="2" w:space="0" w:color="D9D9E3"/>
                                    <w:right w:val="single" w:sz="2" w:space="0" w:color="D9D9E3"/>
                                  </w:divBdr>
                                  <w:divsChild>
                                    <w:div w:id="584146216">
                                      <w:marLeft w:val="0"/>
                                      <w:marRight w:val="0"/>
                                      <w:marTop w:val="0"/>
                                      <w:marBottom w:val="0"/>
                                      <w:divBdr>
                                        <w:top w:val="single" w:sz="2" w:space="0" w:color="D9D9E3"/>
                                        <w:left w:val="single" w:sz="2" w:space="0" w:color="D9D9E3"/>
                                        <w:bottom w:val="single" w:sz="2" w:space="0" w:color="D9D9E3"/>
                                        <w:right w:val="single" w:sz="2" w:space="0" w:color="D9D9E3"/>
                                      </w:divBdr>
                                      <w:divsChild>
                                        <w:div w:id="1719355188">
                                          <w:marLeft w:val="0"/>
                                          <w:marRight w:val="0"/>
                                          <w:marTop w:val="0"/>
                                          <w:marBottom w:val="0"/>
                                          <w:divBdr>
                                            <w:top w:val="single" w:sz="2" w:space="0" w:color="D9D9E3"/>
                                            <w:left w:val="single" w:sz="2" w:space="0" w:color="D9D9E3"/>
                                            <w:bottom w:val="single" w:sz="2" w:space="0" w:color="D9D9E3"/>
                                            <w:right w:val="single" w:sz="2" w:space="0" w:color="D9D9E3"/>
                                          </w:divBdr>
                                          <w:divsChild>
                                            <w:div w:id="395516949">
                                              <w:marLeft w:val="0"/>
                                              <w:marRight w:val="0"/>
                                              <w:marTop w:val="0"/>
                                              <w:marBottom w:val="0"/>
                                              <w:divBdr>
                                                <w:top w:val="single" w:sz="2" w:space="0" w:color="D9D9E3"/>
                                                <w:left w:val="single" w:sz="2" w:space="0" w:color="D9D9E3"/>
                                                <w:bottom w:val="single" w:sz="2" w:space="0" w:color="D9D9E3"/>
                                                <w:right w:val="single" w:sz="2" w:space="0" w:color="D9D9E3"/>
                                              </w:divBdr>
                                              <w:divsChild>
                                                <w:div w:id="1055465778">
                                                  <w:marLeft w:val="0"/>
                                                  <w:marRight w:val="0"/>
                                                  <w:marTop w:val="0"/>
                                                  <w:marBottom w:val="0"/>
                                                  <w:divBdr>
                                                    <w:top w:val="single" w:sz="2" w:space="0" w:color="D9D9E3"/>
                                                    <w:left w:val="single" w:sz="2" w:space="0" w:color="D9D9E3"/>
                                                    <w:bottom w:val="single" w:sz="2" w:space="0" w:color="D9D9E3"/>
                                                    <w:right w:val="single" w:sz="2" w:space="0" w:color="D9D9E3"/>
                                                  </w:divBdr>
                                                  <w:divsChild>
                                                    <w:div w:id="18896782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06526045">
          <w:marLeft w:val="0"/>
          <w:marRight w:val="0"/>
          <w:marTop w:val="0"/>
          <w:marBottom w:val="0"/>
          <w:divBdr>
            <w:top w:val="none" w:sz="0" w:space="0" w:color="auto"/>
            <w:left w:val="none" w:sz="0" w:space="0" w:color="auto"/>
            <w:bottom w:val="none" w:sz="0" w:space="0" w:color="auto"/>
            <w:right w:val="none" w:sz="0" w:space="0" w:color="auto"/>
          </w:divBdr>
        </w:div>
      </w:divsChild>
    </w:div>
    <w:div w:id="238293562">
      <w:bodyDiv w:val="1"/>
      <w:marLeft w:val="0"/>
      <w:marRight w:val="0"/>
      <w:marTop w:val="0"/>
      <w:marBottom w:val="0"/>
      <w:divBdr>
        <w:top w:val="none" w:sz="0" w:space="0" w:color="auto"/>
        <w:left w:val="none" w:sz="0" w:space="0" w:color="auto"/>
        <w:bottom w:val="none" w:sz="0" w:space="0" w:color="auto"/>
        <w:right w:val="none" w:sz="0" w:space="0" w:color="auto"/>
      </w:divBdr>
    </w:div>
    <w:div w:id="271405918">
      <w:bodyDiv w:val="1"/>
      <w:marLeft w:val="0"/>
      <w:marRight w:val="0"/>
      <w:marTop w:val="0"/>
      <w:marBottom w:val="0"/>
      <w:divBdr>
        <w:top w:val="none" w:sz="0" w:space="0" w:color="auto"/>
        <w:left w:val="none" w:sz="0" w:space="0" w:color="auto"/>
        <w:bottom w:val="none" w:sz="0" w:space="0" w:color="auto"/>
        <w:right w:val="none" w:sz="0" w:space="0" w:color="auto"/>
      </w:divBdr>
    </w:div>
    <w:div w:id="274989831">
      <w:bodyDiv w:val="1"/>
      <w:marLeft w:val="0"/>
      <w:marRight w:val="0"/>
      <w:marTop w:val="0"/>
      <w:marBottom w:val="0"/>
      <w:divBdr>
        <w:top w:val="none" w:sz="0" w:space="0" w:color="auto"/>
        <w:left w:val="none" w:sz="0" w:space="0" w:color="auto"/>
        <w:bottom w:val="none" w:sz="0" w:space="0" w:color="auto"/>
        <w:right w:val="none" w:sz="0" w:space="0" w:color="auto"/>
      </w:divBdr>
    </w:div>
    <w:div w:id="296377124">
      <w:bodyDiv w:val="1"/>
      <w:marLeft w:val="0"/>
      <w:marRight w:val="0"/>
      <w:marTop w:val="0"/>
      <w:marBottom w:val="0"/>
      <w:divBdr>
        <w:top w:val="none" w:sz="0" w:space="0" w:color="auto"/>
        <w:left w:val="none" w:sz="0" w:space="0" w:color="auto"/>
        <w:bottom w:val="none" w:sz="0" w:space="0" w:color="auto"/>
        <w:right w:val="none" w:sz="0" w:space="0" w:color="auto"/>
      </w:divBdr>
    </w:div>
    <w:div w:id="306788237">
      <w:bodyDiv w:val="1"/>
      <w:marLeft w:val="0"/>
      <w:marRight w:val="0"/>
      <w:marTop w:val="0"/>
      <w:marBottom w:val="0"/>
      <w:divBdr>
        <w:top w:val="none" w:sz="0" w:space="0" w:color="auto"/>
        <w:left w:val="none" w:sz="0" w:space="0" w:color="auto"/>
        <w:bottom w:val="none" w:sz="0" w:space="0" w:color="auto"/>
        <w:right w:val="none" w:sz="0" w:space="0" w:color="auto"/>
      </w:divBdr>
    </w:div>
    <w:div w:id="339281478">
      <w:bodyDiv w:val="1"/>
      <w:marLeft w:val="0"/>
      <w:marRight w:val="0"/>
      <w:marTop w:val="0"/>
      <w:marBottom w:val="0"/>
      <w:divBdr>
        <w:top w:val="none" w:sz="0" w:space="0" w:color="auto"/>
        <w:left w:val="none" w:sz="0" w:space="0" w:color="auto"/>
        <w:bottom w:val="none" w:sz="0" w:space="0" w:color="auto"/>
        <w:right w:val="none" w:sz="0" w:space="0" w:color="auto"/>
      </w:divBdr>
    </w:div>
    <w:div w:id="403577022">
      <w:bodyDiv w:val="1"/>
      <w:marLeft w:val="0"/>
      <w:marRight w:val="0"/>
      <w:marTop w:val="0"/>
      <w:marBottom w:val="0"/>
      <w:divBdr>
        <w:top w:val="none" w:sz="0" w:space="0" w:color="auto"/>
        <w:left w:val="none" w:sz="0" w:space="0" w:color="auto"/>
        <w:bottom w:val="none" w:sz="0" w:space="0" w:color="auto"/>
        <w:right w:val="none" w:sz="0" w:space="0" w:color="auto"/>
      </w:divBdr>
    </w:div>
    <w:div w:id="457921221">
      <w:bodyDiv w:val="1"/>
      <w:marLeft w:val="0"/>
      <w:marRight w:val="0"/>
      <w:marTop w:val="0"/>
      <w:marBottom w:val="0"/>
      <w:divBdr>
        <w:top w:val="none" w:sz="0" w:space="0" w:color="auto"/>
        <w:left w:val="none" w:sz="0" w:space="0" w:color="auto"/>
        <w:bottom w:val="none" w:sz="0" w:space="0" w:color="auto"/>
        <w:right w:val="none" w:sz="0" w:space="0" w:color="auto"/>
      </w:divBdr>
    </w:div>
    <w:div w:id="458302431">
      <w:bodyDiv w:val="1"/>
      <w:marLeft w:val="0"/>
      <w:marRight w:val="0"/>
      <w:marTop w:val="0"/>
      <w:marBottom w:val="0"/>
      <w:divBdr>
        <w:top w:val="none" w:sz="0" w:space="0" w:color="auto"/>
        <w:left w:val="none" w:sz="0" w:space="0" w:color="auto"/>
        <w:bottom w:val="none" w:sz="0" w:space="0" w:color="auto"/>
        <w:right w:val="none" w:sz="0" w:space="0" w:color="auto"/>
      </w:divBdr>
    </w:div>
    <w:div w:id="526800486">
      <w:bodyDiv w:val="1"/>
      <w:marLeft w:val="0"/>
      <w:marRight w:val="0"/>
      <w:marTop w:val="0"/>
      <w:marBottom w:val="0"/>
      <w:divBdr>
        <w:top w:val="none" w:sz="0" w:space="0" w:color="auto"/>
        <w:left w:val="none" w:sz="0" w:space="0" w:color="auto"/>
        <w:bottom w:val="none" w:sz="0" w:space="0" w:color="auto"/>
        <w:right w:val="none" w:sz="0" w:space="0" w:color="auto"/>
      </w:divBdr>
      <w:divsChild>
        <w:div w:id="1017578655">
          <w:marLeft w:val="0"/>
          <w:marRight w:val="0"/>
          <w:marTop w:val="0"/>
          <w:marBottom w:val="0"/>
          <w:divBdr>
            <w:top w:val="single" w:sz="2" w:space="0" w:color="D9D9E3"/>
            <w:left w:val="single" w:sz="2" w:space="0" w:color="D9D9E3"/>
            <w:bottom w:val="single" w:sz="2" w:space="0" w:color="D9D9E3"/>
            <w:right w:val="single" w:sz="2" w:space="0" w:color="D9D9E3"/>
          </w:divBdr>
          <w:divsChild>
            <w:div w:id="309333551">
              <w:marLeft w:val="0"/>
              <w:marRight w:val="0"/>
              <w:marTop w:val="100"/>
              <w:marBottom w:val="100"/>
              <w:divBdr>
                <w:top w:val="single" w:sz="2" w:space="0" w:color="D9D9E3"/>
                <w:left w:val="single" w:sz="2" w:space="0" w:color="D9D9E3"/>
                <w:bottom w:val="single" w:sz="2" w:space="0" w:color="D9D9E3"/>
                <w:right w:val="single" w:sz="2" w:space="0" w:color="D9D9E3"/>
              </w:divBdr>
              <w:divsChild>
                <w:div w:id="1594437582">
                  <w:marLeft w:val="0"/>
                  <w:marRight w:val="0"/>
                  <w:marTop w:val="0"/>
                  <w:marBottom w:val="0"/>
                  <w:divBdr>
                    <w:top w:val="single" w:sz="2" w:space="0" w:color="D9D9E3"/>
                    <w:left w:val="single" w:sz="2" w:space="0" w:color="D9D9E3"/>
                    <w:bottom w:val="single" w:sz="2" w:space="0" w:color="D9D9E3"/>
                    <w:right w:val="single" w:sz="2" w:space="0" w:color="D9D9E3"/>
                  </w:divBdr>
                  <w:divsChild>
                    <w:div w:id="1431000910">
                      <w:marLeft w:val="0"/>
                      <w:marRight w:val="0"/>
                      <w:marTop w:val="0"/>
                      <w:marBottom w:val="0"/>
                      <w:divBdr>
                        <w:top w:val="single" w:sz="2" w:space="0" w:color="D9D9E3"/>
                        <w:left w:val="single" w:sz="2" w:space="0" w:color="D9D9E3"/>
                        <w:bottom w:val="single" w:sz="2" w:space="0" w:color="D9D9E3"/>
                        <w:right w:val="single" w:sz="2" w:space="0" w:color="D9D9E3"/>
                      </w:divBdr>
                      <w:divsChild>
                        <w:div w:id="1568884520">
                          <w:marLeft w:val="0"/>
                          <w:marRight w:val="0"/>
                          <w:marTop w:val="0"/>
                          <w:marBottom w:val="0"/>
                          <w:divBdr>
                            <w:top w:val="single" w:sz="2" w:space="0" w:color="D9D9E3"/>
                            <w:left w:val="single" w:sz="2" w:space="0" w:color="D9D9E3"/>
                            <w:bottom w:val="single" w:sz="2" w:space="0" w:color="D9D9E3"/>
                            <w:right w:val="single" w:sz="2" w:space="0" w:color="D9D9E3"/>
                          </w:divBdr>
                          <w:divsChild>
                            <w:div w:id="652412727">
                              <w:marLeft w:val="0"/>
                              <w:marRight w:val="0"/>
                              <w:marTop w:val="0"/>
                              <w:marBottom w:val="0"/>
                              <w:divBdr>
                                <w:top w:val="single" w:sz="2" w:space="0" w:color="D9D9E3"/>
                                <w:left w:val="single" w:sz="2" w:space="0" w:color="D9D9E3"/>
                                <w:bottom w:val="single" w:sz="2" w:space="0" w:color="D9D9E3"/>
                                <w:right w:val="single" w:sz="2" w:space="0" w:color="D9D9E3"/>
                              </w:divBdr>
                              <w:divsChild>
                                <w:div w:id="993069298">
                                  <w:marLeft w:val="0"/>
                                  <w:marRight w:val="0"/>
                                  <w:marTop w:val="0"/>
                                  <w:marBottom w:val="0"/>
                                  <w:divBdr>
                                    <w:top w:val="single" w:sz="2" w:space="0" w:color="D9D9E3"/>
                                    <w:left w:val="single" w:sz="2" w:space="0" w:color="D9D9E3"/>
                                    <w:bottom w:val="single" w:sz="2" w:space="0" w:color="D9D9E3"/>
                                    <w:right w:val="single" w:sz="2" w:space="0" w:color="D9D9E3"/>
                                  </w:divBdr>
                                  <w:divsChild>
                                    <w:div w:id="3252088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562834399">
      <w:bodyDiv w:val="1"/>
      <w:marLeft w:val="0"/>
      <w:marRight w:val="0"/>
      <w:marTop w:val="0"/>
      <w:marBottom w:val="0"/>
      <w:divBdr>
        <w:top w:val="none" w:sz="0" w:space="0" w:color="auto"/>
        <w:left w:val="none" w:sz="0" w:space="0" w:color="auto"/>
        <w:bottom w:val="none" w:sz="0" w:space="0" w:color="auto"/>
        <w:right w:val="none" w:sz="0" w:space="0" w:color="auto"/>
      </w:divBdr>
    </w:div>
    <w:div w:id="571500118">
      <w:bodyDiv w:val="1"/>
      <w:marLeft w:val="0"/>
      <w:marRight w:val="0"/>
      <w:marTop w:val="0"/>
      <w:marBottom w:val="0"/>
      <w:divBdr>
        <w:top w:val="none" w:sz="0" w:space="0" w:color="auto"/>
        <w:left w:val="none" w:sz="0" w:space="0" w:color="auto"/>
        <w:bottom w:val="none" w:sz="0" w:space="0" w:color="auto"/>
        <w:right w:val="none" w:sz="0" w:space="0" w:color="auto"/>
      </w:divBdr>
    </w:div>
    <w:div w:id="587226622">
      <w:bodyDiv w:val="1"/>
      <w:marLeft w:val="0"/>
      <w:marRight w:val="0"/>
      <w:marTop w:val="0"/>
      <w:marBottom w:val="0"/>
      <w:divBdr>
        <w:top w:val="none" w:sz="0" w:space="0" w:color="auto"/>
        <w:left w:val="none" w:sz="0" w:space="0" w:color="auto"/>
        <w:bottom w:val="none" w:sz="0" w:space="0" w:color="auto"/>
        <w:right w:val="none" w:sz="0" w:space="0" w:color="auto"/>
      </w:divBdr>
    </w:div>
    <w:div w:id="616185797">
      <w:bodyDiv w:val="1"/>
      <w:marLeft w:val="0"/>
      <w:marRight w:val="0"/>
      <w:marTop w:val="0"/>
      <w:marBottom w:val="0"/>
      <w:divBdr>
        <w:top w:val="none" w:sz="0" w:space="0" w:color="auto"/>
        <w:left w:val="none" w:sz="0" w:space="0" w:color="auto"/>
        <w:bottom w:val="none" w:sz="0" w:space="0" w:color="auto"/>
        <w:right w:val="none" w:sz="0" w:space="0" w:color="auto"/>
      </w:divBdr>
    </w:div>
    <w:div w:id="653727277">
      <w:bodyDiv w:val="1"/>
      <w:marLeft w:val="0"/>
      <w:marRight w:val="0"/>
      <w:marTop w:val="0"/>
      <w:marBottom w:val="0"/>
      <w:divBdr>
        <w:top w:val="none" w:sz="0" w:space="0" w:color="auto"/>
        <w:left w:val="none" w:sz="0" w:space="0" w:color="auto"/>
        <w:bottom w:val="none" w:sz="0" w:space="0" w:color="auto"/>
        <w:right w:val="none" w:sz="0" w:space="0" w:color="auto"/>
      </w:divBdr>
    </w:div>
    <w:div w:id="702440711">
      <w:bodyDiv w:val="1"/>
      <w:marLeft w:val="0"/>
      <w:marRight w:val="0"/>
      <w:marTop w:val="0"/>
      <w:marBottom w:val="0"/>
      <w:divBdr>
        <w:top w:val="none" w:sz="0" w:space="0" w:color="auto"/>
        <w:left w:val="none" w:sz="0" w:space="0" w:color="auto"/>
        <w:bottom w:val="none" w:sz="0" w:space="0" w:color="auto"/>
        <w:right w:val="none" w:sz="0" w:space="0" w:color="auto"/>
      </w:divBdr>
    </w:div>
    <w:div w:id="730345779">
      <w:bodyDiv w:val="1"/>
      <w:marLeft w:val="0"/>
      <w:marRight w:val="0"/>
      <w:marTop w:val="0"/>
      <w:marBottom w:val="0"/>
      <w:divBdr>
        <w:top w:val="none" w:sz="0" w:space="0" w:color="auto"/>
        <w:left w:val="none" w:sz="0" w:space="0" w:color="auto"/>
        <w:bottom w:val="none" w:sz="0" w:space="0" w:color="auto"/>
        <w:right w:val="none" w:sz="0" w:space="0" w:color="auto"/>
      </w:divBdr>
    </w:div>
    <w:div w:id="757098149">
      <w:bodyDiv w:val="1"/>
      <w:marLeft w:val="0"/>
      <w:marRight w:val="0"/>
      <w:marTop w:val="0"/>
      <w:marBottom w:val="0"/>
      <w:divBdr>
        <w:top w:val="none" w:sz="0" w:space="0" w:color="auto"/>
        <w:left w:val="none" w:sz="0" w:space="0" w:color="auto"/>
        <w:bottom w:val="none" w:sz="0" w:space="0" w:color="auto"/>
        <w:right w:val="none" w:sz="0" w:space="0" w:color="auto"/>
      </w:divBdr>
    </w:div>
    <w:div w:id="764107729">
      <w:bodyDiv w:val="1"/>
      <w:marLeft w:val="0"/>
      <w:marRight w:val="0"/>
      <w:marTop w:val="0"/>
      <w:marBottom w:val="0"/>
      <w:divBdr>
        <w:top w:val="none" w:sz="0" w:space="0" w:color="auto"/>
        <w:left w:val="none" w:sz="0" w:space="0" w:color="auto"/>
        <w:bottom w:val="none" w:sz="0" w:space="0" w:color="auto"/>
        <w:right w:val="none" w:sz="0" w:space="0" w:color="auto"/>
      </w:divBdr>
    </w:div>
    <w:div w:id="823279511">
      <w:bodyDiv w:val="1"/>
      <w:marLeft w:val="0"/>
      <w:marRight w:val="0"/>
      <w:marTop w:val="0"/>
      <w:marBottom w:val="0"/>
      <w:divBdr>
        <w:top w:val="none" w:sz="0" w:space="0" w:color="auto"/>
        <w:left w:val="none" w:sz="0" w:space="0" w:color="auto"/>
        <w:bottom w:val="none" w:sz="0" w:space="0" w:color="auto"/>
        <w:right w:val="none" w:sz="0" w:space="0" w:color="auto"/>
      </w:divBdr>
      <w:divsChild>
        <w:div w:id="1731928317">
          <w:marLeft w:val="0"/>
          <w:marRight w:val="0"/>
          <w:marTop w:val="0"/>
          <w:marBottom w:val="0"/>
          <w:divBdr>
            <w:top w:val="single" w:sz="2" w:space="0" w:color="D9D9E3"/>
            <w:left w:val="single" w:sz="2" w:space="0" w:color="D9D9E3"/>
            <w:bottom w:val="single" w:sz="2" w:space="0" w:color="D9D9E3"/>
            <w:right w:val="single" w:sz="2" w:space="0" w:color="D9D9E3"/>
          </w:divBdr>
          <w:divsChild>
            <w:div w:id="1679379968">
              <w:marLeft w:val="0"/>
              <w:marRight w:val="0"/>
              <w:marTop w:val="0"/>
              <w:marBottom w:val="0"/>
              <w:divBdr>
                <w:top w:val="single" w:sz="2" w:space="0" w:color="D9D9E3"/>
                <w:left w:val="single" w:sz="2" w:space="0" w:color="D9D9E3"/>
                <w:bottom w:val="single" w:sz="2" w:space="0" w:color="D9D9E3"/>
                <w:right w:val="single" w:sz="2" w:space="0" w:color="D9D9E3"/>
              </w:divBdr>
              <w:divsChild>
                <w:div w:id="1813205901">
                  <w:marLeft w:val="0"/>
                  <w:marRight w:val="0"/>
                  <w:marTop w:val="0"/>
                  <w:marBottom w:val="0"/>
                  <w:divBdr>
                    <w:top w:val="single" w:sz="2" w:space="0" w:color="D9D9E3"/>
                    <w:left w:val="single" w:sz="2" w:space="0" w:color="D9D9E3"/>
                    <w:bottom w:val="single" w:sz="2" w:space="0" w:color="D9D9E3"/>
                    <w:right w:val="single" w:sz="2" w:space="0" w:color="D9D9E3"/>
                  </w:divBdr>
                  <w:divsChild>
                    <w:div w:id="108744659">
                      <w:marLeft w:val="0"/>
                      <w:marRight w:val="0"/>
                      <w:marTop w:val="0"/>
                      <w:marBottom w:val="0"/>
                      <w:divBdr>
                        <w:top w:val="single" w:sz="2" w:space="0" w:color="D9D9E3"/>
                        <w:left w:val="single" w:sz="2" w:space="0" w:color="D9D9E3"/>
                        <w:bottom w:val="single" w:sz="2" w:space="0" w:color="D9D9E3"/>
                        <w:right w:val="single" w:sz="2" w:space="0" w:color="D9D9E3"/>
                      </w:divBdr>
                      <w:divsChild>
                        <w:div w:id="1446146756">
                          <w:marLeft w:val="0"/>
                          <w:marRight w:val="0"/>
                          <w:marTop w:val="0"/>
                          <w:marBottom w:val="0"/>
                          <w:divBdr>
                            <w:top w:val="single" w:sz="2" w:space="0" w:color="D9D9E3"/>
                            <w:left w:val="single" w:sz="2" w:space="0" w:color="D9D9E3"/>
                            <w:bottom w:val="single" w:sz="2" w:space="0" w:color="D9D9E3"/>
                            <w:right w:val="single" w:sz="2" w:space="0" w:color="D9D9E3"/>
                          </w:divBdr>
                          <w:divsChild>
                            <w:div w:id="1427573186">
                              <w:marLeft w:val="0"/>
                              <w:marRight w:val="0"/>
                              <w:marTop w:val="100"/>
                              <w:marBottom w:val="100"/>
                              <w:divBdr>
                                <w:top w:val="single" w:sz="2" w:space="0" w:color="D9D9E3"/>
                                <w:left w:val="single" w:sz="2" w:space="0" w:color="D9D9E3"/>
                                <w:bottom w:val="single" w:sz="2" w:space="0" w:color="D9D9E3"/>
                                <w:right w:val="single" w:sz="2" w:space="0" w:color="D9D9E3"/>
                              </w:divBdr>
                              <w:divsChild>
                                <w:div w:id="1003321011">
                                  <w:marLeft w:val="0"/>
                                  <w:marRight w:val="0"/>
                                  <w:marTop w:val="0"/>
                                  <w:marBottom w:val="0"/>
                                  <w:divBdr>
                                    <w:top w:val="single" w:sz="2" w:space="0" w:color="D9D9E3"/>
                                    <w:left w:val="single" w:sz="2" w:space="0" w:color="D9D9E3"/>
                                    <w:bottom w:val="single" w:sz="2" w:space="0" w:color="D9D9E3"/>
                                    <w:right w:val="single" w:sz="2" w:space="0" w:color="D9D9E3"/>
                                  </w:divBdr>
                                  <w:divsChild>
                                    <w:div w:id="1438870153">
                                      <w:marLeft w:val="0"/>
                                      <w:marRight w:val="0"/>
                                      <w:marTop w:val="0"/>
                                      <w:marBottom w:val="0"/>
                                      <w:divBdr>
                                        <w:top w:val="single" w:sz="2" w:space="0" w:color="D9D9E3"/>
                                        <w:left w:val="single" w:sz="2" w:space="0" w:color="D9D9E3"/>
                                        <w:bottom w:val="single" w:sz="2" w:space="0" w:color="D9D9E3"/>
                                        <w:right w:val="single" w:sz="2" w:space="0" w:color="D9D9E3"/>
                                      </w:divBdr>
                                      <w:divsChild>
                                        <w:div w:id="115755269">
                                          <w:marLeft w:val="0"/>
                                          <w:marRight w:val="0"/>
                                          <w:marTop w:val="0"/>
                                          <w:marBottom w:val="0"/>
                                          <w:divBdr>
                                            <w:top w:val="single" w:sz="2" w:space="0" w:color="D9D9E3"/>
                                            <w:left w:val="single" w:sz="2" w:space="0" w:color="D9D9E3"/>
                                            <w:bottom w:val="single" w:sz="2" w:space="0" w:color="D9D9E3"/>
                                            <w:right w:val="single" w:sz="2" w:space="0" w:color="D9D9E3"/>
                                          </w:divBdr>
                                          <w:divsChild>
                                            <w:div w:id="1812285025">
                                              <w:marLeft w:val="0"/>
                                              <w:marRight w:val="0"/>
                                              <w:marTop w:val="0"/>
                                              <w:marBottom w:val="0"/>
                                              <w:divBdr>
                                                <w:top w:val="single" w:sz="2" w:space="0" w:color="D9D9E3"/>
                                                <w:left w:val="single" w:sz="2" w:space="0" w:color="D9D9E3"/>
                                                <w:bottom w:val="single" w:sz="2" w:space="0" w:color="D9D9E3"/>
                                                <w:right w:val="single" w:sz="2" w:space="0" w:color="D9D9E3"/>
                                              </w:divBdr>
                                              <w:divsChild>
                                                <w:div w:id="326714953">
                                                  <w:marLeft w:val="0"/>
                                                  <w:marRight w:val="0"/>
                                                  <w:marTop w:val="0"/>
                                                  <w:marBottom w:val="0"/>
                                                  <w:divBdr>
                                                    <w:top w:val="single" w:sz="2" w:space="0" w:color="D9D9E3"/>
                                                    <w:left w:val="single" w:sz="2" w:space="0" w:color="D9D9E3"/>
                                                    <w:bottom w:val="single" w:sz="2" w:space="0" w:color="D9D9E3"/>
                                                    <w:right w:val="single" w:sz="2" w:space="0" w:color="D9D9E3"/>
                                                  </w:divBdr>
                                                  <w:divsChild>
                                                    <w:div w:id="2083021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77131524">
          <w:marLeft w:val="0"/>
          <w:marRight w:val="0"/>
          <w:marTop w:val="0"/>
          <w:marBottom w:val="0"/>
          <w:divBdr>
            <w:top w:val="none" w:sz="0" w:space="0" w:color="auto"/>
            <w:left w:val="none" w:sz="0" w:space="0" w:color="auto"/>
            <w:bottom w:val="none" w:sz="0" w:space="0" w:color="auto"/>
            <w:right w:val="none" w:sz="0" w:space="0" w:color="auto"/>
          </w:divBdr>
        </w:div>
      </w:divsChild>
    </w:div>
    <w:div w:id="900214801">
      <w:bodyDiv w:val="1"/>
      <w:marLeft w:val="0"/>
      <w:marRight w:val="0"/>
      <w:marTop w:val="0"/>
      <w:marBottom w:val="0"/>
      <w:divBdr>
        <w:top w:val="none" w:sz="0" w:space="0" w:color="auto"/>
        <w:left w:val="none" w:sz="0" w:space="0" w:color="auto"/>
        <w:bottom w:val="none" w:sz="0" w:space="0" w:color="auto"/>
        <w:right w:val="none" w:sz="0" w:space="0" w:color="auto"/>
      </w:divBdr>
    </w:div>
    <w:div w:id="931357147">
      <w:bodyDiv w:val="1"/>
      <w:marLeft w:val="0"/>
      <w:marRight w:val="0"/>
      <w:marTop w:val="0"/>
      <w:marBottom w:val="0"/>
      <w:divBdr>
        <w:top w:val="none" w:sz="0" w:space="0" w:color="auto"/>
        <w:left w:val="none" w:sz="0" w:space="0" w:color="auto"/>
        <w:bottom w:val="none" w:sz="0" w:space="0" w:color="auto"/>
        <w:right w:val="none" w:sz="0" w:space="0" w:color="auto"/>
      </w:divBdr>
    </w:div>
    <w:div w:id="953755332">
      <w:bodyDiv w:val="1"/>
      <w:marLeft w:val="0"/>
      <w:marRight w:val="0"/>
      <w:marTop w:val="0"/>
      <w:marBottom w:val="0"/>
      <w:divBdr>
        <w:top w:val="none" w:sz="0" w:space="0" w:color="auto"/>
        <w:left w:val="none" w:sz="0" w:space="0" w:color="auto"/>
        <w:bottom w:val="none" w:sz="0" w:space="0" w:color="auto"/>
        <w:right w:val="none" w:sz="0" w:space="0" w:color="auto"/>
      </w:divBdr>
    </w:div>
    <w:div w:id="1176579729">
      <w:bodyDiv w:val="1"/>
      <w:marLeft w:val="0"/>
      <w:marRight w:val="0"/>
      <w:marTop w:val="0"/>
      <w:marBottom w:val="0"/>
      <w:divBdr>
        <w:top w:val="none" w:sz="0" w:space="0" w:color="auto"/>
        <w:left w:val="none" w:sz="0" w:space="0" w:color="auto"/>
        <w:bottom w:val="none" w:sz="0" w:space="0" w:color="auto"/>
        <w:right w:val="none" w:sz="0" w:space="0" w:color="auto"/>
      </w:divBdr>
      <w:divsChild>
        <w:div w:id="119492353">
          <w:marLeft w:val="0"/>
          <w:marRight w:val="0"/>
          <w:marTop w:val="0"/>
          <w:marBottom w:val="0"/>
          <w:divBdr>
            <w:top w:val="single" w:sz="2" w:space="0" w:color="D9D9E3"/>
            <w:left w:val="single" w:sz="2" w:space="0" w:color="D9D9E3"/>
            <w:bottom w:val="single" w:sz="2" w:space="0" w:color="D9D9E3"/>
            <w:right w:val="single" w:sz="2" w:space="0" w:color="D9D9E3"/>
          </w:divBdr>
          <w:divsChild>
            <w:div w:id="1864858509">
              <w:marLeft w:val="0"/>
              <w:marRight w:val="0"/>
              <w:marTop w:val="0"/>
              <w:marBottom w:val="0"/>
              <w:divBdr>
                <w:top w:val="single" w:sz="2" w:space="0" w:color="D9D9E3"/>
                <w:left w:val="single" w:sz="2" w:space="0" w:color="D9D9E3"/>
                <w:bottom w:val="single" w:sz="2" w:space="0" w:color="D9D9E3"/>
                <w:right w:val="single" w:sz="2" w:space="0" w:color="D9D9E3"/>
              </w:divBdr>
              <w:divsChild>
                <w:div w:id="1080911775">
                  <w:marLeft w:val="0"/>
                  <w:marRight w:val="0"/>
                  <w:marTop w:val="0"/>
                  <w:marBottom w:val="0"/>
                  <w:divBdr>
                    <w:top w:val="single" w:sz="2" w:space="0" w:color="D9D9E3"/>
                    <w:left w:val="single" w:sz="2" w:space="0" w:color="D9D9E3"/>
                    <w:bottom w:val="single" w:sz="2" w:space="0" w:color="D9D9E3"/>
                    <w:right w:val="single" w:sz="2" w:space="0" w:color="D9D9E3"/>
                  </w:divBdr>
                  <w:divsChild>
                    <w:div w:id="2037383413">
                      <w:marLeft w:val="0"/>
                      <w:marRight w:val="0"/>
                      <w:marTop w:val="0"/>
                      <w:marBottom w:val="0"/>
                      <w:divBdr>
                        <w:top w:val="single" w:sz="2" w:space="0" w:color="D9D9E3"/>
                        <w:left w:val="single" w:sz="2" w:space="0" w:color="D9D9E3"/>
                        <w:bottom w:val="single" w:sz="2" w:space="0" w:color="D9D9E3"/>
                        <w:right w:val="single" w:sz="2" w:space="0" w:color="D9D9E3"/>
                      </w:divBdr>
                      <w:divsChild>
                        <w:div w:id="2086102910">
                          <w:marLeft w:val="0"/>
                          <w:marRight w:val="0"/>
                          <w:marTop w:val="0"/>
                          <w:marBottom w:val="0"/>
                          <w:divBdr>
                            <w:top w:val="single" w:sz="2" w:space="0" w:color="D9D9E3"/>
                            <w:left w:val="single" w:sz="2" w:space="0" w:color="D9D9E3"/>
                            <w:bottom w:val="single" w:sz="2" w:space="0" w:color="D9D9E3"/>
                            <w:right w:val="single" w:sz="2" w:space="0" w:color="D9D9E3"/>
                          </w:divBdr>
                          <w:divsChild>
                            <w:div w:id="60375358">
                              <w:marLeft w:val="0"/>
                              <w:marRight w:val="0"/>
                              <w:marTop w:val="100"/>
                              <w:marBottom w:val="100"/>
                              <w:divBdr>
                                <w:top w:val="single" w:sz="2" w:space="0" w:color="D9D9E3"/>
                                <w:left w:val="single" w:sz="2" w:space="0" w:color="D9D9E3"/>
                                <w:bottom w:val="single" w:sz="2" w:space="0" w:color="D9D9E3"/>
                                <w:right w:val="single" w:sz="2" w:space="0" w:color="D9D9E3"/>
                              </w:divBdr>
                              <w:divsChild>
                                <w:div w:id="864947991">
                                  <w:marLeft w:val="0"/>
                                  <w:marRight w:val="0"/>
                                  <w:marTop w:val="0"/>
                                  <w:marBottom w:val="0"/>
                                  <w:divBdr>
                                    <w:top w:val="single" w:sz="2" w:space="0" w:color="D9D9E3"/>
                                    <w:left w:val="single" w:sz="2" w:space="0" w:color="D9D9E3"/>
                                    <w:bottom w:val="single" w:sz="2" w:space="0" w:color="D9D9E3"/>
                                    <w:right w:val="single" w:sz="2" w:space="0" w:color="D9D9E3"/>
                                  </w:divBdr>
                                  <w:divsChild>
                                    <w:div w:id="80300949">
                                      <w:marLeft w:val="0"/>
                                      <w:marRight w:val="0"/>
                                      <w:marTop w:val="0"/>
                                      <w:marBottom w:val="0"/>
                                      <w:divBdr>
                                        <w:top w:val="single" w:sz="2" w:space="0" w:color="D9D9E3"/>
                                        <w:left w:val="single" w:sz="2" w:space="0" w:color="D9D9E3"/>
                                        <w:bottom w:val="single" w:sz="2" w:space="0" w:color="D9D9E3"/>
                                        <w:right w:val="single" w:sz="2" w:space="0" w:color="D9D9E3"/>
                                      </w:divBdr>
                                      <w:divsChild>
                                        <w:div w:id="1330672108">
                                          <w:marLeft w:val="0"/>
                                          <w:marRight w:val="0"/>
                                          <w:marTop w:val="0"/>
                                          <w:marBottom w:val="0"/>
                                          <w:divBdr>
                                            <w:top w:val="single" w:sz="2" w:space="0" w:color="D9D9E3"/>
                                            <w:left w:val="single" w:sz="2" w:space="0" w:color="D9D9E3"/>
                                            <w:bottom w:val="single" w:sz="2" w:space="0" w:color="D9D9E3"/>
                                            <w:right w:val="single" w:sz="2" w:space="0" w:color="D9D9E3"/>
                                          </w:divBdr>
                                          <w:divsChild>
                                            <w:div w:id="2090736517">
                                              <w:marLeft w:val="0"/>
                                              <w:marRight w:val="0"/>
                                              <w:marTop w:val="0"/>
                                              <w:marBottom w:val="0"/>
                                              <w:divBdr>
                                                <w:top w:val="single" w:sz="2" w:space="0" w:color="D9D9E3"/>
                                                <w:left w:val="single" w:sz="2" w:space="0" w:color="D9D9E3"/>
                                                <w:bottom w:val="single" w:sz="2" w:space="0" w:color="D9D9E3"/>
                                                <w:right w:val="single" w:sz="2" w:space="0" w:color="D9D9E3"/>
                                              </w:divBdr>
                                              <w:divsChild>
                                                <w:div w:id="41056211">
                                                  <w:marLeft w:val="0"/>
                                                  <w:marRight w:val="0"/>
                                                  <w:marTop w:val="0"/>
                                                  <w:marBottom w:val="0"/>
                                                  <w:divBdr>
                                                    <w:top w:val="single" w:sz="2" w:space="0" w:color="D9D9E3"/>
                                                    <w:left w:val="single" w:sz="2" w:space="0" w:color="D9D9E3"/>
                                                    <w:bottom w:val="single" w:sz="2" w:space="0" w:color="D9D9E3"/>
                                                    <w:right w:val="single" w:sz="2" w:space="0" w:color="D9D9E3"/>
                                                  </w:divBdr>
                                                  <w:divsChild>
                                                    <w:div w:id="2915987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99113456">
          <w:marLeft w:val="0"/>
          <w:marRight w:val="0"/>
          <w:marTop w:val="0"/>
          <w:marBottom w:val="0"/>
          <w:divBdr>
            <w:top w:val="none" w:sz="0" w:space="0" w:color="auto"/>
            <w:left w:val="none" w:sz="0" w:space="0" w:color="auto"/>
            <w:bottom w:val="none" w:sz="0" w:space="0" w:color="auto"/>
            <w:right w:val="none" w:sz="0" w:space="0" w:color="auto"/>
          </w:divBdr>
        </w:div>
      </w:divsChild>
    </w:div>
    <w:div w:id="1201013529">
      <w:bodyDiv w:val="1"/>
      <w:marLeft w:val="0"/>
      <w:marRight w:val="0"/>
      <w:marTop w:val="0"/>
      <w:marBottom w:val="0"/>
      <w:divBdr>
        <w:top w:val="none" w:sz="0" w:space="0" w:color="auto"/>
        <w:left w:val="none" w:sz="0" w:space="0" w:color="auto"/>
        <w:bottom w:val="none" w:sz="0" w:space="0" w:color="auto"/>
        <w:right w:val="none" w:sz="0" w:space="0" w:color="auto"/>
      </w:divBdr>
    </w:div>
    <w:div w:id="1270508496">
      <w:bodyDiv w:val="1"/>
      <w:marLeft w:val="0"/>
      <w:marRight w:val="0"/>
      <w:marTop w:val="0"/>
      <w:marBottom w:val="0"/>
      <w:divBdr>
        <w:top w:val="none" w:sz="0" w:space="0" w:color="auto"/>
        <w:left w:val="none" w:sz="0" w:space="0" w:color="auto"/>
        <w:bottom w:val="none" w:sz="0" w:space="0" w:color="auto"/>
        <w:right w:val="none" w:sz="0" w:space="0" w:color="auto"/>
      </w:divBdr>
    </w:div>
    <w:div w:id="1408721144">
      <w:bodyDiv w:val="1"/>
      <w:marLeft w:val="0"/>
      <w:marRight w:val="0"/>
      <w:marTop w:val="0"/>
      <w:marBottom w:val="0"/>
      <w:divBdr>
        <w:top w:val="none" w:sz="0" w:space="0" w:color="auto"/>
        <w:left w:val="none" w:sz="0" w:space="0" w:color="auto"/>
        <w:bottom w:val="none" w:sz="0" w:space="0" w:color="auto"/>
        <w:right w:val="none" w:sz="0" w:space="0" w:color="auto"/>
      </w:divBdr>
    </w:div>
    <w:div w:id="1459033126">
      <w:bodyDiv w:val="1"/>
      <w:marLeft w:val="0"/>
      <w:marRight w:val="0"/>
      <w:marTop w:val="0"/>
      <w:marBottom w:val="0"/>
      <w:divBdr>
        <w:top w:val="none" w:sz="0" w:space="0" w:color="auto"/>
        <w:left w:val="none" w:sz="0" w:space="0" w:color="auto"/>
        <w:bottom w:val="none" w:sz="0" w:space="0" w:color="auto"/>
        <w:right w:val="none" w:sz="0" w:space="0" w:color="auto"/>
      </w:divBdr>
    </w:div>
    <w:div w:id="1467550127">
      <w:bodyDiv w:val="1"/>
      <w:marLeft w:val="0"/>
      <w:marRight w:val="0"/>
      <w:marTop w:val="0"/>
      <w:marBottom w:val="0"/>
      <w:divBdr>
        <w:top w:val="none" w:sz="0" w:space="0" w:color="auto"/>
        <w:left w:val="none" w:sz="0" w:space="0" w:color="auto"/>
        <w:bottom w:val="none" w:sz="0" w:space="0" w:color="auto"/>
        <w:right w:val="none" w:sz="0" w:space="0" w:color="auto"/>
      </w:divBdr>
    </w:div>
    <w:div w:id="1491601240">
      <w:bodyDiv w:val="1"/>
      <w:marLeft w:val="0"/>
      <w:marRight w:val="0"/>
      <w:marTop w:val="0"/>
      <w:marBottom w:val="0"/>
      <w:divBdr>
        <w:top w:val="none" w:sz="0" w:space="0" w:color="auto"/>
        <w:left w:val="none" w:sz="0" w:space="0" w:color="auto"/>
        <w:bottom w:val="none" w:sz="0" w:space="0" w:color="auto"/>
        <w:right w:val="none" w:sz="0" w:space="0" w:color="auto"/>
      </w:divBdr>
    </w:div>
    <w:div w:id="1493372663">
      <w:bodyDiv w:val="1"/>
      <w:marLeft w:val="0"/>
      <w:marRight w:val="0"/>
      <w:marTop w:val="0"/>
      <w:marBottom w:val="0"/>
      <w:divBdr>
        <w:top w:val="none" w:sz="0" w:space="0" w:color="auto"/>
        <w:left w:val="none" w:sz="0" w:space="0" w:color="auto"/>
        <w:bottom w:val="none" w:sz="0" w:space="0" w:color="auto"/>
        <w:right w:val="none" w:sz="0" w:space="0" w:color="auto"/>
      </w:divBdr>
    </w:div>
    <w:div w:id="1646422759">
      <w:bodyDiv w:val="1"/>
      <w:marLeft w:val="0"/>
      <w:marRight w:val="0"/>
      <w:marTop w:val="0"/>
      <w:marBottom w:val="0"/>
      <w:divBdr>
        <w:top w:val="none" w:sz="0" w:space="0" w:color="auto"/>
        <w:left w:val="none" w:sz="0" w:space="0" w:color="auto"/>
        <w:bottom w:val="none" w:sz="0" w:space="0" w:color="auto"/>
        <w:right w:val="none" w:sz="0" w:space="0" w:color="auto"/>
      </w:divBdr>
    </w:div>
    <w:div w:id="1762989263">
      <w:bodyDiv w:val="1"/>
      <w:marLeft w:val="0"/>
      <w:marRight w:val="0"/>
      <w:marTop w:val="0"/>
      <w:marBottom w:val="0"/>
      <w:divBdr>
        <w:top w:val="none" w:sz="0" w:space="0" w:color="auto"/>
        <w:left w:val="none" w:sz="0" w:space="0" w:color="auto"/>
        <w:bottom w:val="none" w:sz="0" w:space="0" w:color="auto"/>
        <w:right w:val="none" w:sz="0" w:space="0" w:color="auto"/>
      </w:divBdr>
    </w:div>
    <w:div w:id="2066951429">
      <w:bodyDiv w:val="1"/>
      <w:marLeft w:val="0"/>
      <w:marRight w:val="0"/>
      <w:marTop w:val="0"/>
      <w:marBottom w:val="0"/>
      <w:divBdr>
        <w:top w:val="none" w:sz="0" w:space="0" w:color="auto"/>
        <w:left w:val="none" w:sz="0" w:space="0" w:color="auto"/>
        <w:bottom w:val="none" w:sz="0" w:space="0" w:color="auto"/>
        <w:right w:val="none" w:sz="0" w:space="0" w:color="auto"/>
      </w:divBdr>
    </w:div>
    <w:div w:id="213682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manda.nicolaselhachem@alfamobile.com.lb"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echnology.Purchasing@alfamobile.com.lb"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manda.nicolaselhachem@alfamobile.com.lb"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F4352-5A48-4F02-8BCD-16E8DA78A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34</Pages>
  <Words>15979</Words>
  <Characters>87856</Characters>
  <Application>Microsoft Office Word</Application>
  <DocSecurity>0</DocSecurity>
  <Lines>732</Lines>
  <Paragraphs>207</Paragraphs>
  <ScaleCrop>false</ScaleCrop>
  <HeadingPairs>
    <vt:vector size="2" baseType="variant">
      <vt:variant>
        <vt:lpstr>Title</vt:lpstr>
      </vt:variant>
      <vt:variant>
        <vt:i4>1</vt:i4>
      </vt:variant>
    </vt:vector>
  </HeadingPairs>
  <TitlesOfParts>
    <vt:vector size="1" baseType="lpstr">
      <vt:lpstr>RFT Template</vt:lpstr>
    </vt:vector>
  </TitlesOfParts>
  <Company>mic1</Company>
  <LinksUpToDate>false</LinksUpToDate>
  <CharactersWithSpaces>103628</CharactersWithSpaces>
  <SharedDoc>false</SharedDoc>
  <HLinks>
    <vt:vector size="186" baseType="variant">
      <vt:variant>
        <vt:i4>4325476</vt:i4>
      </vt:variant>
      <vt:variant>
        <vt:i4>180</vt:i4>
      </vt:variant>
      <vt:variant>
        <vt:i4>0</vt:i4>
      </vt:variant>
      <vt:variant>
        <vt:i4>5</vt:i4>
      </vt:variant>
      <vt:variant>
        <vt:lpwstr>mailto:micheline.elhachem@alfamobile.com.lb</vt:lpwstr>
      </vt:variant>
      <vt:variant>
        <vt:lpwstr/>
      </vt:variant>
      <vt:variant>
        <vt:i4>4325476</vt:i4>
      </vt:variant>
      <vt:variant>
        <vt:i4>177</vt:i4>
      </vt:variant>
      <vt:variant>
        <vt:i4>0</vt:i4>
      </vt:variant>
      <vt:variant>
        <vt:i4>5</vt:i4>
      </vt:variant>
      <vt:variant>
        <vt:lpwstr>mailto:micheline.elhachem@alfamobile.com.lb</vt:lpwstr>
      </vt:variant>
      <vt:variant>
        <vt:lpwstr/>
      </vt:variant>
      <vt:variant>
        <vt:i4>1572917</vt:i4>
      </vt:variant>
      <vt:variant>
        <vt:i4>170</vt:i4>
      </vt:variant>
      <vt:variant>
        <vt:i4>0</vt:i4>
      </vt:variant>
      <vt:variant>
        <vt:i4>5</vt:i4>
      </vt:variant>
      <vt:variant>
        <vt:lpwstr/>
      </vt:variant>
      <vt:variant>
        <vt:lpwstr>_Toc500853544</vt:lpwstr>
      </vt:variant>
      <vt:variant>
        <vt:i4>1572917</vt:i4>
      </vt:variant>
      <vt:variant>
        <vt:i4>164</vt:i4>
      </vt:variant>
      <vt:variant>
        <vt:i4>0</vt:i4>
      </vt:variant>
      <vt:variant>
        <vt:i4>5</vt:i4>
      </vt:variant>
      <vt:variant>
        <vt:lpwstr/>
      </vt:variant>
      <vt:variant>
        <vt:lpwstr>_Toc500853543</vt:lpwstr>
      </vt:variant>
      <vt:variant>
        <vt:i4>1572917</vt:i4>
      </vt:variant>
      <vt:variant>
        <vt:i4>158</vt:i4>
      </vt:variant>
      <vt:variant>
        <vt:i4>0</vt:i4>
      </vt:variant>
      <vt:variant>
        <vt:i4>5</vt:i4>
      </vt:variant>
      <vt:variant>
        <vt:lpwstr/>
      </vt:variant>
      <vt:variant>
        <vt:lpwstr>_Toc500853542</vt:lpwstr>
      </vt:variant>
      <vt:variant>
        <vt:i4>1572917</vt:i4>
      </vt:variant>
      <vt:variant>
        <vt:i4>152</vt:i4>
      </vt:variant>
      <vt:variant>
        <vt:i4>0</vt:i4>
      </vt:variant>
      <vt:variant>
        <vt:i4>5</vt:i4>
      </vt:variant>
      <vt:variant>
        <vt:lpwstr/>
      </vt:variant>
      <vt:variant>
        <vt:lpwstr>_Toc500853541</vt:lpwstr>
      </vt:variant>
      <vt:variant>
        <vt:i4>1572917</vt:i4>
      </vt:variant>
      <vt:variant>
        <vt:i4>146</vt:i4>
      </vt:variant>
      <vt:variant>
        <vt:i4>0</vt:i4>
      </vt:variant>
      <vt:variant>
        <vt:i4>5</vt:i4>
      </vt:variant>
      <vt:variant>
        <vt:lpwstr/>
      </vt:variant>
      <vt:variant>
        <vt:lpwstr>_Toc500853540</vt:lpwstr>
      </vt:variant>
      <vt:variant>
        <vt:i4>2031669</vt:i4>
      </vt:variant>
      <vt:variant>
        <vt:i4>140</vt:i4>
      </vt:variant>
      <vt:variant>
        <vt:i4>0</vt:i4>
      </vt:variant>
      <vt:variant>
        <vt:i4>5</vt:i4>
      </vt:variant>
      <vt:variant>
        <vt:lpwstr/>
      </vt:variant>
      <vt:variant>
        <vt:lpwstr>_Toc500853539</vt:lpwstr>
      </vt:variant>
      <vt:variant>
        <vt:i4>2031669</vt:i4>
      </vt:variant>
      <vt:variant>
        <vt:i4>134</vt:i4>
      </vt:variant>
      <vt:variant>
        <vt:i4>0</vt:i4>
      </vt:variant>
      <vt:variant>
        <vt:i4>5</vt:i4>
      </vt:variant>
      <vt:variant>
        <vt:lpwstr/>
      </vt:variant>
      <vt:variant>
        <vt:lpwstr>_Toc500853538</vt:lpwstr>
      </vt:variant>
      <vt:variant>
        <vt:i4>2031669</vt:i4>
      </vt:variant>
      <vt:variant>
        <vt:i4>128</vt:i4>
      </vt:variant>
      <vt:variant>
        <vt:i4>0</vt:i4>
      </vt:variant>
      <vt:variant>
        <vt:i4>5</vt:i4>
      </vt:variant>
      <vt:variant>
        <vt:lpwstr/>
      </vt:variant>
      <vt:variant>
        <vt:lpwstr>_Toc500853537</vt:lpwstr>
      </vt:variant>
      <vt:variant>
        <vt:i4>2031669</vt:i4>
      </vt:variant>
      <vt:variant>
        <vt:i4>122</vt:i4>
      </vt:variant>
      <vt:variant>
        <vt:i4>0</vt:i4>
      </vt:variant>
      <vt:variant>
        <vt:i4>5</vt:i4>
      </vt:variant>
      <vt:variant>
        <vt:lpwstr/>
      </vt:variant>
      <vt:variant>
        <vt:lpwstr>_Toc500853536</vt:lpwstr>
      </vt:variant>
      <vt:variant>
        <vt:i4>2031669</vt:i4>
      </vt:variant>
      <vt:variant>
        <vt:i4>116</vt:i4>
      </vt:variant>
      <vt:variant>
        <vt:i4>0</vt:i4>
      </vt:variant>
      <vt:variant>
        <vt:i4>5</vt:i4>
      </vt:variant>
      <vt:variant>
        <vt:lpwstr/>
      </vt:variant>
      <vt:variant>
        <vt:lpwstr>_Toc500853535</vt:lpwstr>
      </vt:variant>
      <vt:variant>
        <vt:i4>2031669</vt:i4>
      </vt:variant>
      <vt:variant>
        <vt:i4>110</vt:i4>
      </vt:variant>
      <vt:variant>
        <vt:i4>0</vt:i4>
      </vt:variant>
      <vt:variant>
        <vt:i4>5</vt:i4>
      </vt:variant>
      <vt:variant>
        <vt:lpwstr/>
      </vt:variant>
      <vt:variant>
        <vt:lpwstr>_Toc500853534</vt:lpwstr>
      </vt:variant>
      <vt:variant>
        <vt:i4>2031669</vt:i4>
      </vt:variant>
      <vt:variant>
        <vt:i4>104</vt:i4>
      </vt:variant>
      <vt:variant>
        <vt:i4>0</vt:i4>
      </vt:variant>
      <vt:variant>
        <vt:i4>5</vt:i4>
      </vt:variant>
      <vt:variant>
        <vt:lpwstr/>
      </vt:variant>
      <vt:variant>
        <vt:lpwstr>_Toc500853533</vt:lpwstr>
      </vt:variant>
      <vt:variant>
        <vt:i4>2031669</vt:i4>
      </vt:variant>
      <vt:variant>
        <vt:i4>98</vt:i4>
      </vt:variant>
      <vt:variant>
        <vt:i4>0</vt:i4>
      </vt:variant>
      <vt:variant>
        <vt:i4>5</vt:i4>
      </vt:variant>
      <vt:variant>
        <vt:lpwstr/>
      </vt:variant>
      <vt:variant>
        <vt:lpwstr>_Toc500853532</vt:lpwstr>
      </vt:variant>
      <vt:variant>
        <vt:i4>2031669</vt:i4>
      </vt:variant>
      <vt:variant>
        <vt:i4>92</vt:i4>
      </vt:variant>
      <vt:variant>
        <vt:i4>0</vt:i4>
      </vt:variant>
      <vt:variant>
        <vt:i4>5</vt:i4>
      </vt:variant>
      <vt:variant>
        <vt:lpwstr/>
      </vt:variant>
      <vt:variant>
        <vt:lpwstr>_Toc500853531</vt:lpwstr>
      </vt:variant>
      <vt:variant>
        <vt:i4>2031669</vt:i4>
      </vt:variant>
      <vt:variant>
        <vt:i4>86</vt:i4>
      </vt:variant>
      <vt:variant>
        <vt:i4>0</vt:i4>
      </vt:variant>
      <vt:variant>
        <vt:i4>5</vt:i4>
      </vt:variant>
      <vt:variant>
        <vt:lpwstr/>
      </vt:variant>
      <vt:variant>
        <vt:lpwstr>_Toc500853530</vt:lpwstr>
      </vt:variant>
      <vt:variant>
        <vt:i4>1966133</vt:i4>
      </vt:variant>
      <vt:variant>
        <vt:i4>80</vt:i4>
      </vt:variant>
      <vt:variant>
        <vt:i4>0</vt:i4>
      </vt:variant>
      <vt:variant>
        <vt:i4>5</vt:i4>
      </vt:variant>
      <vt:variant>
        <vt:lpwstr/>
      </vt:variant>
      <vt:variant>
        <vt:lpwstr>_Toc500853529</vt:lpwstr>
      </vt:variant>
      <vt:variant>
        <vt:i4>1966133</vt:i4>
      </vt:variant>
      <vt:variant>
        <vt:i4>74</vt:i4>
      </vt:variant>
      <vt:variant>
        <vt:i4>0</vt:i4>
      </vt:variant>
      <vt:variant>
        <vt:i4>5</vt:i4>
      </vt:variant>
      <vt:variant>
        <vt:lpwstr/>
      </vt:variant>
      <vt:variant>
        <vt:lpwstr>_Toc500853528</vt:lpwstr>
      </vt:variant>
      <vt:variant>
        <vt:i4>1966133</vt:i4>
      </vt:variant>
      <vt:variant>
        <vt:i4>68</vt:i4>
      </vt:variant>
      <vt:variant>
        <vt:i4>0</vt:i4>
      </vt:variant>
      <vt:variant>
        <vt:i4>5</vt:i4>
      </vt:variant>
      <vt:variant>
        <vt:lpwstr/>
      </vt:variant>
      <vt:variant>
        <vt:lpwstr>_Toc500853527</vt:lpwstr>
      </vt:variant>
      <vt:variant>
        <vt:i4>1966133</vt:i4>
      </vt:variant>
      <vt:variant>
        <vt:i4>62</vt:i4>
      </vt:variant>
      <vt:variant>
        <vt:i4>0</vt:i4>
      </vt:variant>
      <vt:variant>
        <vt:i4>5</vt:i4>
      </vt:variant>
      <vt:variant>
        <vt:lpwstr/>
      </vt:variant>
      <vt:variant>
        <vt:lpwstr>_Toc500853526</vt:lpwstr>
      </vt:variant>
      <vt:variant>
        <vt:i4>1966133</vt:i4>
      </vt:variant>
      <vt:variant>
        <vt:i4>56</vt:i4>
      </vt:variant>
      <vt:variant>
        <vt:i4>0</vt:i4>
      </vt:variant>
      <vt:variant>
        <vt:i4>5</vt:i4>
      </vt:variant>
      <vt:variant>
        <vt:lpwstr/>
      </vt:variant>
      <vt:variant>
        <vt:lpwstr>_Toc500853525</vt:lpwstr>
      </vt:variant>
      <vt:variant>
        <vt:i4>1966133</vt:i4>
      </vt:variant>
      <vt:variant>
        <vt:i4>50</vt:i4>
      </vt:variant>
      <vt:variant>
        <vt:i4>0</vt:i4>
      </vt:variant>
      <vt:variant>
        <vt:i4>5</vt:i4>
      </vt:variant>
      <vt:variant>
        <vt:lpwstr/>
      </vt:variant>
      <vt:variant>
        <vt:lpwstr>_Toc500853523</vt:lpwstr>
      </vt:variant>
      <vt:variant>
        <vt:i4>1966133</vt:i4>
      </vt:variant>
      <vt:variant>
        <vt:i4>44</vt:i4>
      </vt:variant>
      <vt:variant>
        <vt:i4>0</vt:i4>
      </vt:variant>
      <vt:variant>
        <vt:i4>5</vt:i4>
      </vt:variant>
      <vt:variant>
        <vt:lpwstr/>
      </vt:variant>
      <vt:variant>
        <vt:lpwstr>_Toc500853522</vt:lpwstr>
      </vt:variant>
      <vt:variant>
        <vt:i4>1966133</vt:i4>
      </vt:variant>
      <vt:variant>
        <vt:i4>38</vt:i4>
      </vt:variant>
      <vt:variant>
        <vt:i4>0</vt:i4>
      </vt:variant>
      <vt:variant>
        <vt:i4>5</vt:i4>
      </vt:variant>
      <vt:variant>
        <vt:lpwstr/>
      </vt:variant>
      <vt:variant>
        <vt:lpwstr>_Toc500853521</vt:lpwstr>
      </vt:variant>
      <vt:variant>
        <vt:i4>1966133</vt:i4>
      </vt:variant>
      <vt:variant>
        <vt:i4>32</vt:i4>
      </vt:variant>
      <vt:variant>
        <vt:i4>0</vt:i4>
      </vt:variant>
      <vt:variant>
        <vt:i4>5</vt:i4>
      </vt:variant>
      <vt:variant>
        <vt:lpwstr/>
      </vt:variant>
      <vt:variant>
        <vt:lpwstr>_Toc500853520</vt:lpwstr>
      </vt:variant>
      <vt:variant>
        <vt:i4>1900597</vt:i4>
      </vt:variant>
      <vt:variant>
        <vt:i4>26</vt:i4>
      </vt:variant>
      <vt:variant>
        <vt:i4>0</vt:i4>
      </vt:variant>
      <vt:variant>
        <vt:i4>5</vt:i4>
      </vt:variant>
      <vt:variant>
        <vt:lpwstr/>
      </vt:variant>
      <vt:variant>
        <vt:lpwstr>_Toc500853519</vt:lpwstr>
      </vt:variant>
      <vt:variant>
        <vt:i4>1900597</vt:i4>
      </vt:variant>
      <vt:variant>
        <vt:i4>20</vt:i4>
      </vt:variant>
      <vt:variant>
        <vt:i4>0</vt:i4>
      </vt:variant>
      <vt:variant>
        <vt:i4>5</vt:i4>
      </vt:variant>
      <vt:variant>
        <vt:lpwstr/>
      </vt:variant>
      <vt:variant>
        <vt:lpwstr>_Toc500853517</vt:lpwstr>
      </vt:variant>
      <vt:variant>
        <vt:i4>1900597</vt:i4>
      </vt:variant>
      <vt:variant>
        <vt:i4>14</vt:i4>
      </vt:variant>
      <vt:variant>
        <vt:i4>0</vt:i4>
      </vt:variant>
      <vt:variant>
        <vt:i4>5</vt:i4>
      </vt:variant>
      <vt:variant>
        <vt:lpwstr/>
      </vt:variant>
      <vt:variant>
        <vt:lpwstr>_Toc500853516</vt:lpwstr>
      </vt:variant>
      <vt:variant>
        <vt:i4>1900597</vt:i4>
      </vt:variant>
      <vt:variant>
        <vt:i4>8</vt:i4>
      </vt:variant>
      <vt:variant>
        <vt:i4>0</vt:i4>
      </vt:variant>
      <vt:variant>
        <vt:i4>5</vt:i4>
      </vt:variant>
      <vt:variant>
        <vt:lpwstr/>
      </vt:variant>
      <vt:variant>
        <vt:lpwstr>_Toc500853515</vt:lpwstr>
      </vt:variant>
      <vt:variant>
        <vt:i4>1900597</vt:i4>
      </vt:variant>
      <vt:variant>
        <vt:i4>2</vt:i4>
      </vt:variant>
      <vt:variant>
        <vt:i4>0</vt:i4>
      </vt:variant>
      <vt:variant>
        <vt:i4>5</vt:i4>
      </vt:variant>
      <vt:variant>
        <vt:lpwstr/>
      </vt:variant>
      <vt:variant>
        <vt:lpwstr>_Toc500853514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RFT Template</dc:title>
  <dc:subject/>
  <dc:creator>RANA ABDEL KARIM</dc:creator>
  <cp:keywords/>
  <cp:lastModifiedBy>AMANDA NICOLAS EL HACHEM</cp:lastModifiedBy>
  <cp:revision>5</cp:revision>
  <cp:lastPrinted>2024-05-14T10:26:00Z</cp:lastPrinted>
  <dcterms:created xsi:type="dcterms:W3CDTF">2024-07-03T07:24:00Z</dcterms:created>
  <dcterms:modified xsi:type="dcterms:W3CDTF">2024-07-03T12:52:00Z</dcterms:modified>
</cp:coreProperties>
</file>